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6629E627" w:rsidR="006C29FD" w:rsidRPr="004B3294" w:rsidRDefault="008A3DFE" w:rsidP="0079180F">
      <w:pPr>
        <w:spacing w:before="900" w:line="400" w:lineRule="exact"/>
        <w:jc w:val="center"/>
        <w:rPr>
          <w:b/>
          <w:sz w:val="32"/>
          <w:szCs w:val="32"/>
        </w:rPr>
      </w:pPr>
      <w:r w:rsidRPr="004B3294">
        <w:rPr>
          <w:noProof/>
        </w:rPr>
        <w:drawing>
          <wp:anchor distT="0" distB="0" distL="114300" distR="114300" simplePos="0" relativeHeight="251668483" behindDoc="1" locked="0" layoutInCell="1" allowOverlap="1" wp14:anchorId="431F46DD" wp14:editId="61BAA775">
            <wp:simplePos x="0" y="0"/>
            <wp:positionH relativeFrom="column">
              <wp:posOffset>1652270</wp:posOffset>
            </wp:positionH>
            <wp:positionV relativeFrom="paragraph">
              <wp:posOffset>589915</wp:posOffset>
            </wp:positionV>
            <wp:extent cx="2638425" cy="2268873"/>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38425" cy="2268873"/>
                    </a:xfrm>
                    <a:prstGeom prst="rect">
                      <a:avLst/>
                    </a:prstGeom>
                    <a:noFill/>
                  </pic:spPr>
                </pic:pic>
              </a:graphicData>
            </a:graphic>
            <wp14:sizeRelH relativeFrom="margin">
              <wp14:pctWidth>0</wp14:pctWidth>
            </wp14:sizeRelH>
            <wp14:sizeRelV relativeFrom="margin">
              <wp14:pctHeight>0</wp14:pctHeight>
            </wp14:sizeRelV>
          </wp:anchor>
        </w:drawing>
      </w:r>
    </w:p>
    <w:p w14:paraId="15BCFB1C" w14:textId="2EAD3657" w:rsidR="00F03459" w:rsidRPr="004B3294" w:rsidRDefault="00F03459" w:rsidP="008A3DFE">
      <w:pPr>
        <w:spacing w:before="900" w:line="400" w:lineRule="exact"/>
        <w:ind w:left="4395" w:hanging="567"/>
        <w:rPr>
          <w:b/>
          <w:sz w:val="32"/>
          <w:szCs w:val="32"/>
        </w:rPr>
      </w:pPr>
    </w:p>
    <w:p w14:paraId="66D1F819" w14:textId="752C7472" w:rsidR="006C29FD" w:rsidRPr="004B3294" w:rsidRDefault="00A8320E" w:rsidP="00A8320E">
      <w:pPr>
        <w:tabs>
          <w:tab w:val="center" w:pos="4535"/>
          <w:tab w:val="left" w:pos="5985"/>
        </w:tabs>
        <w:spacing w:before="900" w:line="400" w:lineRule="exact"/>
        <w:jc w:val="left"/>
        <w:rPr>
          <w:b/>
          <w:sz w:val="32"/>
          <w:szCs w:val="32"/>
        </w:rPr>
      </w:pPr>
      <w:r w:rsidRPr="004B3294">
        <w:rPr>
          <w:b/>
          <w:sz w:val="32"/>
          <w:szCs w:val="32"/>
        </w:rPr>
        <w:tab/>
      </w:r>
      <w:r w:rsidRPr="004B3294">
        <w:rPr>
          <w:b/>
          <w:sz w:val="32"/>
          <w:szCs w:val="32"/>
        </w:rPr>
        <w:tab/>
      </w:r>
    </w:p>
    <w:p w14:paraId="2027C9CD" w14:textId="77777777" w:rsidR="00850AF4" w:rsidRPr="004B3294" w:rsidRDefault="00850AF4" w:rsidP="007C2E4F">
      <w:pPr>
        <w:spacing w:before="900" w:line="400" w:lineRule="exact"/>
        <w:jc w:val="center"/>
        <w:rPr>
          <w:b/>
          <w:bCs/>
          <w:sz w:val="32"/>
          <w:szCs w:val="32"/>
        </w:rPr>
      </w:pPr>
      <w:r w:rsidRPr="004B3294">
        <w:rPr>
          <w:b/>
          <w:bCs/>
          <w:sz w:val="32"/>
          <w:szCs w:val="32"/>
        </w:rPr>
        <w:t xml:space="preserve">SPECYFIKACJA </w:t>
      </w:r>
    </w:p>
    <w:p w14:paraId="31757479" w14:textId="77777777" w:rsidR="006D68AD" w:rsidRPr="004B3294" w:rsidRDefault="00850AF4" w:rsidP="007C2E4F">
      <w:pPr>
        <w:spacing w:after="1600" w:line="400" w:lineRule="exact"/>
        <w:jc w:val="center"/>
        <w:rPr>
          <w:b/>
          <w:bCs/>
          <w:sz w:val="32"/>
          <w:szCs w:val="32"/>
        </w:rPr>
      </w:pPr>
      <w:r w:rsidRPr="004B3294">
        <w:rPr>
          <w:b/>
          <w:bCs/>
          <w:sz w:val="32"/>
          <w:szCs w:val="32"/>
        </w:rPr>
        <w:t>WARUNKÓW ZAMÓWIENIA</w:t>
      </w:r>
    </w:p>
    <w:p w14:paraId="020205E0" w14:textId="2A57F7CF" w:rsidR="00F40506" w:rsidRPr="004B3294" w:rsidRDefault="00F40506" w:rsidP="00F40506">
      <w:pPr>
        <w:spacing w:line="276" w:lineRule="auto"/>
        <w:jc w:val="center"/>
        <w:rPr>
          <w:rFonts w:cs="Arial"/>
          <w:smallCaps/>
          <w:szCs w:val="22"/>
        </w:rPr>
      </w:pPr>
      <w:r w:rsidRPr="004B3294">
        <w:rPr>
          <w:rFonts w:cs="Arial"/>
          <w:smallCaps/>
          <w:szCs w:val="22"/>
        </w:rPr>
        <w:t>W POSTĘPOWANIU O UDZIELENIE ZAMÓWIENIA NIEPUBLICZNEGO PROWADZON</w:t>
      </w:r>
      <w:r w:rsidR="00D75150" w:rsidRPr="004B3294">
        <w:rPr>
          <w:rFonts w:cs="Arial"/>
          <w:smallCaps/>
          <w:szCs w:val="22"/>
        </w:rPr>
        <w:t>YM</w:t>
      </w:r>
      <w:r w:rsidRPr="004B3294">
        <w:rPr>
          <w:rFonts w:cs="Arial"/>
          <w:smallCaps/>
          <w:szCs w:val="22"/>
        </w:rPr>
        <w:t xml:space="preserve"> </w:t>
      </w:r>
      <w:r w:rsidRPr="004B3294">
        <w:rPr>
          <w:rFonts w:cs="Arial"/>
          <w:smallCaps/>
          <w:szCs w:val="22"/>
        </w:rPr>
        <w:br/>
        <w:t>W TRYBIE PRZETARGU NIEOGRANICZONEGO</w:t>
      </w:r>
    </w:p>
    <w:p w14:paraId="0BCA91A6" w14:textId="77777777" w:rsidR="007E3F2C" w:rsidRPr="004B3294" w:rsidRDefault="007E3F2C" w:rsidP="00F40506">
      <w:pPr>
        <w:spacing w:line="276" w:lineRule="auto"/>
        <w:jc w:val="center"/>
        <w:rPr>
          <w:rFonts w:cs="Arial"/>
          <w:smallCaps/>
          <w:strike/>
          <w:sz w:val="20"/>
          <w:szCs w:val="20"/>
        </w:rPr>
      </w:pPr>
    </w:p>
    <w:p w14:paraId="1FFD9A5C" w14:textId="3349729E" w:rsidR="00321DBF" w:rsidRPr="004B3294" w:rsidRDefault="009F46B0" w:rsidP="00321DBF">
      <w:pPr>
        <w:autoSpaceDE w:val="0"/>
        <w:autoSpaceDN w:val="0"/>
        <w:adjustRightInd w:val="0"/>
        <w:spacing w:line="240" w:lineRule="auto"/>
        <w:ind w:left="567"/>
        <w:jc w:val="center"/>
        <w:rPr>
          <w:rFonts w:cs="Arial"/>
          <w:b/>
          <w:sz w:val="26"/>
          <w:szCs w:val="26"/>
        </w:rPr>
      </w:pPr>
      <w:r w:rsidRPr="004B3294">
        <w:rPr>
          <w:rFonts w:cs="Arial"/>
          <w:sz w:val="26"/>
          <w:szCs w:val="26"/>
        </w:rPr>
        <w:t>p</w:t>
      </w:r>
      <w:r w:rsidR="00650149" w:rsidRPr="004B3294">
        <w:rPr>
          <w:rFonts w:cs="Arial"/>
          <w:sz w:val="26"/>
          <w:szCs w:val="26"/>
        </w:rPr>
        <w:t>n</w:t>
      </w:r>
      <w:r w:rsidR="00275985" w:rsidRPr="004B3294">
        <w:rPr>
          <w:rFonts w:cs="Arial"/>
          <w:sz w:val="26"/>
          <w:szCs w:val="26"/>
        </w:rPr>
        <w:t>.</w:t>
      </w:r>
      <w:r w:rsidR="00F40506" w:rsidRPr="004B3294">
        <w:rPr>
          <w:rFonts w:cs="Arial"/>
          <w:sz w:val="26"/>
          <w:szCs w:val="26"/>
        </w:rPr>
        <w:t xml:space="preserve"> </w:t>
      </w:r>
    </w:p>
    <w:p w14:paraId="22A81388" w14:textId="47CA67BF" w:rsidR="00F40506" w:rsidRPr="004B3294" w:rsidRDefault="00A90B4D" w:rsidP="006C60DF">
      <w:pPr>
        <w:autoSpaceDE w:val="0"/>
        <w:autoSpaceDN w:val="0"/>
        <w:adjustRightInd w:val="0"/>
        <w:spacing w:line="240" w:lineRule="auto"/>
        <w:ind w:left="567"/>
        <w:jc w:val="center"/>
        <w:rPr>
          <w:rFonts w:cs="Arial"/>
          <w:b/>
          <w:i/>
          <w:iCs/>
          <w:sz w:val="28"/>
          <w:szCs w:val="22"/>
        </w:rPr>
      </w:pPr>
      <w:r w:rsidRPr="004B3294">
        <w:rPr>
          <w:rFonts w:cs="Arial"/>
          <w:b/>
          <w:sz w:val="28"/>
          <w:szCs w:val="22"/>
        </w:rPr>
        <w:t>„</w:t>
      </w:r>
      <w:r w:rsidR="00C861FD" w:rsidRPr="00C861FD">
        <w:rPr>
          <w:rFonts w:cs="Arial"/>
          <w:b/>
          <w:bCs/>
          <w:color w:val="000000"/>
          <w:sz w:val="28"/>
          <w:szCs w:val="22"/>
        </w:rPr>
        <w:t>Remont chłodnic płynu chłodzącego silników Tedom</w:t>
      </w:r>
      <w:r w:rsidR="00920171">
        <w:rPr>
          <w:rFonts w:cs="Arial"/>
          <w:b/>
          <w:bCs/>
          <w:color w:val="000000"/>
          <w:sz w:val="28"/>
          <w:szCs w:val="22"/>
        </w:rPr>
        <w:t xml:space="preserve"> dla KGZ Krasne – OZG Terliczka</w:t>
      </w:r>
      <w:r w:rsidR="00F40506" w:rsidRPr="004B3294">
        <w:rPr>
          <w:rFonts w:cs="Arial"/>
          <w:b/>
          <w:bCs/>
          <w:sz w:val="28"/>
          <w:szCs w:val="22"/>
        </w:rPr>
        <w:t>”</w:t>
      </w:r>
    </w:p>
    <w:p w14:paraId="1387B6D6" w14:textId="77777777" w:rsidR="00761BA7" w:rsidRPr="004B3294" w:rsidRDefault="00761BA7" w:rsidP="00F40506">
      <w:pPr>
        <w:spacing w:line="276" w:lineRule="auto"/>
        <w:jc w:val="center"/>
        <w:rPr>
          <w:rFonts w:cs="Arial"/>
          <w:b/>
          <w:sz w:val="26"/>
          <w:szCs w:val="26"/>
        </w:rPr>
      </w:pPr>
    </w:p>
    <w:p w14:paraId="590EEB6E" w14:textId="3AFAD6F7" w:rsidR="00F40506" w:rsidRPr="004B3294" w:rsidRDefault="00BC1DFC" w:rsidP="007C2E4F">
      <w:pPr>
        <w:spacing w:line="276" w:lineRule="auto"/>
        <w:jc w:val="center"/>
        <w:rPr>
          <w:rFonts w:cs="Arial"/>
        </w:rPr>
      </w:pPr>
      <w:r w:rsidRPr="004B3294">
        <w:rPr>
          <w:sz w:val="24"/>
        </w:rPr>
        <w:t xml:space="preserve">CRZ: </w:t>
      </w:r>
      <w:r w:rsidR="000C7324" w:rsidRPr="004B3294">
        <w:t>NP/ORLEN/25/</w:t>
      </w:r>
      <w:r w:rsidR="00F255BC">
        <w:t>1016</w:t>
      </w:r>
      <w:r w:rsidR="000C7324" w:rsidRPr="004B3294">
        <w:t>/OS/EU</w:t>
      </w:r>
    </w:p>
    <w:p w14:paraId="2C6ABADF" w14:textId="77777777" w:rsidR="00BF3DDB" w:rsidRPr="004B3294" w:rsidRDefault="00BF3DDB" w:rsidP="00BF3DDB">
      <w:pPr>
        <w:spacing w:line="276" w:lineRule="auto"/>
        <w:jc w:val="left"/>
        <w:rPr>
          <w:rFonts w:cs="Arial"/>
          <w:sz w:val="20"/>
          <w:szCs w:val="20"/>
        </w:rPr>
      </w:pPr>
    </w:p>
    <w:p w14:paraId="0DC4AA85" w14:textId="77777777" w:rsidR="007E3F2C" w:rsidRPr="004B3294" w:rsidRDefault="007E3F2C" w:rsidP="007C2E4F">
      <w:pPr>
        <w:tabs>
          <w:tab w:val="num" w:pos="567"/>
        </w:tabs>
        <w:spacing w:line="240" w:lineRule="auto"/>
        <w:ind w:left="567" w:hanging="567"/>
        <w:jc w:val="center"/>
        <w:rPr>
          <w:rFonts w:cs="Arial"/>
        </w:rPr>
      </w:pPr>
      <w:r w:rsidRPr="004B3294">
        <w:rPr>
          <w:rFonts w:cs="Arial"/>
        </w:rPr>
        <w:t>ZATWIERDZAM</w:t>
      </w:r>
    </w:p>
    <w:p w14:paraId="4CCE70FB" w14:textId="77777777" w:rsidR="007E3F2C" w:rsidRPr="004B3294" w:rsidRDefault="007E3F2C" w:rsidP="007E3F2C">
      <w:pPr>
        <w:tabs>
          <w:tab w:val="num" w:pos="567"/>
        </w:tabs>
        <w:spacing w:line="240" w:lineRule="auto"/>
        <w:ind w:left="567" w:hanging="567"/>
        <w:jc w:val="center"/>
        <w:rPr>
          <w:rFonts w:cs="Arial"/>
          <w:szCs w:val="22"/>
        </w:rPr>
      </w:pPr>
    </w:p>
    <w:p w14:paraId="158FC3AC" w14:textId="77777777" w:rsidR="00BF3DDB" w:rsidRPr="004B3294" w:rsidRDefault="00BF3DDB" w:rsidP="00BF3DDB">
      <w:pPr>
        <w:spacing w:line="276" w:lineRule="auto"/>
        <w:jc w:val="left"/>
        <w:rPr>
          <w:rFonts w:cs="Arial"/>
          <w:sz w:val="20"/>
          <w:szCs w:val="20"/>
        </w:rPr>
      </w:pPr>
    </w:p>
    <w:p w14:paraId="47525BF9" w14:textId="77777777" w:rsidR="006C29FD" w:rsidRPr="004B3294" w:rsidRDefault="006C29FD" w:rsidP="00BF3DDB">
      <w:pPr>
        <w:spacing w:line="276" w:lineRule="auto"/>
        <w:jc w:val="left"/>
        <w:rPr>
          <w:rFonts w:cs="Arial"/>
          <w:sz w:val="20"/>
          <w:szCs w:val="20"/>
        </w:rPr>
      </w:pPr>
    </w:p>
    <w:p w14:paraId="3D9F4C07" w14:textId="77777777" w:rsidR="006C29FD" w:rsidRPr="004B3294" w:rsidRDefault="006C29FD" w:rsidP="00BF3DDB">
      <w:pPr>
        <w:spacing w:line="276" w:lineRule="auto"/>
        <w:jc w:val="left"/>
        <w:rPr>
          <w:rFonts w:cs="Arial"/>
          <w:sz w:val="20"/>
          <w:szCs w:val="20"/>
        </w:rPr>
      </w:pPr>
    </w:p>
    <w:p w14:paraId="233489F4" w14:textId="79AAC727" w:rsidR="00BF3DDB" w:rsidRPr="004B3294" w:rsidRDefault="00BF3DDB">
      <w:pPr>
        <w:spacing w:line="240" w:lineRule="auto"/>
        <w:jc w:val="left"/>
        <w:rPr>
          <w:rFonts w:cs="Arial"/>
          <w:sz w:val="20"/>
          <w:szCs w:val="20"/>
        </w:rPr>
      </w:pPr>
      <w:r w:rsidRPr="004B3294">
        <w:rPr>
          <w:rFonts w:cs="Arial"/>
          <w:sz w:val="20"/>
          <w:szCs w:val="20"/>
        </w:rPr>
        <w:br w:type="page"/>
      </w:r>
      <w:r w:rsidR="007F1063">
        <w:rPr>
          <w:rFonts w:cs="Arial"/>
          <w:sz w:val="20"/>
          <w:szCs w:val="20"/>
        </w:rPr>
        <w:lastRenderedPageBreak/>
        <w:t xml:space="preserve"> </w:t>
      </w:r>
    </w:p>
    <w:p w14:paraId="319D0E36" w14:textId="77777777" w:rsidR="00F40506" w:rsidRPr="004B3294" w:rsidRDefault="00F40506" w:rsidP="001A2168">
      <w:pPr>
        <w:spacing w:line="276" w:lineRule="auto"/>
        <w:jc w:val="center"/>
        <w:rPr>
          <w:rFonts w:cs="Arial"/>
          <w:b/>
          <w:bCs/>
          <w:sz w:val="20"/>
          <w:szCs w:val="20"/>
        </w:rPr>
      </w:pPr>
      <w:r w:rsidRPr="004B3294">
        <w:rPr>
          <w:rFonts w:cs="Arial"/>
          <w:b/>
          <w:bCs/>
          <w:sz w:val="20"/>
          <w:szCs w:val="20"/>
        </w:rPr>
        <w:t>Dział I</w:t>
      </w:r>
    </w:p>
    <w:p w14:paraId="71370CC6" w14:textId="77777777" w:rsidR="00F40506" w:rsidRPr="004B3294" w:rsidRDefault="00F40506" w:rsidP="001A2168">
      <w:pPr>
        <w:spacing w:line="276" w:lineRule="auto"/>
        <w:jc w:val="center"/>
        <w:rPr>
          <w:rFonts w:cs="Arial"/>
          <w:b/>
          <w:bCs/>
          <w:sz w:val="20"/>
          <w:szCs w:val="20"/>
        </w:rPr>
      </w:pPr>
      <w:r w:rsidRPr="004B3294">
        <w:rPr>
          <w:rFonts w:cs="Arial"/>
          <w:b/>
          <w:bCs/>
          <w:sz w:val="20"/>
          <w:szCs w:val="20"/>
        </w:rPr>
        <w:t>Postanowienia ogólne</w:t>
      </w:r>
    </w:p>
    <w:p w14:paraId="67F1FBFE" w14:textId="77777777" w:rsidR="00F40506" w:rsidRPr="004B3294" w:rsidRDefault="00F40506" w:rsidP="002A0400">
      <w:pPr>
        <w:spacing w:line="276" w:lineRule="auto"/>
        <w:ind w:left="426" w:hanging="426"/>
        <w:jc w:val="center"/>
        <w:rPr>
          <w:rFonts w:cs="Arial"/>
          <w:b/>
          <w:bCs/>
          <w:sz w:val="6"/>
          <w:szCs w:val="20"/>
        </w:rPr>
      </w:pPr>
    </w:p>
    <w:p w14:paraId="495D270D" w14:textId="77777777" w:rsidR="00163B95" w:rsidRPr="004B3294" w:rsidRDefault="00163B95" w:rsidP="0068387E">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bCs/>
          <w:sz w:val="20"/>
          <w:szCs w:val="20"/>
        </w:rPr>
      </w:pPr>
      <w:r w:rsidRPr="004B3294">
        <w:rPr>
          <w:rFonts w:cs="Arial"/>
          <w:b/>
          <w:bCs/>
          <w:sz w:val="20"/>
          <w:szCs w:val="20"/>
        </w:rPr>
        <w:t>Zamawiający</w:t>
      </w:r>
    </w:p>
    <w:p w14:paraId="4A8B873D" w14:textId="77777777" w:rsidR="003909E4" w:rsidRPr="004B3294" w:rsidRDefault="003909E4" w:rsidP="003909E4">
      <w:pPr>
        <w:pStyle w:val="Tekstpodstawowy2"/>
        <w:tabs>
          <w:tab w:val="left" w:pos="540"/>
          <w:tab w:val="left" w:pos="567"/>
        </w:tabs>
        <w:spacing w:line="260" w:lineRule="exact"/>
        <w:jc w:val="left"/>
        <w:rPr>
          <w:rFonts w:cs="Arial"/>
          <w:sz w:val="20"/>
          <w:szCs w:val="20"/>
        </w:rPr>
      </w:pPr>
      <w:r w:rsidRPr="004B3294">
        <w:rPr>
          <w:rFonts w:cs="Arial"/>
          <w:sz w:val="20"/>
          <w:szCs w:val="20"/>
        </w:rPr>
        <w:t>1.1</w:t>
      </w:r>
      <w:r w:rsidRPr="004B3294">
        <w:rPr>
          <w:rFonts w:cs="Arial"/>
          <w:sz w:val="20"/>
          <w:szCs w:val="20"/>
        </w:rPr>
        <w:tab/>
        <w:t>Nazwa (firma) i adres Zamawiającego:</w:t>
      </w:r>
    </w:p>
    <w:p w14:paraId="65D00314" w14:textId="0CD175F2" w:rsidR="003909E4" w:rsidRPr="004B3294" w:rsidRDefault="003909E4" w:rsidP="003F7A11">
      <w:pPr>
        <w:pStyle w:val="Akapitzlist"/>
        <w:tabs>
          <w:tab w:val="left" w:pos="540"/>
        </w:tabs>
        <w:spacing w:line="276" w:lineRule="auto"/>
        <w:ind w:left="567"/>
        <w:jc w:val="left"/>
        <w:rPr>
          <w:rFonts w:cs="Arial"/>
          <w:sz w:val="20"/>
          <w:szCs w:val="20"/>
        </w:rPr>
      </w:pPr>
      <w:r w:rsidRPr="004B3294">
        <w:rPr>
          <w:rFonts w:cs="Arial"/>
          <w:sz w:val="20"/>
          <w:szCs w:val="20"/>
        </w:rPr>
        <w:t>ORLEN Spółka Akcyjna</w:t>
      </w:r>
    </w:p>
    <w:p w14:paraId="781300E3" w14:textId="206C70B9" w:rsidR="003909E4" w:rsidRPr="004B3294" w:rsidRDefault="003909E4" w:rsidP="003F7A11">
      <w:pPr>
        <w:pStyle w:val="Akapitzlist"/>
        <w:tabs>
          <w:tab w:val="left" w:pos="540"/>
        </w:tabs>
        <w:spacing w:line="276" w:lineRule="auto"/>
        <w:ind w:left="567"/>
        <w:jc w:val="left"/>
        <w:rPr>
          <w:rFonts w:cs="Arial"/>
          <w:sz w:val="20"/>
          <w:szCs w:val="20"/>
        </w:rPr>
      </w:pPr>
      <w:r w:rsidRPr="004B3294">
        <w:rPr>
          <w:rFonts w:cs="Arial"/>
          <w:sz w:val="20"/>
          <w:szCs w:val="20"/>
        </w:rPr>
        <w:t>ul. Chemików 7, 09-411 Płock</w:t>
      </w:r>
    </w:p>
    <w:p w14:paraId="156C0C0D" w14:textId="77777777" w:rsidR="003909E4" w:rsidRPr="004B3294" w:rsidRDefault="003909E4" w:rsidP="003F7A11">
      <w:pPr>
        <w:pStyle w:val="Akapitzlist"/>
        <w:spacing w:line="276" w:lineRule="auto"/>
        <w:ind w:left="567"/>
        <w:rPr>
          <w:rFonts w:cs="Arial"/>
          <w:sz w:val="20"/>
          <w:szCs w:val="20"/>
        </w:rPr>
      </w:pPr>
      <w:r w:rsidRPr="004B3294">
        <w:rPr>
          <w:rFonts w:cs="Arial"/>
          <w:sz w:val="20"/>
          <w:szCs w:val="20"/>
        </w:rPr>
        <w:t>Wpisany do Krajowego Rejestru Sądowego prowadzonego przez Sąd Rejonowy dla Łodzi –Śródmieścia w Łodzi</w:t>
      </w:r>
    </w:p>
    <w:p w14:paraId="6D170A11" w14:textId="77777777" w:rsidR="003909E4" w:rsidRPr="004B3294" w:rsidRDefault="003909E4" w:rsidP="003F7A11">
      <w:pPr>
        <w:pStyle w:val="Akapitzlist"/>
        <w:spacing w:line="276" w:lineRule="auto"/>
        <w:ind w:left="567"/>
        <w:rPr>
          <w:rFonts w:cs="Arial"/>
          <w:sz w:val="20"/>
          <w:szCs w:val="20"/>
        </w:rPr>
      </w:pPr>
      <w:r w:rsidRPr="004B3294">
        <w:rPr>
          <w:rFonts w:cs="Arial"/>
          <w:sz w:val="20"/>
          <w:szCs w:val="20"/>
        </w:rPr>
        <w:t>XX Wydział Gospodarczy pod numerem: 0000028860</w:t>
      </w:r>
    </w:p>
    <w:p w14:paraId="27EA1047" w14:textId="5FDBC36E" w:rsidR="003909E4" w:rsidRPr="004B3294" w:rsidRDefault="003909E4" w:rsidP="003F7A11">
      <w:pPr>
        <w:pStyle w:val="Akapitzlist"/>
        <w:spacing w:line="276" w:lineRule="auto"/>
        <w:ind w:left="567"/>
        <w:rPr>
          <w:rFonts w:cs="Arial"/>
          <w:sz w:val="20"/>
          <w:szCs w:val="20"/>
        </w:rPr>
      </w:pPr>
      <w:r w:rsidRPr="004B3294">
        <w:rPr>
          <w:rFonts w:cs="Arial"/>
          <w:sz w:val="20"/>
          <w:szCs w:val="20"/>
        </w:rPr>
        <w:t>NIP: 774-00-01-454, BDO 000007103, kapitał zakładowy/kapitał wpłacony: 1 451 177 561,25 zł</w:t>
      </w:r>
    </w:p>
    <w:p w14:paraId="0C15F084" w14:textId="77777777" w:rsidR="003909E4" w:rsidRPr="004B3294" w:rsidRDefault="003909E4" w:rsidP="003F7A11">
      <w:pPr>
        <w:pStyle w:val="Akapitzlist"/>
        <w:tabs>
          <w:tab w:val="left" w:pos="540"/>
        </w:tabs>
        <w:spacing w:line="276" w:lineRule="auto"/>
        <w:ind w:left="567"/>
        <w:jc w:val="left"/>
        <w:rPr>
          <w:rFonts w:cs="Arial"/>
          <w:b/>
          <w:bCs/>
          <w:sz w:val="20"/>
          <w:szCs w:val="20"/>
        </w:rPr>
      </w:pPr>
      <w:r w:rsidRPr="004B3294">
        <w:rPr>
          <w:rFonts w:cs="Arial"/>
          <w:b/>
          <w:bCs/>
          <w:sz w:val="20"/>
          <w:szCs w:val="20"/>
        </w:rPr>
        <w:t>działająca poprzez swój oddział:</w:t>
      </w:r>
    </w:p>
    <w:p w14:paraId="40B8A8BB" w14:textId="258D5F27" w:rsidR="003909E4" w:rsidRPr="004B3294" w:rsidRDefault="003909E4" w:rsidP="003F7A11">
      <w:pPr>
        <w:pStyle w:val="Akapitzlist"/>
        <w:tabs>
          <w:tab w:val="left" w:pos="540"/>
        </w:tabs>
        <w:spacing w:line="276" w:lineRule="auto"/>
        <w:ind w:left="567"/>
        <w:jc w:val="left"/>
        <w:rPr>
          <w:rFonts w:cs="Arial"/>
          <w:b/>
          <w:bCs/>
          <w:sz w:val="20"/>
          <w:szCs w:val="20"/>
        </w:rPr>
      </w:pPr>
      <w:r w:rsidRPr="004B3294">
        <w:rPr>
          <w:rFonts w:cs="Arial"/>
          <w:b/>
          <w:bCs/>
          <w:sz w:val="20"/>
          <w:szCs w:val="20"/>
        </w:rPr>
        <w:t>ORLEN S.A. – Oddział PGNiG w Sanoku</w:t>
      </w:r>
    </w:p>
    <w:p w14:paraId="072DF14B" w14:textId="77777777" w:rsidR="003909E4" w:rsidRPr="004B3294" w:rsidRDefault="003909E4" w:rsidP="003F7A11">
      <w:pPr>
        <w:pStyle w:val="Akapitzlist"/>
        <w:tabs>
          <w:tab w:val="left" w:pos="540"/>
        </w:tabs>
        <w:spacing w:line="276" w:lineRule="auto"/>
        <w:ind w:left="567"/>
        <w:jc w:val="left"/>
        <w:rPr>
          <w:rFonts w:cs="Arial"/>
          <w:b/>
          <w:bCs/>
          <w:sz w:val="20"/>
          <w:szCs w:val="20"/>
        </w:rPr>
      </w:pPr>
      <w:r w:rsidRPr="004B3294">
        <w:rPr>
          <w:rFonts w:cs="Arial"/>
          <w:b/>
          <w:bCs/>
          <w:sz w:val="20"/>
          <w:szCs w:val="20"/>
        </w:rPr>
        <w:t>ul. Sienkiewicza 12, 38-500 Sanok</w:t>
      </w:r>
    </w:p>
    <w:p w14:paraId="088E782E" w14:textId="7833CFF9" w:rsidR="003909E4" w:rsidRPr="004B3294" w:rsidRDefault="003909E4" w:rsidP="003F7A11">
      <w:pPr>
        <w:pStyle w:val="Akapitzlist"/>
        <w:spacing w:line="276" w:lineRule="auto"/>
        <w:ind w:left="567"/>
        <w:rPr>
          <w:rFonts w:cs="Arial"/>
          <w:sz w:val="20"/>
          <w:szCs w:val="20"/>
        </w:rPr>
      </w:pPr>
      <w:r w:rsidRPr="004B3294">
        <w:rPr>
          <w:rFonts w:cs="Arial"/>
          <w:sz w:val="20"/>
          <w:szCs w:val="20"/>
        </w:rPr>
        <w:t>Ilekroć w SWZ jest mowa o:</w:t>
      </w:r>
    </w:p>
    <w:p w14:paraId="5CA53D73" w14:textId="1FD0E307" w:rsidR="003909E4" w:rsidRPr="004B3294" w:rsidRDefault="003909E4" w:rsidP="003F7A11">
      <w:pPr>
        <w:pStyle w:val="Akapitzlist"/>
        <w:spacing w:line="276" w:lineRule="auto"/>
        <w:ind w:left="1134" w:hanging="567"/>
        <w:rPr>
          <w:rFonts w:cs="Arial"/>
          <w:sz w:val="20"/>
          <w:szCs w:val="20"/>
        </w:rPr>
      </w:pPr>
      <w:r w:rsidRPr="004B3294">
        <w:rPr>
          <w:rFonts w:cs="Arial"/>
          <w:sz w:val="20"/>
          <w:szCs w:val="20"/>
        </w:rPr>
        <w:t>a)</w:t>
      </w:r>
      <w:r w:rsidRPr="004B3294">
        <w:rPr>
          <w:rFonts w:cs="Arial"/>
          <w:sz w:val="20"/>
          <w:szCs w:val="20"/>
        </w:rPr>
        <w:tab/>
        <w:t>„Zespole Oddziałów Polskie Górnictwo Naftowe i Gazownictwo ORLEN Spółki Akcyjnej” – należy przez to rozumieć jednostkę organizacyjnie wewnętrznie wyodrębnioną w ramach Zamawiającego, obejmującą Oddział pod firmą „ORLEN Spółka Akcyjna – Oddział Centralny Polskie Górnictwo Naftowe i Gazownictwo w Warszawie” oraz podporządkowane mu Oddziały, będącą pracodawcą oraz jednostką samodzielnie sporządzającą bilans;  </w:t>
      </w:r>
    </w:p>
    <w:p w14:paraId="4A333C38" w14:textId="730C06B3" w:rsidR="003909E4" w:rsidRPr="004B3294" w:rsidRDefault="003909E4" w:rsidP="003F7A11">
      <w:pPr>
        <w:pStyle w:val="Akapitzlist"/>
        <w:spacing w:line="276" w:lineRule="auto"/>
        <w:ind w:left="1134" w:hanging="567"/>
        <w:rPr>
          <w:rFonts w:cs="Arial"/>
          <w:sz w:val="20"/>
          <w:szCs w:val="20"/>
        </w:rPr>
      </w:pPr>
      <w:r w:rsidRPr="004B3294">
        <w:rPr>
          <w:rFonts w:cs="Arial"/>
          <w:sz w:val="20"/>
          <w:szCs w:val="20"/>
        </w:rPr>
        <w:t>b)</w:t>
      </w:r>
      <w:r w:rsidRPr="004B3294">
        <w:rPr>
          <w:rFonts w:cs="Arial"/>
          <w:sz w:val="20"/>
          <w:szCs w:val="20"/>
        </w:rPr>
        <w:tab/>
        <w:t xml:space="preserve">„Grupie” lub „Spółce Zależnej” - należy przez to rozumieć grupę spółek z udziałem kapitałowym Zamawiającego, w których udziały/akcje przeszły na Zamawiającego </w:t>
      </w:r>
      <w:r w:rsidR="002A0129" w:rsidRPr="004B3294">
        <w:rPr>
          <w:rFonts w:cs="Arial"/>
          <w:sz w:val="20"/>
          <w:szCs w:val="20"/>
        </w:rPr>
        <w:br/>
      </w:r>
      <w:r w:rsidRPr="004B3294">
        <w:rPr>
          <w:rFonts w:cs="Arial"/>
          <w:sz w:val="20"/>
          <w:szCs w:val="20"/>
        </w:rPr>
        <w:t xml:space="preserve">w wyniku połączenia  z Polskim Górnictwem Naftowym i Gazownictwem Spółką Akcyjną i/lub objęte są nadzorem ORLEN S.A. - Oddziału Centralnego PGNiG w Warszawie. </w:t>
      </w:r>
    </w:p>
    <w:p w14:paraId="2A9A0936" w14:textId="2398F134" w:rsidR="003909E4" w:rsidRPr="004B3294" w:rsidRDefault="0057757E" w:rsidP="003F7A11">
      <w:pPr>
        <w:pStyle w:val="Akapitzlist"/>
        <w:tabs>
          <w:tab w:val="left" w:pos="567"/>
        </w:tabs>
        <w:spacing w:line="276" w:lineRule="auto"/>
        <w:ind w:left="0"/>
        <w:jc w:val="left"/>
        <w:rPr>
          <w:rFonts w:cs="Arial"/>
          <w:sz w:val="20"/>
          <w:szCs w:val="20"/>
        </w:rPr>
      </w:pPr>
      <w:r w:rsidRPr="004B3294">
        <w:rPr>
          <w:rFonts w:cs="Arial"/>
          <w:sz w:val="20"/>
          <w:szCs w:val="20"/>
        </w:rPr>
        <w:t>1.2</w:t>
      </w:r>
      <w:r w:rsidRPr="004B3294">
        <w:rPr>
          <w:rFonts w:cs="Arial"/>
          <w:sz w:val="20"/>
          <w:szCs w:val="20"/>
        </w:rPr>
        <w:tab/>
      </w:r>
      <w:r w:rsidR="003909E4" w:rsidRPr="004B3294">
        <w:rPr>
          <w:rFonts w:cs="Arial"/>
          <w:sz w:val="20"/>
          <w:szCs w:val="20"/>
        </w:rPr>
        <w:t>Osoba uprawniona do kontaktu z Wykonawcami:</w:t>
      </w:r>
    </w:p>
    <w:p w14:paraId="7260206D" w14:textId="44158DA2" w:rsidR="003909E4" w:rsidRPr="004B3294" w:rsidRDefault="00C861FD" w:rsidP="003F7A11">
      <w:pPr>
        <w:pStyle w:val="Akapitzlist"/>
        <w:spacing w:line="276" w:lineRule="auto"/>
        <w:ind w:left="567"/>
        <w:jc w:val="left"/>
        <w:rPr>
          <w:rFonts w:cs="Arial"/>
          <w:sz w:val="20"/>
          <w:szCs w:val="20"/>
        </w:rPr>
      </w:pPr>
      <w:r>
        <w:rPr>
          <w:rFonts w:cs="Arial"/>
          <w:sz w:val="20"/>
          <w:szCs w:val="20"/>
        </w:rPr>
        <w:t>Adam Lewek</w:t>
      </w:r>
    </w:p>
    <w:p w14:paraId="437B5ED7" w14:textId="5CA7C95C" w:rsidR="003C6225" w:rsidRPr="004B3294" w:rsidRDefault="003C6225" w:rsidP="003F7A11">
      <w:pPr>
        <w:pStyle w:val="Akapitzlist"/>
        <w:spacing w:line="276" w:lineRule="auto"/>
        <w:ind w:left="567"/>
        <w:jc w:val="left"/>
        <w:rPr>
          <w:rFonts w:cs="Arial"/>
          <w:sz w:val="20"/>
          <w:szCs w:val="20"/>
        </w:rPr>
      </w:pPr>
      <w:r w:rsidRPr="004B3294">
        <w:rPr>
          <w:rFonts w:cs="Arial"/>
          <w:sz w:val="20"/>
          <w:szCs w:val="20"/>
        </w:rPr>
        <w:t>Dział Przetargów i Umów</w:t>
      </w:r>
    </w:p>
    <w:p w14:paraId="6CC8DE32" w14:textId="09E759C5" w:rsidR="003909E4" w:rsidRPr="004B3294" w:rsidRDefault="003909E4" w:rsidP="003F7A11">
      <w:pPr>
        <w:pStyle w:val="Akapitzlist"/>
        <w:spacing w:line="276" w:lineRule="auto"/>
        <w:ind w:left="567"/>
        <w:jc w:val="left"/>
        <w:rPr>
          <w:rFonts w:cs="Arial"/>
          <w:sz w:val="20"/>
          <w:szCs w:val="20"/>
          <w:lang w:val="en-US"/>
        </w:rPr>
      </w:pPr>
      <w:r w:rsidRPr="004B3294">
        <w:rPr>
          <w:rFonts w:cs="Arial"/>
          <w:sz w:val="20"/>
          <w:szCs w:val="20"/>
          <w:lang w:val="en-US"/>
        </w:rPr>
        <w:t xml:space="preserve">e-mail: </w:t>
      </w:r>
      <w:hyperlink r:id="rId12" w:history="1">
        <w:r w:rsidR="00C861FD">
          <w:rPr>
            <w:rStyle w:val="Hipercze"/>
            <w:rFonts w:cs="Arial"/>
            <w:sz w:val="20"/>
            <w:szCs w:val="20"/>
            <w:lang w:val="en-US"/>
          </w:rPr>
          <w:t>adam.lewek</w:t>
        </w:r>
        <w:r w:rsidR="00C861FD" w:rsidRPr="004B3294">
          <w:rPr>
            <w:rStyle w:val="Hipercze"/>
            <w:rFonts w:cs="Arial"/>
            <w:sz w:val="20"/>
            <w:szCs w:val="20"/>
            <w:lang w:val="en-US"/>
          </w:rPr>
          <w:t>@pgnig.pl</w:t>
        </w:r>
      </w:hyperlink>
      <w:r w:rsidR="00BC1DFC" w:rsidRPr="004B3294">
        <w:rPr>
          <w:rFonts w:cs="Arial"/>
          <w:color w:val="000000"/>
          <w:sz w:val="20"/>
          <w:szCs w:val="20"/>
          <w:lang w:val="en-US"/>
        </w:rPr>
        <w:t xml:space="preserve"> </w:t>
      </w:r>
    </w:p>
    <w:p w14:paraId="4C3E90A8" w14:textId="0B6B8CD9" w:rsidR="003909E4" w:rsidRPr="004B3294" w:rsidRDefault="00FF63B4" w:rsidP="003F7A11">
      <w:pPr>
        <w:pStyle w:val="Akapitzlist"/>
        <w:spacing w:after="120" w:line="276" w:lineRule="auto"/>
        <w:ind w:left="567"/>
        <w:jc w:val="left"/>
        <w:rPr>
          <w:rFonts w:cs="Arial"/>
          <w:sz w:val="20"/>
          <w:szCs w:val="20"/>
          <w:lang w:val="en-US"/>
        </w:rPr>
      </w:pPr>
      <w:r w:rsidRPr="004B3294">
        <w:rPr>
          <w:rFonts w:cs="Arial"/>
          <w:sz w:val="20"/>
          <w:szCs w:val="20"/>
          <w:lang w:val="en-US"/>
        </w:rPr>
        <w:t>tel.: 13 46 52</w:t>
      </w:r>
      <w:r w:rsidR="00AF2CBB" w:rsidRPr="004B3294">
        <w:rPr>
          <w:rFonts w:cs="Arial"/>
          <w:sz w:val="20"/>
          <w:szCs w:val="20"/>
          <w:lang w:val="en-US"/>
        </w:rPr>
        <w:t> </w:t>
      </w:r>
      <w:r w:rsidR="00C861FD">
        <w:rPr>
          <w:rFonts w:cs="Arial"/>
          <w:sz w:val="20"/>
          <w:szCs w:val="20"/>
          <w:lang w:val="en-US"/>
        </w:rPr>
        <w:t>392</w:t>
      </w:r>
    </w:p>
    <w:p w14:paraId="77B2FCB8" w14:textId="77777777" w:rsidR="00AF2CBB" w:rsidRPr="004B3294" w:rsidRDefault="00AF2CBB" w:rsidP="00BC1DFC">
      <w:pPr>
        <w:pStyle w:val="Akapitzlist"/>
        <w:spacing w:after="120" w:line="276" w:lineRule="auto"/>
        <w:ind w:left="567"/>
        <w:jc w:val="left"/>
        <w:rPr>
          <w:rFonts w:cs="Arial"/>
          <w:sz w:val="14"/>
          <w:szCs w:val="20"/>
          <w:lang w:val="en-US"/>
        </w:rPr>
      </w:pPr>
    </w:p>
    <w:p w14:paraId="199DB6C6" w14:textId="77777777" w:rsidR="00163B95" w:rsidRPr="004B3294" w:rsidRDefault="00163B95" w:rsidP="0068387E">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bCs/>
          <w:sz w:val="20"/>
          <w:szCs w:val="20"/>
        </w:rPr>
      </w:pPr>
      <w:r w:rsidRPr="004B3294">
        <w:rPr>
          <w:rFonts w:cs="Arial"/>
          <w:b/>
          <w:bCs/>
          <w:sz w:val="20"/>
          <w:szCs w:val="20"/>
          <w:lang w:eastAsia="en-US"/>
        </w:rPr>
        <w:t>Tryb udzielenia zamówienia</w:t>
      </w:r>
    </w:p>
    <w:p w14:paraId="7B635A85" w14:textId="64AC25AC" w:rsidR="0090007E" w:rsidRPr="004B3294" w:rsidRDefault="0090007E" w:rsidP="003F7A11">
      <w:pPr>
        <w:pStyle w:val="Akapitzlist"/>
        <w:numPr>
          <w:ilvl w:val="1"/>
          <w:numId w:val="2"/>
        </w:numPr>
        <w:spacing w:line="276" w:lineRule="auto"/>
        <w:rPr>
          <w:rFonts w:cs="Arial"/>
          <w:sz w:val="20"/>
          <w:szCs w:val="20"/>
        </w:rPr>
      </w:pPr>
      <w:r w:rsidRPr="004B3294">
        <w:rPr>
          <w:rFonts w:cs="Arial"/>
          <w:sz w:val="20"/>
          <w:szCs w:val="20"/>
        </w:rPr>
        <w:t xml:space="preserve">Postępowanie o udzielenie zamówienia prowadzone jest w trybie </w:t>
      </w:r>
      <w:r w:rsidRPr="004B3294">
        <w:rPr>
          <w:rFonts w:cs="Arial"/>
          <w:b/>
          <w:bCs/>
          <w:sz w:val="20"/>
          <w:szCs w:val="20"/>
        </w:rPr>
        <w:t>przetargu nieograniczonego</w:t>
      </w:r>
      <w:r w:rsidRPr="004B3294">
        <w:rPr>
          <w:rFonts w:cs="Arial"/>
          <w:sz w:val="20"/>
          <w:szCs w:val="20"/>
        </w:rPr>
        <w:t xml:space="preserve"> z zachowaniem zasad określonych w Instrukcji udzielania zamówień</w:t>
      </w:r>
      <w:r w:rsidRPr="004B3294">
        <w:rPr>
          <w:rFonts w:cs="Arial"/>
          <w:i/>
          <w:iCs/>
          <w:sz w:val="20"/>
          <w:szCs w:val="20"/>
        </w:rPr>
        <w:t xml:space="preserve"> </w:t>
      </w:r>
      <w:r w:rsidRPr="004B3294">
        <w:rPr>
          <w:sz w:val="20"/>
          <w:szCs w:val="20"/>
        </w:rPr>
        <w:t>obowiązującej w Zespole Oddziałów Polskie Górnictwo Naftowe i Gazownictwo ORLEN Spółki Akcyjnej</w:t>
      </w:r>
      <w:r w:rsidRPr="004B3294">
        <w:rPr>
          <w:rFonts w:cs="Arial"/>
          <w:i/>
          <w:iCs/>
          <w:sz w:val="20"/>
          <w:szCs w:val="20"/>
        </w:rPr>
        <w:t xml:space="preserve">, </w:t>
      </w:r>
      <w:r w:rsidRPr="004B3294">
        <w:rPr>
          <w:rFonts w:cs="Arial"/>
          <w:sz w:val="20"/>
          <w:szCs w:val="20"/>
        </w:rPr>
        <w:t xml:space="preserve">zwanej dalej: „Instrukcja”, dostępnej na stronie https://przetargi.pgnig.pl. </w:t>
      </w:r>
    </w:p>
    <w:p w14:paraId="2D9491FC" w14:textId="3CABDEAB" w:rsidR="0090007E" w:rsidRPr="004B3294" w:rsidRDefault="0090007E" w:rsidP="003F7A11">
      <w:pPr>
        <w:numPr>
          <w:ilvl w:val="1"/>
          <w:numId w:val="2"/>
        </w:numPr>
        <w:autoSpaceDE w:val="0"/>
        <w:autoSpaceDN w:val="0"/>
        <w:adjustRightInd w:val="0"/>
        <w:spacing w:line="276" w:lineRule="auto"/>
        <w:ind w:left="709" w:hanging="425"/>
        <w:rPr>
          <w:rFonts w:cs="Arial"/>
          <w:sz w:val="20"/>
          <w:szCs w:val="20"/>
        </w:rPr>
      </w:pPr>
      <w:r w:rsidRPr="004B3294">
        <w:rPr>
          <w:rFonts w:cs="Arial"/>
          <w:sz w:val="20"/>
          <w:szCs w:val="20"/>
        </w:rPr>
        <w:t xml:space="preserve">Zamawiający po dokonaniu oceny ofert pod kątem formalno-prawnym dopuszcza przeprowadzenie negocjacji </w:t>
      </w:r>
      <w:r w:rsidR="008F2D04" w:rsidRPr="004B3294">
        <w:rPr>
          <w:rFonts w:cs="Arial"/>
          <w:sz w:val="20"/>
          <w:szCs w:val="20"/>
        </w:rPr>
        <w:t xml:space="preserve"> z uwzględnieniem poniższych zasad</w:t>
      </w:r>
      <w:r w:rsidRPr="004B3294">
        <w:rPr>
          <w:rFonts w:cs="Arial"/>
          <w:sz w:val="20"/>
          <w:szCs w:val="20"/>
        </w:rPr>
        <w:t>:</w:t>
      </w:r>
    </w:p>
    <w:p w14:paraId="1D60F843" w14:textId="691E240A" w:rsidR="0090007E" w:rsidRPr="004B3294" w:rsidRDefault="0090007E" w:rsidP="003F7A11">
      <w:pPr>
        <w:pStyle w:val="Akapitzlist"/>
        <w:autoSpaceDE w:val="0"/>
        <w:autoSpaceDN w:val="0"/>
        <w:adjustRightInd w:val="0"/>
        <w:spacing w:line="276" w:lineRule="auto"/>
        <w:ind w:left="1134" w:hanging="567"/>
        <w:rPr>
          <w:rFonts w:cs="Arial"/>
          <w:sz w:val="20"/>
          <w:szCs w:val="20"/>
        </w:rPr>
      </w:pPr>
      <w:r w:rsidRPr="004B3294">
        <w:rPr>
          <w:rFonts w:cs="Arial"/>
          <w:sz w:val="20"/>
          <w:szCs w:val="20"/>
        </w:rPr>
        <w:t>2.2.</w:t>
      </w:r>
      <w:r w:rsidR="008F2D04" w:rsidRPr="004B3294">
        <w:rPr>
          <w:rFonts w:cs="Arial"/>
          <w:sz w:val="20"/>
          <w:szCs w:val="20"/>
        </w:rPr>
        <w:t>1</w:t>
      </w:r>
      <w:r w:rsidRPr="004B3294">
        <w:rPr>
          <w:rFonts w:cs="Arial"/>
          <w:bCs/>
          <w:sz w:val="20"/>
          <w:szCs w:val="20"/>
        </w:rPr>
        <w:tab/>
      </w:r>
      <w:r w:rsidRPr="004B3294">
        <w:rPr>
          <w:rFonts w:cs="Arial"/>
          <w:sz w:val="20"/>
          <w:szCs w:val="20"/>
        </w:rPr>
        <w:t>negocjacje mogą być przeprowadzone z Wykonawcami, którzy nie podlegają wykluczeniu lub których oferty nie zostały odrzucone,</w:t>
      </w:r>
    </w:p>
    <w:p w14:paraId="2C20E21B" w14:textId="6F99DBB4" w:rsidR="0090007E" w:rsidRPr="004B3294" w:rsidRDefault="0090007E" w:rsidP="003F7A11">
      <w:pPr>
        <w:pStyle w:val="Akapitzlist"/>
        <w:autoSpaceDE w:val="0"/>
        <w:autoSpaceDN w:val="0"/>
        <w:adjustRightInd w:val="0"/>
        <w:spacing w:line="276" w:lineRule="auto"/>
        <w:ind w:left="1134" w:hanging="567"/>
        <w:rPr>
          <w:rFonts w:cs="Arial"/>
          <w:sz w:val="20"/>
          <w:szCs w:val="20"/>
        </w:rPr>
      </w:pPr>
      <w:r w:rsidRPr="004B3294">
        <w:rPr>
          <w:rFonts w:cs="Arial"/>
          <w:sz w:val="20"/>
          <w:szCs w:val="20"/>
        </w:rPr>
        <w:t>2.2.</w:t>
      </w:r>
      <w:r w:rsidR="008F2D04" w:rsidRPr="004B3294">
        <w:rPr>
          <w:rFonts w:cs="Arial"/>
          <w:sz w:val="20"/>
          <w:szCs w:val="20"/>
        </w:rPr>
        <w:t>2</w:t>
      </w:r>
      <w:r w:rsidRPr="004B3294">
        <w:rPr>
          <w:rFonts w:cs="Arial"/>
          <w:bCs/>
          <w:sz w:val="20"/>
          <w:szCs w:val="20"/>
        </w:rPr>
        <w:tab/>
      </w:r>
      <w:r w:rsidRPr="004B3294">
        <w:rPr>
          <w:rFonts w:cs="Arial"/>
          <w:sz w:val="20"/>
          <w:szCs w:val="20"/>
        </w:rPr>
        <w:t>negocjacje mogą być przeprowadzone ze wszystkimi Wykonawcami, którzy złożyli oferty w postępowaniu z zastrzeżeniem pkt 2.2.</w:t>
      </w:r>
      <w:r w:rsidR="00F83A93" w:rsidRPr="004B3294">
        <w:rPr>
          <w:rFonts w:cs="Arial"/>
          <w:sz w:val="20"/>
          <w:szCs w:val="20"/>
        </w:rPr>
        <w:t>1</w:t>
      </w:r>
      <w:r w:rsidRPr="004B3294">
        <w:rPr>
          <w:rFonts w:cs="Arial"/>
          <w:sz w:val="20"/>
          <w:szCs w:val="20"/>
        </w:rPr>
        <w:t xml:space="preserve"> lub z Wykonawcą, który złożył najkorzystniejszą ofertę (lub jedyną ofertę)</w:t>
      </w:r>
      <w:r w:rsidR="00F83A93" w:rsidRPr="004B3294">
        <w:rPr>
          <w:rFonts w:cs="Arial"/>
          <w:sz w:val="20"/>
          <w:szCs w:val="20"/>
        </w:rPr>
        <w:t xml:space="preserve"> lub z dwoma Wykonawcami, którzy złożyli najkorzystniejsze oferty</w:t>
      </w:r>
      <w:r w:rsidRPr="004B3294">
        <w:rPr>
          <w:rFonts w:cs="Arial"/>
          <w:sz w:val="20"/>
          <w:szCs w:val="20"/>
        </w:rPr>
        <w:t>,</w:t>
      </w:r>
    </w:p>
    <w:p w14:paraId="048EEF64" w14:textId="4988639A" w:rsidR="0090007E" w:rsidRPr="004B3294" w:rsidRDefault="0090007E" w:rsidP="003F7A11">
      <w:pPr>
        <w:pStyle w:val="Akapitzlist"/>
        <w:autoSpaceDE w:val="0"/>
        <w:autoSpaceDN w:val="0"/>
        <w:adjustRightInd w:val="0"/>
        <w:spacing w:line="276" w:lineRule="auto"/>
        <w:ind w:left="1134" w:hanging="567"/>
        <w:rPr>
          <w:rFonts w:cs="Arial"/>
          <w:sz w:val="20"/>
          <w:szCs w:val="20"/>
        </w:rPr>
      </w:pPr>
      <w:r w:rsidRPr="004B3294">
        <w:rPr>
          <w:rFonts w:cs="Arial"/>
          <w:sz w:val="20"/>
          <w:szCs w:val="20"/>
        </w:rPr>
        <w:t>2.2.</w:t>
      </w:r>
      <w:r w:rsidR="00F83A93" w:rsidRPr="004B3294">
        <w:rPr>
          <w:rFonts w:cs="Arial"/>
          <w:sz w:val="20"/>
          <w:szCs w:val="20"/>
        </w:rPr>
        <w:t>3</w:t>
      </w:r>
      <w:r w:rsidRPr="004B3294">
        <w:rPr>
          <w:rFonts w:cs="Arial"/>
          <w:sz w:val="20"/>
          <w:szCs w:val="20"/>
        </w:rPr>
        <w:tab/>
        <w:t>Zamawiający przekazuje</w:t>
      </w:r>
      <w:r w:rsidRPr="004B3294" w:rsidDel="000D17E8">
        <w:rPr>
          <w:rFonts w:cs="Arial"/>
          <w:sz w:val="20"/>
          <w:szCs w:val="20"/>
        </w:rPr>
        <w:t xml:space="preserve"> </w:t>
      </w:r>
      <w:r w:rsidRPr="004B3294">
        <w:rPr>
          <w:rFonts w:cs="Arial"/>
          <w:sz w:val="20"/>
          <w:szCs w:val="20"/>
        </w:rPr>
        <w:t xml:space="preserve">Wykonawcom zaproszenie do negocjacji informując ich </w:t>
      </w:r>
      <w:r w:rsidR="002A0129" w:rsidRPr="004B3294">
        <w:rPr>
          <w:rFonts w:cs="Arial"/>
          <w:sz w:val="20"/>
          <w:szCs w:val="20"/>
        </w:rPr>
        <w:br/>
      </w:r>
      <w:r w:rsidRPr="004B3294">
        <w:rPr>
          <w:rFonts w:cs="Arial"/>
          <w:sz w:val="20"/>
          <w:szCs w:val="20"/>
        </w:rPr>
        <w:t>o terminie, miejscu</w:t>
      </w:r>
      <w:r w:rsidR="00275985" w:rsidRPr="004B3294">
        <w:rPr>
          <w:rFonts w:cs="Arial"/>
          <w:sz w:val="20"/>
          <w:szCs w:val="20"/>
        </w:rPr>
        <w:t>,</w:t>
      </w:r>
      <w:r w:rsidRPr="004B3294">
        <w:rPr>
          <w:rFonts w:cs="Arial"/>
          <w:sz w:val="20"/>
          <w:szCs w:val="20"/>
        </w:rPr>
        <w:t xml:space="preserve"> formie </w:t>
      </w:r>
      <w:r w:rsidR="00275985" w:rsidRPr="004B3294">
        <w:rPr>
          <w:rFonts w:cs="Arial"/>
          <w:sz w:val="20"/>
          <w:szCs w:val="20"/>
        </w:rPr>
        <w:t xml:space="preserve">i celu </w:t>
      </w:r>
      <w:r w:rsidRPr="004B3294">
        <w:rPr>
          <w:rFonts w:cs="Arial"/>
          <w:sz w:val="20"/>
          <w:szCs w:val="20"/>
        </w:rPr>
        <w:t>prowadzonych negocjacji,</w:t>
      </w:r>
    </w:p>
    <w:p w14:paraId="1B58403A" w14:textId="6F2F07BC" w:rsidR="0090007E" w:rsidRPr="004B3294" w:rsidRDefault="0090007E" w:rsidP="003F7A11">
      <w:pPr>
        <w:pStyle w:val="Akapitzlist"/>
        <w:autoSpaceDE w:val="0"/>
        <w:autoSpaceDN w:val="0"/>
        <w:adjustRightInd w:val="0"/>
        <w:spacing w:line="276" w:lineRule="auto"/>
        <w:ind w:left="1134" w:hanging="567"/>
        <w:rPr>
          <w:rFonts w:cs="Arial"/>
          <w:color w:val="548DD4" w:themeColor="text2" w:themeTint="99"/>
          <w:sz w:val="20"/>
          <w:szCs w:val="20"/>
        </w:rPr>
      </w:pPr>
      <w:r w:rsidRPr="004B3294">
        <w:rPr>
          <w:rFonts w:cs="Arial"/>
          <w:sz w:val="20"/>
          <w:szCs w:val="20"/>
        </w:rPr>
        <w:t>2.2.</w:t>
      </w:r>
      <w:r w:rsidR="00F83A93" w:rsidRPr="004B3294">
        <w:rPr>
          <w:rFonts w:cs="Arial"/>
          <w:sz w:val="20"/>
          <w:szCs w:val="20"/>
        </w:rPr>
        <w:t>4</w:t>
      </w:r>
      <w:r w:rsidRPr="004B3294">
        <w:rPr>
          <w:rFonts w:cs="Arial"/>
          <w:sz w:val="20"/>
          <w:szCs w:val="20"/>
        </w:rPr>
        <w:tab/>
        <w:t>negocjacje mogą zostać przeprowadzone w jednej lub kilku rundach negocjacyjnych</w:t>
      </w:r>
      <w:r w:rsidRPr="004B3294">
        <w:rPr>
          <w:rFonts w:cs="Arial"/>
          <w:color w:val="548DD4" w:themeColor="text2" w:themeTint="99"/>
          <w:sz w:val="20"/>
          <w:szCs w:val="20"/>
        </w:rPr>
        <w:t>,</w:t>
      </w:r>
    </w:p>
    <w:p w14:paraId="23A4B2DC" w14:textId="193231FE" w:rsidR="0090007E" w:rsidRPr="004B3294" w:rsidRDefault="0090007E" w:rsidP="003F7A11">
      <w:pPr>
        <w:pStyle w:val="Akapitzlist"/>
        <w:autoSpaceDE w:val="0"/>
        <w:autoSpaceDN w:val="0"/>
        <w:adjustRightInd w:val="0"/>
        <w:spacing w:line="276" w:lineRule="auto"/>
        <w:ind w:left="1134" w:hanging="567"/>
        <w:rPr>
          <w:rFonts w:cs="Arial"/>
          <w:sz w:val="20"/>
          <w:szCs w:val="20"/>
        </w:rPr>
      </w:pPr>
      <w:r w:rsidRPr="004B3294">
        <w:rPr>
          <w:rFonts w:cs="Arial"/>
          <w:sz w:val="20"/>
          <w:szCs w:val="20"/>
        </w:rPr>
        <w:t>2.2.</w:t>
      </w:r>
      <w:r w:rsidR="008C1D89" w:rsidRPr="004B3294">
        <w:rPr>
          <w:rFonts w:cs="Arial"/>
          <w:sz w:val="20"/>
          <w:szCs w:val="20"/>
        </w:rPr>
        <w:t>5 Z</w:t>
      </w:r>
      <w:r w:rsidRPr="004B3294">
        <w:rPr>
          <w:rFonts w:cs="Arial"/>
          <w:sz w:val="20"/>
          <w:szCs w:val="20"/>
        </w:rPr>
        <w:t xml:space="preserve">amawiający nie udziela podczas negocjacji informacji w sposób, który mógłby zapewnić niektórym Wykonawcom przewagę nad innymi Wykonawcami. </w:t>
      </w:r>
    </w:p>
    <w:p w14:paraId="006E67D6" w14:textId="106FB640" w:rsidR="0090007E" w:rsidRPr="004B3294" w:rsidRDefault="0090007E" w:rsidP="003F7A11">
      <w:pPr>
        <w:pStyle w:val="Akapitzlist"/>
        <w:autoSpaceDE w:val="0"/>
        <w:autoSpaceDN w:val="0"/>
        <w:adjustRightInd w:val="0"/>
        <w:spacing w:line="276" w:lineRule="auto"/>
        <w:ind w:left="1134" w:hanging="567"/>
        <w:rPr>
          <w:rFonts w:cs="Arial"/>
          <w:sz w:val="20"/>
          <w:szCs w:val="20"/>
        </w:rPr>
      </w:pPr>
      <w:r w:rsidRPr="004B3294">
        <w:rPr>
          <w:rFonts w:cs="Arial"/>
          <w:sz w:val="20"/>
          <w:szCs w:val="20"/>
        </w:rPr>
        <w:t>2.2.</w:t>
      </w:r>
      <w:r w:rsidR="008C1D89" w:rsidRPr="004B3294">
        <w:rPr>
          <w:rFonts w:cs="Arial"/>
          <w:sz w:val="20"/>
          <w:szCs w:val="20"/>
        </w:rPr>
        <w:t xml:space="preserve">6 </w:t>
      </w:r>
      <w:r w:rsidRPr="004B3294">
        <w:rPr>
          <w:rFonts w:cs="Arial"/>
          <w:sz w:val="20"/>
          <w:szCs w:val="20"/>
        </w:rPr>
        <w:t>Prowadzone negocjacje mają charakter poufny.</w:t>
      </w:r>
    </w:p>
    <w:p w14:paraId="26921BEA" w14:textId="77777777" w:rsidR="0090007E" w:rsidRPr="004B3294" w:rsidRDefault="0090007E" w:rsidP="003F7A11">
      <w:pPr>
        <w:pStyle w:val="Akapitzlist"/>
        <w:numPr>
          <w:ilvl w:val="1"/>
          <w:numId w:val="2"/>
        </w:numPr>
        <w:spacing w:line="276" w:lineRule="auto"/>
        <w:rPr>
          <w:sz w:val="20"/>
          <w:szCs w:val="20"/>
        </w:rPr>
      </w:pPr>
      <w:r w:rsidRPr="004B3294">
        <w:rPr>
          <w:sz w:val="20"/>
          <w:szCs w:val="20"/>
        </w:rPr>
        <w:t xml:space="preserve">Zaproszenie do negocjacji nie oznacza wyboru oferty przez Zamawiającego. </w:t>
      </w:r>
    </w:p>
    <w:p w14:paraId="4E45A910" w14:textId="7B56594E" w:rsidR="0090007E" w:rsidRPr="004B3294" w:rsidRDefault="00B1160B" w:rsidP="003F7A11">
      <w:pPr>
        <w:pStyle w:val="Akapitzlist"/>
        <w:numPr>
          <w:ilvl w:val="1"/>
          <w:numId w:val="2"/>
        </w:numPr>
        <w:spacing w:line="276" w:lineRule="auto"/>
        <w:rPr>
          <w:sz w:val="20"/>
          <w:szCs w:val="20"/>
        </w:rPr>
      </w:pPr>
      <w:r w:rsidRPr="004B3294">
        <w:rPr>
          <w:sz w:val="20"/>
          <w:szCs w:val="20"/>
        </w:rPr>
        <w:lastRenderedPageBreak/>
        <w:t>Zamawiający nie przewiduje wyboru najkorzystniejszej oferty z zastosowaniem aukcji elektronicznej.</w:t>
      </w:r>
    </w:p>
    <w:p w14:paraId="6173B3F9" w14:textId="77777777" w:rsidR="0090007E" w:rsidRPr="004B3294" w:rsidRDefault="0090007E" w:rsidP="003F7A11">
      <w:pPr>
        <w:pStyle w:val="Akapitzlist"/>
        <w:numPr>
          <w:ilvl w:val="1"/>
          <w:numId w:val="2"/>
        </w:numPr>
        <w:spacing w:line="276" w:lineRule="auto"/>
        <w:contextualSpacing w:val="0"/>
        <w:rPr>
          <w:rFonts w:cs="Arial"/>
          <w:sz w:val="20"/>
          <w:szCs w:val="20"/>
        </w:rPr>
      </w:pPr>
      <w:r w:rsidRPr="004B3294">
        <w:rPr>
          <w:rFonts w:cs="Arial"/>
          <w:sz w:val="20"/>
          <w:szCs w:val="20"/>
        </w:rPr>
        <w:t>Postępowanie przetargowe może zostać unieważnione bez podania przyczyny wskutek:</w:t>
      </w:r>
    </w:p>
    <w:p w14:paraId="2ECC41DB" w14:textId="59F8F092" w:rsidR="0090007E" w:rsidRPr="004B3294" w:rsidRDefault="0090007E" w:rsidP="003F7A11">
      <w:pPr>
        <w:pStyle w:val="Akapitzlist"/>
        <w:numPr>
          <w:ilvl w:val="2"/>
          <w:numId w:val="2"/>
        </w:numPr>
        <w:spacing w:line="276" w:lineRule="auto"/>
        <w:ind w:left="1418" w:hanging="708"/>
        <w:rPr>
          <w:rFonts w:cs="Arial"/>
          <w:sz w:val="20"/>
          <w:szCs w:val="20"/>
        </w:rPr>
      </w:pPr>
      <w:r w:rsidRPr="004B3294">
        <w:rPr>
          <w:rFonts w:cs="Arial"/>
          <w:sz w:val="20"/>
          <w:szCs w:val="20"/>
        </w:rPr>
        <w:t>odwołania Postępowania do upływu terminu na składanie ofert,</w:t>
      </w:r>
    </w:p>
    <w:p w14:paraId="6D0745B3" w14:textId="77777777" w:rsidR="0090007E" w:rsidRPr="004B3294" w:rsidRDefault="0090007E" w:rsidP="003F7A11">
      <w:pPr>
        <w:pStyle w:val="Akapitzlist"/>
        <w:numPr>
          <w:ilvl w:val="2"/>
          <w:numId w:val="2"/>
        </w:numPr>
        <w:spacing w:line="276" w:lineRule="auto"/>
        <w:ind w:left="1418" w:hanging="708"/>
        <w:rPr>
          <w:rFonts w:cs="Arial"/>
          <w:sz w:val="20"/>
          <w:szCs w:val="20"/>
        </w:rPr>
      </w:pPr>
      <w:r w:rsidRPr="004B3294">
        <w:rPr>
          <w:rFonts w:cs="Arial"/>
          <w:sz w:val="20"/>
          <w:szCs w:val="20"/>
        </w:rPr>
        <w:t>zamknięcia postępowania po upływie terminu składania ofert bez wybrania którejkolwiek z ofert.</w:t>
      </w:r>
    </w:p>
    <w:p w14:paraId="4B09C762" w14:textId="77777777" w:rsidR="0090007E" w:rsidRPr="004B3294" w:rsidRDefault="0090007E" w:rsidP="003F7A11">
      <w:pPr>
        <w:pStyle w:val="Akapitzlist"/>
        <w:numPr>
          <w:ilvl w:val="1"/>
          <w:numId w:val="2"/>
        </w:numPr>
        <w:spacing w:line="276" w:lineRule="auto"/>
        <w:rPr>
          <w:rFonts w:cs="Arial"/>
          <w:sz w:val="20"/>
          <w:szCs w:val="20"/>
        </w:rPr>
      </w:pPr>
      <w:r w:rsidRPr="004B3294">
        <w:rPr>
          <w:rFonts w:cs="Arial"/>
          <w:sz w:val="20"/>
          <w:szCs w:val="20"/>
        </w:rPr>
        <w:t>Postępowanie przetargowe może zostać unieważnione bez podania przyczyny na każdym etapie lub zamknięte bez dokonania wyboru oferty najkorzystniejszej. Wykonawcy nie przysługują żadne roszczenia z tytułu unieważnienia postępowania.</w:t>
      </w:r>
    </w:p>
    <w:p w14:paraId="4CC659F3" w14:textId="77777777" w:rsidR="0090007E" w:rsidRPr="004B3294" w:rsidRDefault="0090007E" w:rsidP="003F7A11">
      <w:pPr>
        <w:pStyle w:val="Akapitzlist"/>
        <w:numPr>
          <w:ilvl w:val="1"/>
          <w:numId w:val="2"/>
        </w:numPr>
        <w:spacing w:line="276" w:lineRule="auto"/>
        <w:contextualSpacing w:val="0"/>
        <w:rPr>
          <w:rFonts w:cs="Arial"/>
          <w:sz w:val="20"/>
          <w:szCs w:val="20"/>
        </w:rPr>
      </w:pPr>
      <w:r w:rsidRPr="004B3294">
        <w:rPr>
          <w:rFonts w:cs="Arial"/>
          <w:sz w:val="20"/>
          <w:szCs w:val="20"/>
        </w:rPr>
        <w:t>Zamawiający może w każdym czasie przed upływem terminu składania ofert dokonać zmiany treści ogłoszenia o zamówieniu lub SWZ. Każda zmiana wprowadzona do SWZ przez Zamawiającego jest wiążąca. Dokonaną zmianę zamieszcza się na stronie internetowej Zamawiającego, a także przekazuje się niezwłocznie wszystkim wykonawcom, którym przekazano SWZ. Zamawiający nie przekaże powyższych informacji Wykonawcom, którzy nie podali adresu lub podali błędny adres email podczas rejestracji na stronie internetowej Zamawiającego.</w:t>
      </w:r>
    </w:p>
    <w:p w14:paraId="70758F60" w14:textId="77777777" w:rsidR="0090007E" w:rsidRPr="004B3294" w:rsidRDefault="0090007E" w:rsidP="003F7A11">
      <w:pPr>
        <w:pStyle w:val="Akapitzlist"/>
        <w:numPr>
          <w:ilvl w:val="1"/>
          <w:numId w:val="2"/>
        </w:numPr>
        <w:spacing w:line="276" w:lineRule="auto"/>
        <w:contextualSpacing w:val="0"/>
      </w:pPr>
      <w:r w:rsidRPr="004B3294">
        <w:rPr>
          <w:rFonts w:cs="Arial"/>
          <w:sz w:val="20"/>
          <w:szCs w:val="20"/>
        </w:rPr>
        <w:t>W kwestiach nieuregulowanych w niniejszej specyfikacji stosuje się przepisy Instrukcji</w:t>
      </w:r>
      <w:r w:rsidRPr="004B3294">
        <w:rPr>
          <w:rFonts w:cs="Arial"/>
          <w:i/>
          <w:iCs/>
          <w:sz w:val="20"/>
          <w:szCs w:val="20"/>
        </w:rPr>
        <w:t xml:space="preserve"> </w:t>
      </w:r>
      <w:r w:rsidRPr="004B3294">
        <w:rPr>
          <w:rFonts w:cs="Arial"/>
          <w:sz w:val="20"/>
          <w:szCs w:val="20"/>
        </w:rPr>
        <w:t>oraz Kodeksu cywilnego.</w:t>
      </w:r>
    </w:p>
    <w:p w14:paraId="2125FB34" w14:textId="500EA88B" w:rsidR="006F527E" w:rsidRPr="004B3294" w:rsidRDefault="006F527E" w:rsidP="003F7A11">
      <w:pPr>
        <w:spacing w:line="276" w:lineRule="auto"/>
        <w:rPr>
          <w:rFonts w:cs="Arial"/>
          <w:sz w:val="4"/>
          <w:szCs w:val="20"/>
        </w:rPr>
      </w:pPr>
    </w:p>
    <w:p w14:paraId="4922B0AA" w14:textId="77777777" w:rsidR="00244734" w:rsidRPr="004B3294" w:rsidRDefault="00244734" w:rsidP="003F7A11">
      <w:pPr>
        <w:pStyle w:val="Akapitzlist"/>
        <w:numPr>
          <w:ilvl w:val="0"/>
          <w:numId w:val="2"/>
        </w:numPr>
        <w:shd w:val="clear" w:color="auto" w:fill="17365D" w:themeFill="text2" w:themeFillShade="BF"/>
        <w:autoSpaceDE w:val="0"/>
        <w:autoSpaceDN w:val="0"/>
        <w:adjustRightInd w:val="0"/>
        <w:spacing w:before="120" w:after="120" w:line="276" w:lineRule="auto"/>
        <w:ind w:left="357" w:hanging="357"/>
        <w:contextualSpacing w:val="0"/>
        <w:rPr>
          <w:rFonts w:cs="Arial"/>
          <w:b/>
          <w:bCs/>
          <w:sz w:val="20"/>
          <w:szCs w:val="20"/>
        </w:rPr>
      </w:pPr>
      <w:r w:rsidRPr="004B3294">
        <w:rPr>
          <w:rFonts w:eastAsia="Arial Unicode MS" w:cs="Arial"/>
          <w:b/>
          <w:bCs/>
          <w:sz w:val="20"/>
          <w:szCs w:val="20"/>
          <w:lang w:eastAsia="en-US"/>
        </w:rPr>
        <w:t>Informacja o sposobie porozumiewania się Zamawiającego z Wykonawcami oraz przekazywania oświadczeń i dokumentów</w:t>
      </w:r>
    </w:p>
    <w:p w14:paraId="5A02EFC7" w14:textId="37769FD7" w:rsidR="00085E9D" w:rsidRPr="004B3294" w:rsidRDefault="00085E9D" w:rsidP="003F7A11">
      <w:pPr>
        <w:pStyle w:val="Akapitzlist"/>
        <w:numPr>
          <w:ilvl w:val="1"/>
          <w:numId w:val="6"/>
        </w:numPr>
        <w:spacing w:line="276" w:lineRule="auto"/>
        <w:ind w:left="709" w:hanging="567"/>
        <w:rPr>
          <w:rFonts w:eastAsia="Arial Unicode MS" w:cs="Arial"/>
          <w:sz w:val="20"/>
          <w:szCs w:val="20"/>
          <w:lang w:eastAsia="en-US"/>
        </w:rPr>
      </w:pPr>
      <w:r w:rsidRPr="004B3294">
        <w:rPr>
          <w:rFonts w:eastAsia="Arial Unicode MS" w:cs="Arial"/>
          <w:sz w:val="20"/>
          <w:szCs w:val="20"/>
          <w:lang w:eastAsia="en-US"/>
        </w:rPr>
        <w:t xml:space="preserve">Korespondencję do Zamawiającego związaną z niniejszym postępowaniem, należy kierować za pośrednictwem Modułu Elektronicznej Komunikacji z Dostawcami dostępnej na stronie </w:t>
      </w:r>
      <w:hyperlink r:id="rId13" w:history="1">
        <w:r w:rsidRPr="004B3294">
          <w:rPr>
            <w:rFonts w:eastAsia="Arial Unicode MS" w:cs="Arial"/>
            <w:sz w:val="20"/>
            <w:szCs w:val="20"/>
            <w:lang w:eastAsia="en-US"/>
          </w:rPr>
          <w:t>http://www.przetargi.pgnig.pl</w:t>
        </w:r>
      </w:hyperlink>
      <w:r w:rsidRPr="004B3294">
        <w:rPr>
          <w:rFonts w:eastAsia="Arial Unicode MS" w:cs="Arial"/>
          <w:sz w:val="20"/>
          <w:szCs w:val="20"/>
          <w:lang w:eastAsia="en-US"/>
        </w:rPr>
        <w:t xml:space="preserve">, przy spełnieniu wymogów określonych w pkt </w:t>
      </w:r>
      <w:r w:rsidR="00AF5E90" w:rsidRPr="004B3294">
        <w:rPr>
          <w:rFonts w:eastAsia="Arial Unicode MS" w:cs="Arial"/>
          <w:sz w:val="20"/>
          <w:szCs w:val="20"/>
          <w:lang w:eastAsia="en-US"/>
        </w:rPr>
        <w:t>3</w:t>
      </w:r>
      <w:r w:rsidRPr="004B3294">
        <w:rPr>
          <w:rFonts w:eastAsia="Arial Unicode MS" w:cs="Arial"/>
          <w:sz w:val="20"/>
          <w:szCs w:val="20"/>
          <w:lang w:eastAsia="en-US"/>
        </w:rPr>
        <w:t xml:space="preserve">.3. i </w:t>
      </w:r>
      <w:r w:rsidR="00AF5E90" w:rsidRPr="004B3294">
        <w:rPr>
          <w:rFonts w:eastAsia="Arial Unicode MS" w:cs="Arial"/>
          <w:sz w:val="20"/>
          <w:szCs w:val="20"/>
          <w:lang w:eastAsia="en-US"/>
        </w:rPr>
        <w:t>3</w:t>
      </w:r>
      <w:r w:rsidRPr="004B3294">
        <w:rPr>
          <w:rFonts w:eastAsia="Arial Unicode MS" w:cs="Arial"/>
          <w:sz w:val="20"/>
          <w:szCs w:val="20"/>
          <w:lang w:eastAsia="en-US"/>
        </w:rPr>
        <w:t xml:space="preserve">.4. </w:t>
      </w:r>
      <w:r w:rsidR="00F6251F" w:rsidRPr="004B3294">
        <w:rPr>
          <w:rFonts w:eastAsia="Arial Unicode MS" w:cs="Arial"/>
          <w:sz w:val="20"/>
          <w:szCs w:val="20"/>
          <w:lang w:eastAsia="en-US"/>
        </w:rPr>
        <w:t>SWZ</w:t>
      </w:r>
      <w:r w:rsidRPr="004B3294">
        <w:rPr>
          <w:rFonts w:eastAsia="Arial Unicode MS" w:cs="Arial"/>
          <w:sz w:val="20"/>
          <w:szCs w:val="20"/>
          <w:lang w:eastAsia="en-US"/>
        </w:rPr>
        <w:t>.</w:t>
      </w:r>
    </w:p>
    <w:p w14:paraId="3DB586DA" w14:textId="1743DE4D" w:rsidR="00085E9D" w:rsidRPr="004B3294" w:rsidRDefault="00085E9D" w:rsidP="003F7A11">
      <w:pPr>
        <w:pStyle w:val="Akapitzlist"/>
        <w:numPr>
          <w:ilvl w:val="1"/>
          <w:numId w:val="6"/>
        </w:numPr>
        <w:spacing w:line="276" w:lineRule="auto"/>
        <w:ind w:left="709" w:hanging="567"/>
        <w:rPr>
          <w:rFonts w:eastAsia="Arial Unicode MS" w:cs="Arial"/>
          <w:sz w:val="20"/>
          <w:szCs w:val="20"/>
          <w:lang w:eastAsia="en-US"/>
        </w:rPr>
      </w:pPr>
      <w:r w:rsidRPr="004B3294">
        <w:rPr>
          <w:rFonts w:eastAsia="Arial Unicode MS" w:cs="Arial"/>
          <w:sz w:val="20"/>
          <w:szCs w:val="20"/>
          <w:lang w:eastAsia="en-US"/>
        </w:rPr>
        <w:t>Oświadczenia, wnioski, zawiadomienia oraz informacje mogą być przekazywane przez strony za pomocą środków komunikacji elektronicznej</w:t>
      </w:r>
      <w:r w:rsidRPr="004B3294" w:rsidDel="009B7C9E">
        <w:rPr>
          <w:rFonts w:eastAsia="Arial Unicode MS" w:cs="Arial"/>
          <w:sz w:val="20"/>
          <w:szCs w:val="20"/>
          <w:lang w:eastAsia="en-US"/>
        </w:rPr>
        <w:t xml:space="preserve"> </w:t>
      </w:r>
      <w:r w:rsidRPr="004B3294">
        <w:rPr>
          <w:rFonts w:eastAsia="Arial Unicode MS" w:cs="Arial"/>
          <w:sz w:val="20"/>
          <w:szCs w:val="20"/>
          <w:lang w:eastAsia="en-US"/>
        </w:rPr>
        <w:t xml:space="preserve">w rozumieniu ustawy z dnia 18 lipca 2002 r. </w:t>
      </w:r>
      <w:r w:rsidRPr="004B3294">
        <w:rPr>
          <w:rFonts w:eastAsia="Arial Unicode MS" w:cs="Arial"/>
          <w:sz w:val="20"/>
          <w:szCs w:val="20"/>
          <w:lang w:eastAsia="en-US"/>
        </w:rPr>
        <w:br/>
        <w:t xml:space="preserve">o świadczeniu usług drogą elektroniczną (Dz. U. z 2020 r., poz. 344.), w tym poczty elektronicznej lub za pośrednictwem Modułu Elektronicznej Komunikacji z Dostawcami  dostępnego na stronie </w:t>
      </w:r>
      <w:hyperlink r:id="rId14" w:history="1">
        <w:r w:rsidRPr="004B3294">
          <w:rPr>
            <w:rFonts w:eastAsia="Arial Unicode MS" w:cs="Arial"/>
            <w:sz w:val="20"/>
            <w:szCs w:val="20"/>
            <w:lang w:eastAsia="en-US"/>
          </w:rPr>
          <w:t>http://www.przetargi.pgnig.pl</w:t>
        </w:r>
      </w:hyperlink>
      <w:r w:rsidRPr="004B3294">
        <w:rPr>
          <w:rFonts w:eastAsia="Arial Unicode MS" w:cs="Arial"/>
          <w:sz w:val="20"/>
          <w:szCs w:val="20"/>
          <w:lang w:eastAsia="en-US"/>
        </w:rPr>
        <w:t xml:space="preserve">, przy spełnieniu wymogów określonych </w:t>
      </w:r>
      <w:r w:rsidR="002A0129" w:rsidRPr="004B3294">
        <w:rPr>
          <w:rFonts w:eastAsia="Arial Unicode MS" w:cs="Arial"/>
          <w:sz w:val="20"/>
          <w:szCs w:val="20"/>
          <w:lang w:eastAsia="en-US"/>
        </w:rPr>
        <w:br/>
      </w:r>
      <w:r w:rsidRPr="004B3294">
        <w:rPr>
          <w:rFonts w:eastAsia="Arial Unicode MS" w:cs="Arial"/>
          <w:sz w:val="20"/>
          <w:szCs w:val="20"/>
          <w:lang w:eastAsia="en-US"/>
        </w:rPr>
        <w:t xml:space="preserve">w pkt </w:t>
      </w:r>
      <w:r w:rsidR="00AF5E90" w:rsidRPr="004B3294">
        <w:rPr>
          <w:rFonts w:eastAsia="Arial Unicode MS" w:cs="Arial"/>
          <w:sz w:val="20"/>
          <w:szCs w:val="20"/>
          <w:lang w:eastAsia="en-US"/>
        </w:rPr>
        <w:t>3</w:t>
      </w:r>
      <w:r w:rsidRPr="004B3294">
        <w:rPr>
          <w:rFonts w:eastAsia="Arial Unicode MS" w:cs="Arial"/>
          <w:sz w:val="20"/>
          <w:szCs w:val="20"/>
          <w:lang w:eastAsia="en-US"/>
        </w:rPr>
        <w:t xml:space="preserve">.3. i </w:t>
      </w:r>
      <w:r w:rsidR="00AF5E90" w:rsidRPr="004B3294">
        <w:rPr>
          <w:rFonts w:eastAsia="Arial Unicode MS" w:cs="Arial"/>
          <w:sz w:val="20"/>
          <w:szCs w:val="20"/>
          <w:lang w:eastAsia="en-US"/>
        </w:rPr>
        <w:t>3</w:t>
      </w:r>
      <w:r w:rsidRPr="004B3294">
        <w:rPr>
          <w:rFonts w:eastAsia="Arial Unicode MS" w:cs="Arial"/>
          <w:sz w:val="20"/>
          <w:szCs w:val="20"/>
          <w:lang w:eastAsia="en-US"/>
        </w:rPr>
        <w:t xml:space="preserve">.4. </w:t>
      </w:r>
      <w:r w:rsidR="00F6251F" w:rsidRPr="004B3294">
        <w:rPr>
          <w:rFonts w:eastAsia="Arial Unicode MS" w:cs="Arial"/>
          <w:sz w:val="20"/>
          <w:szCs w:val="20"/>
          <w:lang w:eastAsia="en-US"/>
        </w:rPr>
        <w:t>SWZ</w:t>
      </w:r>
      <w:r w:rsidRPr="004B3294">
        <w:rPr>
          <w:rFonts w:eastAsia="Arial Unicode MS" w:cs="Arial"/>
          <w:sz w:val="20"/>
          <w:szCs w:val="20"/>
          <w:lang w:eastAsia="en-US"/>
        </w:rPr>
        <w:t>.</w:t>
      </w:r>
    </w:p>
    <w:p w14:paraId="78031FB3" w14:textId="78115A9F" w:rsidR="00085E9D" w:rsidRPr="004B3294" w:rsidRDefault="00085E9D" w:rsidP="003F7A11">
      <w:pPr>
        <w:pStyle w:val="Akapitzlist"/>
        <w:numPr>
          <w:ilvl w:val="1"/>
          <w:numId w:val="5"/>
        </w:numPr>
        <w:spacing w:line="276" w:lineRule="auto"/>
        <w:ind w:left="709" w:hanging="567"/>
        <w:rPr>
          <w:rFonts w:eastAsia="Arial Unicode MS" w:cs="Arial"/>
          <w:sz w:val="20"/>
          <w:szCs w:val="20"/>
          <w:lang w:eastAsia="en-US"/>
        </w:rPr>
      </w:pPr>
      <w:r w:rsidRPr="004B3294">
        <w:rPr>
          <w:rFonts w:eastAsia="Arial Unicode MS" w:cs="Arial"/>
          <w:sz w:val="20"/>
          <w:szCs w:val="20"/>
          <w:lang w:eastAsia="en-US"/>
        </w:rPr>
        <w:t xml:space="preserve">Komunikacja i wymiana informacji między Zamawiającym, a Wykonawcą odbywa się przy użyciu środków komunikacji elektronicznej. Oświadczenia złożone za pomocą środków komunikacji elektronicznej uważa się za złożone w terminie, jeżeli ich treść dotrze do Zamawiającego, </w:t>
      </w:r>
      <w:r w:rsidR="0090007E" w:rsidRPr="004B3294">
        <w:rPr>
          <w:rFonts w:eastAsia="Arial Unicode MS" w:cs="Arial"/>
          <w:sz w:val="20"/>
          <w:szCs w:val="20"/>
          <w:lang w:eastAsia="en-US"/>
        </w:rPr>
        <w:t xml:space="preserve">na adres </w:t>
      </w:r>
      <w:hyperlink r:id="rId15" w:history="1">
        <w:r w:rsidR="00B1160B" w:rsidRPr="004B3294">
          <w:rPr>
            <w:rStyle w:val="Hipercze"/>
            <w:rFonts w:eastAsia="Arial Unicode MS" w:cs="Arial"/>
            <w:sz w:val="20"/>
            <w:szCs w:val="20"/>
            <w:lang w:eastAsia="en-US"/>
          </w:rPr>
          <w:t>sanok.przetargi@pgnig.pl</w:t>
        </w:r>
      </w:hyperlink>
      <w:r w:rsidR="00B1160B" w:rsidRPr="004B3294">
        <w:rPr>
          <w:rFonts w:eastAsia="Arial Unicode MS" w:cs="Arial"/>
          <w:color w:val="0070C0"/>
          <w:sz w:val="20"/>
          <w:szCs w:val="20"/>
          <w:lang w:eastAsia="en-US"/>
        </w:rPr>
        <w:t xml:space="preserve"> </w:t>
      </w:r>
      <w:r w:rsidR="0090007E" w:rsidRPr="004B3294">
        <w:rPr>
          <w:rFonts w:eastAsia="Arial Unicode MS" w:cs="Arial"/>
          <w:color w:val="0070C0"/>
          <w:sz w:val="20"/>
          <w:szCs w:val="20"/>
          <w:lang w:eastAsia="en-US"/>
        </w:rPr>
        <w:t xml:space="preserve"> </w:t>
      </w:r>
      <w:r w:rsidR="0090007E" w:rsidRPr="004B3294">
        <w:rPr>
          <w:rFonts w:eastAsia="Arial Unicode MS" w:cs="Arial"/>
          <w:sz w:val="20"/>
          <w:szCs w:val="20"/>
          <w:lang w:eastAsia="en-US"/>
        </w:rPr>
        <w:t>oraz adres</w:t>
      </w:r>
      <w:r w:rsidR="00B1160B" w:rsidRPr="004B3294">
        <w:rPr>
          <w:rFonts w:eastAsia="Arial Unicode MS" w:cs="Arial"/>
          <w:sz w:val="20"/>
          <w:szCs w:val="20"/>
          <w:lang w:eastAsia="en-US"/>
        </w:rPr>
        <w:t xml:space="preserve"> osoby</w:t>
      </w:r>
      <w:r w:rsidR="0090007E" w:rsidRPr="004B3294">
        <w:rPr>
          <w:rFonts w:eastAsia="Arial Unicode MS" w:cs="Arial"/>
          <w:sz w:val="20"/>
          <w:szCs w:val="20"/>
          <w:lang w:eastAsia="en-US"/>
        </w:rPr>
        <w:t xml:space="preserve"> podany w pkt 1</w:t>
      </w:r>
      <w:r w:rsidR="0057757E" w:rsidRPr="004B3294">
        <w:rPr>
          <w:rFonts w:eastAsia="Arial Unicode MS" w:cs="Arial"/>
          <w:sz w:val="20"/>
          <w:szCs w:val="20"/>
          <w:lang w:eastAsia="en-US"/>
        </w:rPr>
        <w:t>.2</w:t>
      </w:r>
      <w:r w:rsidR="0090007E" w:rsidRPr="004B3294">
        <w:rPr>
          <w:rFonts w:eastAsia="Arial Unicode MS" w:cs="Arial"/>
          <w:sz w:val="20"/>
          <w:szCs w:val="20"/>
          <w:lang w:eastAsia="en-US"/>
        </w:rPr>
        <w:t xml:space="preserve"> SWZ </w:t>
      </w:r>
      <w:r w:rsidRPr="004B3294">
        <w:rPr>
          <w:rFonts w:eastAsia="Arial Unicode MS" w:cs="Arial"/>
          <w:sz w:val="20"/>
          <w:szCs w:val="20"/>
          <w:lang w:eastAsia="en-US"/>
        </w:rPr>
        <w:t>lub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 przypadku wysłania oświadczenia lub dokumentu za pomocą środków komunikacji elektronicznej Zamawiający nie będzie przekazywał ich w formie pisemnej.</w:t>
      </w:r>
    </w:p>
    <w:p w14:paraId="2AE4134F" w14:textId="0C34A397" w:rsidR="00085E9D" w:rsidRPr="004B3294" w:rsidRDefault="00085E9D" w:rsidP="003F7A11">
      <w:pPr>
        <w:pStyle w:val="Akapitzlist"/>
        <w:numPr>
          <w:ilvl w:val="1"/>
          <w:numId w:val="5"/>
        </w:numPr>
        <w:spacing w:line="276" w:lineRule="auto"/>
        <w:ind w:left="709" w:hanging="567"/>
        <w:rPr>
          <w:rFonts w:eastAsia="Arial Unicode MS" w:cs="Arial"/>
          <w:sz w:val="20"/>
          <w:szCs w:val="20"/>
          <w:lang w:eastAsia="en-US"/>
        </w:rPr>
      </w:pPr>
      <w:r w:rsidRPr="004B3294">
        <w:rPr>
          <w:rFonts w:eastAsia="Arial Unicode MS" w:cs="Arial"/>
          <w:sz w:val="20"/>
          <w:szCs w:val="20"/>
          <w:lang w:eastAsia="en-US"/>
        </w:rPr>
        <w:t>Do korzystania z Modułu Elektronicznej Komunikacji z Dostawcami wymagane jest:</w:t>
      </w:r>
    </w:p>
    <w:p w14:paraId="0AC58C27" w14:textId="77777777"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t>posiadanie przez Wykonawcę dostępu do Internetu;</w:t>
      </w:r>
    </w:p>
    <w:p w14:paraId="579E6E76" w14:textId="77777777"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t>posiadanie przez Wykonawcę dostępu do indywidualnego konta poczty elektronicznej e-mail;</w:t>
      </w:r>
    </w:p>
    <w:p w14:paraId="74008AD7" w14:textId="57018770"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t xml:space="preserve">posiadanie przez Wykonawcę kwalifikowanego podpisu elektronicznego w celu złożenia dokumentów, w tym oferty w wersji </w:t>
      </w:r>
      <w:r w:rsidR="005F03A9" w:rsidRPr="004B3294">
        <w:rPr>
          <w:rFonts w:eastAsia="Arial Unicode MS" w:cs="Arial"/>
          <w:sz w:val="20"/>
          <w:szCs w:val="20"/>
          <w:lang w:eastAsia="en-US"/>
        </w:rPr>
        <w:t>elektronicznej za pomocą Modułu</w:t>
      </w:r>
      <w:r w:rsidRPr="004B3294">
        <w:rPr>
          <w:rFonts w:eastAsia="Arial Unicode MS" w:cs="Arial"/>
          <w:sz w:val="20"/>
          <w:szCs w:val="20"/>
          <w:lang w:eastAsia="en-US"/>
        </w:rPr>
        <w:t>;</w:t>
      </w:r>
    </w:p>
    <w:p w14:paraId="53DB6279" w14:textId="21CD94A2"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t>rejestracja konta Użytkownika, poprzedzona wypełnieniem elektronicznego formularza oraz złożeniem podpisanych kwalifikowanym podpisem elektronicznym</w:t>
      </w:r>
      <w:r w:rsidR="00F416BA" w:rsidRPr="004B3294">
        <w:rPr>
          <w:rFonts w:eastAsia="Arial Unicode MS" w:cs="Arial"/>
          <w:sz w:val="20"/>
          <w:szCs w:val="20"/>
          <w:lang w:eastAsia="en-US"/>
        </w:rPr>
        <w:t xml:space="preserve"> lub podpisem zaufanym: wniosku </w:t>
      </w:r>
      <w:r w:rsidRPr="004B3294">
        <w:rPr>
          <w:rFonts w:eastAsia="Arial Unicode MS" w:cs="Arial"/>
          <w:sz w:val="20"/>
          <w:szCs w:val="20"/>
          <w:lang w:eastAsia="en-US"/>
        </w:rPr>
        <w:t>o utworzenie konta oraz dokumentu potwierdza</w:t>
      </w:r>
      <w:r w:rsidR="00F416BA" w:rsidRPr="004B3294">
        <w:rPr>
          <w:rFonts w:eastAsia="Arial Unicode MS" w:cs="Arial"/>
          <w:sz w:val="20"/>
          <w:szCs w:val="20"/>
          <w:lang w:eastAsia="en-US"/>
        </w:rPr>
        <w:t xml:space="preserve">jącego umocowanie do działania </w:t>
      </w:r>
      <w:r w:rsidRPr="004B3294">
        <w:rPr>
          <w:rFonts w:eastAsia="Arial Unicode MS" w:cs="Arial"/>
          <w:sz w:val="20"/>
          <w:szCs w:val="20"/>
          <w:lang w:eastAsia="en-US"/>
        </w:rPr>
        <w:t>w imieniu Wykonawcy</w:t>
      </w:r>
      <w:r w:rsidR="00264040" w:rsidRPr="004B3294">
        <w:rPr>
          <w:rFonts w:eastAsia="Arial Unicode MS" w:cs="Arial"/>
          <w:sz w:val="20"/>
          <w:szCs w:val="20"/>
          <w:lang w:eastAsia="en-US"/>
        </w:rPr>
        <w:t>.</w:t>
      </w:r>
    </w:p>
    <w:p w14:paraId="225DAC47" w14:textId="77777777" w:rsidR="00085E9D" w:rsidRPr="004B3294" w:rsidRDefault="00085E9D" w:rsidP="003F7A11">
      <w:pPr>
        <w:pStyle w:val="Akapitzlist"/>
        <w:numPr>
          <w:ilvl w:val="1"/>
          <w:numId w:val="5"/>
        </w:numPr>
        <w:spacing w:line="276" w:lineRule="auto"/>
        <w:ind w:left="0" w:firstLine="142"/>
        <w:rPr>
          <w:rFonts w:eastAsia="Arial Unicode MS" w:cs="Arial"/>
          <w:sz w:val="20"/>
          <w:szCs w:val="20"/>
          <w:lang w:eastAsia="en-US"/>
        </w:rPr>
      </w:pPr>
      <w:r w:rsidRPr="004B3294">
        <w:rPr>
          <w:rFonts w:eastAsia="Arial Unicode MS" w:cs="Arial"/>
          <w:sz w:val="20"/>
          <w:szCs w:val="20"/>
          <w:lang w:eastAsia="en-US"/>
        </w:rPr>
        <w:t>Techniczne warunki i specyfikacja połączenia:</w:t>
      </w:r>
    </w:p>
    <w:p w14:paraId="7EA6DDFB" w14:textId="77777777"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t>stacja robocza z dostępem do sieci Internet;</w:t>
      </w:r>
    </w:p>
    <w:p w14:paraId="629EDD3E" w14:textId="77777777"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lastRenderedPageBreak/>
        <w:t xml:space="preserve">przeglądarka (aktualna wersja Mozilla </w:t>
      </w:r>
      <w:proofErr w:type="spellStart"/>
      <w:r w:rsidRPr="004B3294">
        <w:rPr>
          <w:rFonts w:eastAsia="Arial Unicode MS" w:cs="Arial"/>
          <w:sz w:val="20"/>
          <w:szCs w:val="20"/>
          <w:lang w:eastAsia="en-US"/>
        </w:rPr>
        <w:t>Firefox</w:t>
      </w:r>
      <w:proofErr w:type="spellEnd"/>
      <w:r w:rsidRPr="004B3294">
        <w:rPr>
          <w:rFonts w:eastAsia="Arial Unicode MS" w:cs="Arial"/>
          <w:sz w:val="20"/>
          <w:szCs w:val="20"/>
          <w:lang w:eastAsia="en-US"/>
        </w:rPr>
        <w:t xml:space="preserve"> lub Google Chrome) wspierająca komunikację po protokole HTTPS;</w:t>
      </w:r>
    </w:p>
    <w:p w14:paraId="039A857E" w14:textId="77777777"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t>przeglądarka plików w formacie PDF umożliwiająca weryfikację podpisów cyfrowych;</w:t>
      </w:r>
    </w:p>
    <w:p w14:paraId="59FFF0D0" w14:textId="77777777"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t>edytor plików w formacie DOCX;</w:t>
      </w:r>
    </w:p>
    <w:p w14:paraId="4AC644B0" w14:textId="77777777"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t>oprogramowanie umożliwiające podpisywanie dokumentów kwalifikowanym podpisem cyfrowym;</w:t>
      </w:r>
    </w:p>
    <w:p w14:paraId="3345E7B5" w14:textId="68F42B65" w:rsidR="00085E9D" w:rsidRPr="004B3294" w:rsidRDefault="00085E9D" w:rsidP="003F7A11">
      <w:pPr>
        <w:pStyle w:val="Akapitzlist"/>
        <w:numPr>
          <w:ilvl w:val="2"/>
          <w:numId w:val="5"/>
        </w:numPr>
        <w:spacing w:line="276" w:lineRule="auto"/>
        <w:ind w:left="1418" w:hanging="709"/>
        <w:rPr>
          <w:rFonts w:eastAsia="Arial Unicode MS" w:cs="Arial"/>
          <w:sz w:val="20"/>
          <w:szCs w:val="20"/>
          <w:lang w:eastAsia="en-US"/>
        </w:rPr>
      </w:pPr>
      <w:r w:rsidRPr="004B3294">
        <w:rPr>
          <w:rFonts w:eastAsia="Arial Unicode MS" w:cs="Arial"/>
          <w:sz w:val="20"/>
          <w:szCs w:val="20"/>
          <w:lang w:eastAsia="en-US"/>
        </w:rPr>
        <w:t>dostęp do skrzynki poczty elektronicznej</w:t>
      </w:r>
      <w:r w:rsidR="002A0129" w:rsidRPr="004B3294">
        <w:rPr>
          <w:rFonts w:eastAsia="Arial Unicode MS" w:cs="Arial"/>
          <w:sz w:val="20"/>
          <w:szCs w:val="20"/>
          <w:lang w:eastAsia="en-US"/>
        </w:rPr>
        <w:t>.</w:t>
      </w:r>
    </w:p>
    <w:p w14:paraId="1BD6E771" w14:textId="77777777" w:rsidR="00085E9D" w:rsidRPr="004B3294" w:rsidRDefault="00085E9D" w:rsidP="003F7A11">
      <w:pPr>
        <w:pStyle w:val="Akapitzlist"/>
        <w:numPr>
          <w:ilvl w:val="1"/>
          <w:numId w:val="5"/>
        </w:numPr>
        <w:spacing w:line="276" w:lineRule="auto"/>
        <w:ind w:left="709" w:hanging="567"/>
        <w:rPr>
          <w:rFonts w:eastAsia="Arial Unicode MS" w:cs="Arial"/>
          <w:sz w:val="20"/>
          <w:szCs w:val="20"/>
          <w:lang w:eastAsia="en-US"/>
        </w:rPr>
      </w:pPr>
      <w:r w:rsidRPr="004B3294">
        <w:rPr>
          <w:rFonts w:eastAsia="Arial Unicode MS" w:cs="Arial"/>
          <w:sz w:val="20"/>
          <w:szCs w:val="20"/>
          <w:lang w:eastAsia="en-US"/>
        </w:rPr>
        <w:t>Zamawiający dopuszcza w szczególności następujący format przesyłanych danych: .pdf, .</w:t>
      </w:r>
      <w:proofErr w:type="spellStart"/>
      <w:r w:rsidRPr="004B3294">
        <w:rPr>
          <w:rFonts w:eastAsia="Arial Unicode MS" w:cs="Arial"/>
          <w:sz w:val="20"/>
          <w:szCs w:val="20"/>
          <w:lang w:eastAsia="en-US"/>
        </w:rPr>
        <w:t>doc</w:t>
      </w:r>
      <w:proofErr w:type="spellEnd"/>
      <w:r w:rsidRPr="004B3294">
        <w:rPr>
          <w:rFonts w:eastAsia="Arial Unicode MS" w:cs="Arial"/>
          <w:sz w:val="20"/>
          <w:szCs w:val="20"/>
          <w:lang w:eastAsia="en-US"/>
        </w:rPr>
        <w:t>, .</w:t>
      </w:r>
      <w:proofErr w:type="spellStart"/>
      <w:r w:rsidRPr="004B3294">
        <w:rPr>
          <w:rFonts w:eastAsia="Arial Unicode MS" w:cs="Arial"/>
          <w:sz w:val="20"/>
          <w:szCs w:val="20"/>
          <w:lang w:eastAsia="en-US"/>
        </w:rPr>
        <w:t>docx</w:t>
      </w:r>
      <w:proofErr w:type="spellEnd"/>
      <w:r w:rsidRPr="004B3294">
        <w:rPr>
          <w:rFonts w:eastAsia="Arial Unicode MS" w:cs="Arial"/>
          <w:sz w:val="20"/>
          <w:szCs w:val="20"/>
          <w:lang w:eastAsia="en-US"/>
        </w:rPr>
        <w:t>.</w:t>
      </w:r>
    </w:p>
    <w:p w14:paraId="1E79A7FB" w14:textId="7D834B0A" w:rsidR="00085E9D" w:rsidRPr="004B3294" w:rsidRDefault="00085E9D" w:rsidP="003F7A11">
      <w:pPr>
        <w:pStyle w:val="Akapitzlist"/>
        <w:numPr>
          <w:ilvl w:val="1"/>
          <w:numId w:val="5"/>
        </w:numPr>
        <w:spacing w:line="276" w:lineRule="auto"/>
        <w:ind w:left="709" w:hanging="567"/>
        <w:rPr>
          <w:rFonts w:eastAsia="Arial Unicode MS" w:cs="Arial"/>
          <w:sz w:val="20"/>
          <w:szCs w:val="20"/>
          <w:lang w:eastAsia="en-US"/>
        </w:rPr>
      </w:pPr>
      <w:r w:rsidRPr="004B3294">
        <w:rPr>
          <w:rFonts w:eastAsia="Arial Unicode MS" w:cs="Arial"/>
          <w:sz w:val="20"/>
          <w:szCs w:val="20"/>
          <w:lang w:eastAsia="en-US"/>
        </w:rPr>
        <w:t xml:space="preserve">Godziny pracy </w:t>
      </w:r>
      <w:r w:rsidR="00A0466B" w:rsidRPr="004B3294">
        <w:rPr>
          <w:rFonts w:cs="Arial"/>
          <w:sz w:val="20"/>
          <w:szCs w:val="20"/>
        </w:rPr>
        <w:t>Zamawiającego</w:t>
      </w:r>
      <w:r w:rsidR="003C4678" w:rsidRPr="004B3294">
        <w:rPr>
          <w:rFonts w:eastAsia="Arial Unicode MS" w:cs="Arial"/>
          <w:sz w:val="20"/>
          <w:szCs w:val="20"/>
          <w:lang w:eastAsia="en-US"/>
        </w:rPr>
        <w:t>: w dni powszednie</w:t>
      </w:r>
      <w:r w:rsidR="008613D7" w:rsidRPr="004B3294">
        <w:rPr>
          <w:rFonts w:eastAsia="Arial Unicode MS" w:cs="Arial"/>
          <w:sz w:val="20"/>
          <w:szCs w:val="20"/>
          <w:lang w:eastAsia="en-US"/>
        </w:rPr>
        <w:t xml:space="preserve"> </w:t>
      </w:r>
      <w:r w:rsidRPr="004B3294">
        <w:rPr>
          <w:rFonts w:eastAsia="Arial Unicode MS" w:cs="Arial"/>
          <w:sz w:val="20"/>
          <w:szCs w:val="20"/>
          <w:lang w:eastAsia="en-US"/>
        </w:rPr>
        <w:t xml:space="preserve">od poniedziałku do piątku: w godz.: </w:t>
      </w:r>
      <w:r w:rsidR="002A0129" w:rsidRPr="004B3294">
        <w:rPr>
          <w:rFonts w:eastAsia="Arial Unicode MS" w:cs="Arial"/>
          <w:sz w:val="20"/>
          <w:szCs w:val="20"/>
          <w:lang w:eastAsia="en-US"/>
        </w:rPr>
        <w:br/>
      </w:r>
      <w:r w:rsidRPr="004B3294">
        <w:rPr>
          <w:rFonts w:eastAsia="Arial Unicode MS" w:cs="Arial"/>
          <w:sz w:val="20"/>
          <w:szCs w:val="20"/>
          <w:lang w:eastAsia="en-US"/>
        </w:rPr>
        <w:t>07:00-1</w:t>
      </w:r>
      <w:r w:rsidR="0090007E" w:rsidRPr="004B3294">
        <w:rPr>
          <w:rFonts w:eastAsia="Arial Unicode MS" w:cs="Arial"/>
          <w:sz w:val="20"/>
          <w:szCs w:val="20"/>
          <w:lang w:eastAsia="en-US"/>
        </w:rPr>
        <w:t>4</w:t>
      </w:r>
      <w:r w:rsidRPr="004B3294">
        <w:rPr>
          <w:rFonts w:eastAsia="Arial Unicode MS" w:cs="Arial"/>
          <w:sz w:val="20"/>
          <w:szCs w:val="20"/>
          <w:lang w:eastAsia="en-US"/>
        </w:rPr>
        <w:t>:00.</w:t>
      </w:r>
    </w:p>
    <w:p w14:paraId="211F18D0" w14:textId="215254EA" w:rsidR="00517967" w:rsidRPr="004B3294" w:rsidRDefault="00517967" w:rsidP="003F7A11">
      <w:pPr>
        <w:pStyle w:val="Akapitzlist"/>
        <w:numPr>
          <w:ilvl w:val="1"/>
          <w:numId w:val="5"/>
        </w:numPr>
        <w:spacing w:line="276" w:lineRule="auto"/>
        <w:ind w:left="709" w:hanging="567"/>
        <w:rPr>
          <w:rFonts w:eastAsia="Arial Unicode MS" w:cs="Arial"/>
          <w:sz w:val="20"/>
          <w:szCs w:val="20"/>
          <w:lang w:eastAsia="en-US"/>
        </w:rPr>
      </w:pPr>
      <w:r w:rsidRPr="004B3294">
        <w:rPr>
          <w:rFonts w:eastAsia="Arial Unicode MS" w:cs="Arial"/>
          <w:sz w:val="20"/>
          <w:szCs w:val="20"/>
          <w:lang w:eastAsia="en-US"/>
        </w:rPr>
        <w:t xml:space="preserve">W trakcie prowadzonego postępowania Zamawiający nie dopuszcza komunikacji telefonicznej z Wykonawcami. </w:t>
      </w:r>
    </w:p>
    <w:p w14:paraId="3027245D" w14:textId="77777777" w:rsidR="0090007E" w:rsidRPr="004B3294" w:rsidRDefault="0090007E" w:rsidP="003F7A11">
      <w:pPr>
        <w:pStyle w:val="Akapitzlist"/>
        <w:numPr>
          <w:ilvl w:val="1"/>
          <w:numId w:val="5"/>
        </w:numPr>
        <w:spacing w:line="276" w:lineRule="auto"/>
        <w:ind w:left="709" w:hanging="567"/>
        <w:rPr>
          <w:rFonts w:eastAsia="Arial Unicode MS" w:cs="Arial"/>
          <w:sz w:val="20"/>
          <w:szCs w:val="20"/>
          <w:lang w:eastAsia="en-US"/>
        </w:rPr>
      </w:pPr>
      <w:r w:rsidRPr="004B3294">
        <w:rPr>
          <w:rFonts w:eastAsia="Arial Unicode MS" w:cs="Arial"/>
          <w:sz w:val="20"/>
          <w:szCs w:val="20"/>
          <w:lang w:eastAsia="en-US"/>
        </w:rPr>
        <w:t>Pisemna forma przekazywania dokumentów jest dopuszczalna. Korespondencję pisemną do Zamawiającego związaną z niniejszym postępowaniem, należy kierować na adres:</w:t>
      </w:r>
    </w:p>
    <w:p w14:paraId="68AAC352" w14:textId="77777777" w:rsidR="0090007E" w:rsidRPr="004B3294" w:rsidRDefault="0090007E" w:rsidP="003F7A11">
      <w:pPr>
        <w:pStyle w:val="Akapitzlist"/>
        <w:spacing w:line="276" w:lineRule="auto"/>
        <w:ind w:left="709"/>
        <w:rPr>
          <w:rFonts w:eastAsia="Arial Unicode MS" w:cs="Arial"/>
          <w:sz w:val="2"/>
          <w:szCs w:val="20"/>
          <w:lang w:eastAsia="en-US"/>
        </w:rPr>
      </w:pPr>
    </w:p>
    <w:p w14:paraId="7A142230" w14:textId="09AF13AC" w:rsidR="0090007E" w:rsidRPr="004B3294" w:rsidRDefault="0090007E" w:rsidP="003F7A11">
      <w:pPr>
        <w:spacing w:line="276" w:lineRule="auto"/>
        <w:jc w:val="center"/>
        <w:rPr>
          <w:rFonts w:eastAsia="Arial Unicode MS" w:cs="Arial"/>
          <w:sz w:val="20"/>
          <w:szCs w:val="20"/>
          <w:lang w:eastAsia="en-US"/>
        </w:rPr>
      </w:pPr>
      <w:r w:rsidRPr="004B3294">
        <w:rPr>
          <w:rFonts w:eastAsia="Arial Unicode MS" w:cs="Arial"/>
          <w:sz w:val="20"/>
          <w:szCs w:val="20"/>
          <w:lang w:eastAsia="en-US"/>
        </w:rPr>
        <w:t xml:space="preserve"> ORLEN Spółka Akcyjna -</w:t>
      </w:r>
      <w:r w:rsidR="00A12829" w:rsidRPr="004B3294">
        <w:rPr>
          <w:rFonts w:eastAsia="Arial Unicode MS" w:cs="Arial"/>
          <w:sz w:val="20"/>
          <w:szCs w:val="20"/>
          <w:lang w:eastAsia="en-US"/>
        </w:rPr>
        <w:t xml:space="preserve"> </w:t>
      </w:r>
      <w:r w:rsidRPr="004B3294">
        <w:rPr>
          <w:rFonts w:eastAsia="Arial Unicode MS" w:cs="Arial"/>
          <w:sz w:val="20"/>
          <w:szCs w:val="20"/>
          <w:lang w:eastAsia="en-US"/>
        </w:rPr>
        <w:t>Oddział PGNiG w Sanoku</w:t>
      </w:r>
    </w:p>
    <w:p w14:paraId="71707FE0" w14:textId="77777777" w:rsidR="0090007E" w:rsidRPr="004B3294" w:rsidRDefault="0090007E" w:rsidP="003F7A11">
      <w:pPr>
        <w:spacing w:line="276" w:lineRule="auto"/>
        <w:jc w:val="center"/>
        <w:rPr>
          <w:rFonts w:eastAsia="Arial Unicode MS" w:cs="Arial"/>
          <w:sz w:val="20"/>
          <w:szCs w:val="20"/>
          <w:lang w:eastAsia="en-US"/>
        </w:rPr>
      </w:pPr>
      <w:r w:rsidRPr="004B3294">
        <w:rPr>
          <w:rFonts w:eastAsia="Arial Unicode MS" w:cs="Arial"/>
          <w:sz w:val="20"/>
          <w:szCs w:val="20"/>
          <w:lang w:eastAsia="en-US"/>
        </w:rPr>
        <w:t>ul. Sienkiewicza 12, 38-500 Sanok</w:t>
      </w:r>
    </w:p>
    <w:p w14:paraId="03E698B5" w14:textId="77777777" w:rsidR="0090007E" w:rsidRPr="004B3294" w:rsidRDefault="0090007E" w:rsidP="003F7A11">
      <w:pPr>
        <w:autoSpaceDE w:val="0"/>
        <w:autoSpaceDN w:val="0"/>
        <w:adjustRightInd w:val="0"/>
        <w:spacing w:line="276" w:lineRule="auto"/>
        <w:ind w:left="709" w:hanging="709"/>
        <w:jc w:val="center"/>
        <w:rPr>
          <w:rFonts w:cs="Arial"/>
          <w:sz w:val="20"/>
          <w:szCs w:val="20"/>
        </w:rPr>
      </w:pPr>
      <w:r w:rsidRPr="004B3294">
        <w:rPr>
          <w:rFonts w:cs="Arial"/>
          <w:sz w:val="20"/>
          <w:szCs w:val="20"/>
        </w:rPr>
        <w:t>Kancelaria Ogólna</w:t>
      </w:r>
    </w:p>
    <w:p w14:paraId="407D139F" w14:textId="0F2EDC22" w:rsidR="0090007E" w:rsidRPr="004B3294" w:rsidRDefault="0090007E" w:rsidP="003F7A11">
      <w:pPr>
        <w:autoSpaceDE w:val="0"/>
        <w:autoSpaceDN w:val="0"/>
        <w:adjustRightInd w:val="0"/>
        <w:spacing w:line="276" w:lineRule="auto"/>
        <w:ind w:left="709" w:hanging="709"/>
        <w:jc w:val="center"/>
        <w:rPr>
          <w:sz w:val="20"/>
          <w:szCs w:val="20"/>
        </w:rPr>
      </w:pPr>
      <w:r w:rsidRPr="004B3294">
        <w:rPr>
          <w:sz w:val="20"/>
          <w:szCs w:val="20"/>
        </w:rPr>
        <w:t xml:space="preserve">z dopiskiem </w:t>
      </w:r>
      <w:r w:rsidRPr="004B3294">
        <w:rPr>
          <w:iCs/>
          <w:sz w:val="20"/>
          <w:szCs w:val="20"/>
        </w:rPr>
        <w:t xml:space="preserve">„Dział </w:t>
      </w:r>
      <w:r w:rsidR="00F80EE6" w:rsidRPr="004B3294">
        <w:rPr>
          <w:iCs/>
          <w:sz w:val="20"/>
          <w:szCs w:val="20"/>
        </w:rPr>
        <w:t>Przetargów i Umów</w:t>
      </w:r>
      <w:r w:rsidRPr="004B3294">
        <w:rPr>
          <w:iCs/>
          <w:sz w:val="20"/>
          <w:szCs w:val="20"/>
        </w:rPr>
        <w:t>”</w:t>
      </w:r>
    </w:p>
    <w:p w14:paraId="102040F5" w14:textId="38070FBD" w:rsidR="0090007E" w:rsidRPr="004B3294" w:rsidRDefault="0090007E" w:rsidP="00414116">
      <w:pPr>
        <w:spacing w:line="276" w:lineRule="auto"/>
        <w:jc w:val="center"/>
        <w:rPr>
          <w:rFonts w:eastAsia="Arial Unicode MS" w:cs="Arial"/>
          <w:sz w:val="6"/>
          <w:szCs w:val="20"/>
          <w:lang w:eastAsia="en-US"/>
        </w:rPr>
      </w:pPr>
      <w:r w:rsidRPr="004B3294">
        <w:rPr>
          <w:rFonts w:eastAsia="Arial Unicode MS" w:cs="Arial"/>
          <w:b/>
          <w:bCs/>
          <w:sz w:val="20"/>
          <w:szCs w:val="20"/>
          <w:lang w:eastAsia="en-US"/>
        </w:rPr>
        <w:t xml:space="preserve">Numer postępowania: </w:t>
      </w:r>
      <w:r w:rsidR="00BC1DFC" w:rsidRPr="004B3294">
        <w:rPr>
          <w:sz w:val="20"/>
          <w:szCs w:val="20"/>
        </w:rPr>
        <w:t xml:space="preserve">CRZ: </w:t>
      </w:r>
      <w:r w:rsidR="0040652B" w:rsidRPr="004B3294">
        <w:rPr>
          <w:sz w:val="20"/>
          <w:szCs w:val="20"/>
        </w:rPr>
        <w:t>NP/ORLEN/25/</w:t>
      </w:r>
      <w:r w:rsidR="00FB7FE5">
        <w:rPr>
          <w:sz w:val="20"/>
          <w:szCs w:val="20"/>
        </w:rPr>
        <w:t>1016</w:t>
      </w:r>
      <w:r w:rsidR="0040652B" w:rsidRPr="004B3294">
        <w:rPr>
          <w:sz w:val="20"/>
          <w:szCs w:val="20"/>
        </w:rPr>
        <w:t>/OS/EU</w:t>
      </w:r>
    </w:p>
    <w:p w14:paraId="4068A276" w14:textId="5370A547" w:rsidR="0090007E" w:rsidRPr="004B3294" w:rsidRDefault="0090007E" w:rsidP="003F7A11">
      <w:pPr>
        <w:pStyle w:val="Akapitzlist"/>
        <w:numPr>
          <w:ilvl w:val="1"/>
          <w:numId w:val="5"/>
        </w:numPr>
        <w:spacing w:line="276" w:lineRule="auto"/>
        <w:ind w:left="709" w:hanging="567"/>
        <w:rPr>
          <w:rFonts w:eastAsia="Arial Unicode MS" w:cs="Arial"/>
          <w:sz w:val="20"/>
          <w:szCs w:val="20"/>
          <w:lang w:eastAsia="en-US"/>
        </w:rPr>
      </w:pPr>
      <w:r w:rsidRPr="004B3294">
        <w:rPr>
          <w:rFonts w:eastAsia="Arial Unicode MS" w:cs="Arial"/>
          <w:sz w:val="20"/>
          <w:szCs w:val="20"/>
          <w:lang w:eastAsia="en-US"/>
        </w:rPr>
        <w:t>Zamawiający dopuszcza również komunikację poprzez e-mail. Korespondencję (z wyłączeniem oferty, która podlega odrębnym uregulowaniom wskazanym w pkt. 22.1</w:t>
      </w:r>
      <w:r w:rsidR="003C4678" w:rsidRPr="004B3294">
        <w:rPr>
          <w:rFonts w:eastAsia="Arial Unicode MS" w:cs="Arial"/>
          <w:sz w:val="20"/>
          <w:szCs w:val="20"/>
          <w:lang w:eastAsia="en-US"/>
        </w:rPr>
        <w:t>1</w:t>
      </w:r>
      <w:r w:rsidRPr="004B3294">
        <w:rPr>
          <w:rFonts w:eastAsia="Arial Unicode MS" w:cs="Arial"/>
          <w:sz w:val="20"/>
          <w:szCs w:val="20"/>
          <w:lang w:eastAsia="en-US"/>
        </w:rPr>
        <w:t xml:space="preserve"> SWZ) należy kierować na adres osoby uprawnionej do kontaktów z Wykonawcami wskazany w pkt </w:t>
      </w:r>
      <w:r w:rsidR="0025522F" w:rsidRPr="004B3294">
        <w:rPr>
          <w:rFonts w:eastAsia="Arial Unicode MS" w:cs="Arial"/>
          <w:sz w:val="20"/>
          <w:szCs w:val="20"/>
          <w:lang w:eastAsia="en-US"/>
        </w:rPr>
        <w:t>1.2</w:t>
      </w:r>
      <w:r w:rsidRPr="004B3294">
        <w:rPr>
          <w:rFonts w:eastAsia="Arial Unicode MS" w:cs="Arial"/>
          <w:sz w:val="20"/>
          <w:szCs w:val="20"/>
          <w:lang w:eastAsia="en-US"/>
        </w:rPr>
        <w:t xml:space="preserve"> SWZ oraz na adres: </w:t>
      </w:r>
      <w:r w:rsidR="00F80EE6" w:rsidRPr="004B3294">
        <w:rPr>
          <w:rFonts w:eastAsia="Arial Unicode MS" w:cs="Arial"/>
          <w:sz w:val="20"/>
          <w:szCs w:val="20"/>
          <w:lang w:eastAsia="en-US"/>
        </w:rPr>
        <w:t>sanok.przetargi@pgnig.pl</w:t>
      </w:r>
      <w:r w:rsidR="00ED62A2" w:rsidRPr="004B3294">
        <w:rPr>
          <w:rFonts w:eastAsia="Arial Unicode MS" w:cs="Arial"/>
          <w:sz w:val="20"/>
          <w:szCs w:val="20"/>
          <w:lang w:eastAsia="en-US"/>
        </w:rPr>
        <w:t>.</w:t>
      </w:r>
      <w:r w:rsidR="00F80EE6" w:rsidRPr="004B3294" w:rsidDel="00F80EE6">
        <w:rPr>
          <w:rFonts w:eastAsia="Arial Unicode MS" w:cs="Arial"/>
          <w:sz w:val="20"/>
          <w:szCs w:val="20"/>
          <w:lang w:eastAsia="en-US"/>
        </w:rPr>
        <w:t xml:space="preserve"> </w:t>
      </w:r>
    </w:p>
    <w:p w14:paraId="069E2434" w14:textId="77777777" w:rsidR="00DA25C9" w:rsidRPr="004B3294" w:rsidRDefault="00DA25C9" w:rsidP="003F7A11">
      <w:pPr>
        <w:spacing w:line="276" w:lineRule="auto"/>
        <w:rPr>
          <w:sz w:val="16"/>
        </w:rPr>
      </w:pPr>
    </w:p>
    <w:p w14:paraId="7BDF96DC" w14:textId="77777777" w:rsidR="00F40506" w:rsidRPr="004B3294" w:rsidRDefault="00F40506" w:rsidP="003F7A11">
      <w:pPr>
        <w:spacing w:line="276" w:lineRule="auto"/>
        <w:jc w:val="center"/>
        <w:rPr>
          <w:rFonts w:eastAsia="Arial Unicode MS" w:cs="Arial"/>
          <w:b/>
          <w:bCs/>
          <w:sz w:val="20"/>
          <w:szCs w:val="20"/>
          <w:lang w:eastAsia="en-US"/>
        </w:rPr>
      </w:pPr>
      <w:r w:rsidRPr="004B3294">
        <w:rPr>
          <w:rFonts w:eastAsia="Arial Unicode MS" w:cs="Arial"/>
          <w:b/>
          <w:bCs/>
          <w:sz w:val="20"/>
          <w:szCs w:val="20"/>
          <w:lang w:eastAsia="en-US"/>
        </w:rPr>
        <w:t>Dział II</w:t>
      </w:r>
    </w:p>
    <w:p w14:paraId="4BAB6A0F" w14:textId="77777777" w:rsidR="00F40506" w:rsidRPr="004B3294" w:rsidRDefault="00F40506" w:rsidP="003F7A11">
      <w:pPr>
        <w:spacing w:line="276" w:lineRule="auto"/>
        <w:jc w:val="center"/>
        <w:rPr>
          <w:rFonts w:eastAsia="Arial Unicode MS" w:cs="Arial"/>
          <w:b/>
          <w:bCs/>
          <w:sz w:val="20"/>
          <w:szCs w:val="20"/>
          <w:lang w:eastAsia="en-US"/>
        </w:rPr>
      </w:pPr>
      <w:r w:rsidRPr="004B3294">
        <w:rPr>
          <w:rFonts w:eastAsia="Arial Unicode MS" w:cs="Arial"/>
          <w:b/>
          <w:bCs/>
          <w:sz w:val="20"/>
          <w:szCs w:val="20"/>
          <w:lang w:eastAsia="en-US"/>
        </w:rPr>
        <w:t>Opis przedmiotu zamówienia i termin jego realizacji</w:t>
      </w:r>
    </w:p>
    <w:p w14:paraId="0A10B046" w14:textId="77777777" w:rsidR="00F40506" w:rsidRPr="004B3294" w:rsidRDefault="00F40506" w:rsidP="003F7A11">
      <w:pPr>
        <w:spacing w:line="276" w:lineRule="auto"/>
        <w:jc w:val="center"/>
        <w:rPr>
          <w:rFonts w:eastAsia="Arial Unicode MS" w:cs="Arial"/>
          <w:b/>
          <w:sz w:val="2"/>
          <w:szCs w:val="20"/>
          <w:lang w:eastAsia="en-US"/>
        </w:rPr>
      </w:pPr>
    </w:p>
    <w:p w14:paraId="0FB73E53" w14:textId="366553E9" w:rsidR="00A13282" w:rsidRPr="004B3294" w:rsidRDefault="0036488B" w:rsidP="003F7A11">
      <w:pPr>
        <w:pStyle w:val="Akapitzlist"/>
        <w:numPr>
          <w:ilvl w:val="0"/>
          <w:numId w:val="2"/>
        </w:numPr>
        <w:shd w:val="clear" w:color="auto" w:fill="17365D" w:themeFill="text2" w:themeFillShade="BF"/>
        <w:autoSpaceDE w:val="0"/>
        <w:autoSpaceDN w:val="0"/>
        <w:adjustRightInd w:val="0"/>
        <w:spacing w:before="120" w:after="120" w:line="276" w:lineRule="auto"/>
        <w:ind w:left="284" w:hanging="284"/>
        <w:contextualSpacing w:val="0"/>
        <w:rPr>
          <w:rFonts w:cs="Arial"/>
          <w:sz w:val="20"/>
          <w:szCs w:val="20"/>
        </w:rPr>
      </w:pPr>
      <w:r w:rsidRPr="004B3294">
        <w:rPr>
          <w:rFonts w:cs="Arial"/>
          <w:b/>
          <w:bCs/>
          <w:sz w:val="20"/>
          <w:szCs w:val="20"/>
          <w:lang w:eastAsia="en-US"/>
        </w:rPr>
        <w:t>Przedmiot Zamówienia</w:t>
      </w:r>
    </w:p>
    <w:p w14:paraId="1CD3FC48" w14:textId="3C5471B0" w:rsidR="00D2781E" w:rsidRPr="00FF310A" w:rsidRDefault="00060C71" w:rsidP="00511731">
      <w:pPr>
        <w:pStyle w:val="Akapitzlist"/>
        <w:numPr>
          <w:ilvl w:val="1"/>
          <w:numId w:val="19"/>
        </w:numPr>
        <w:autoSpaceDE w:val="0"/>
        <w:autoSpaceDN w:val="0"/>
        <w:adjustRightInd w:val="0"/>
        <w:spacing w:line="276" w:lineRule="auto"/>
        <w:ind w:left="567" w:hanging="425"/>
        <w:rPr>
          <w:rFonts w:cs="Arial"/>
          <w:sz w:val="20"/>
          <w:szCs w:val="20"/>
        </w:rPr>
      </w:pPr>
      <w:r w:rsidRPr="00FF310A">
        <w:rPr>
          <w:rFonts w:cs="Arial"/>
          <w:sz w:val="20"/>
          <w:szCs w:val="20"/>
        </w:rPr>
        <w:t>Przedmiotem zamówienia</w:t>
      </w:r>
      <w:r w:rsidR="00505B45" w:rsidRPr="00FF310A">
        <w:rPr>
          <w:rFonts w:cs="Arial"/>
          <w:sz w:val="20"/>
          <w:szCs w:val="20"/>
        </w:rPr>
        <w:t xml:space="preserve"> jest remont chłodnic płynu chłodzącego silników Tedom dla KGZ Krasne – OZG Terliczka</w:t>
      </w:r>
      <w:r w:rsidR="00601064" w:rsidRPr="00FF310A">
        <w:rPr>
          <w:rFonts w:cs="Arial"/>
          <w:sz w:val="20"/>
          <w:szCs w:val="20"/>
        </w:rPr>
        <w:t>.</w:t>
      </w:r>
      <w:r w:rsidR="00594D76" w:rsidRPr="00FF310A">
        <w:rPr>
          <w:rFonts w:cs="Arial"/>
          <w:sz w:val="20"/>
          <w:szCs w:val="20"/>
        </w:rPr>
        <w:t xml:space="preserve"> </w:t>
      </w:r>
    </w:p>
    <w:p w14:paraId="634A1867" w14:textId="4CA749C2" w:rsidR="007B7FB6" w:rsidRPr="00FF310A" w:rsidRDefault="007B7FB6" w:rsidP="0020010D">
      <w:pPr>
        <w:pStyle w:val="Akapitzlist"/>
        <w:numPr>
          <w:ilvl w:val="2"/>
          <w:numId w:val="2"/>
        </w:numPr>
        <w:autoSpaceDE w:val="0"/>
        <w:autoSpaceDN w:val="0"/>
        <w:adjustRightInd w:val="0"/>
        <w:spacing w:line="276" w:lineRule="auto"/>
        <w:ind w:left="567" w:hanging="567"/>
        <w:rPr>
          <w:rFonts w:cs="Arial"/>
          <w:sz w:val="20"/>
          <w:szCs w:val="20"/>
        </w:rPr>
      </w:pPr>
      <w:r w:rsidRPr="00FF310A">
        <w:rPr>
          <w:rFonts w:cs="Arial"/>
          <w:sz w:val="20"/>
          <w:szCs w:val="20"/>
        </w:rPr>
        <w:t xml:space="preserve">UWAGA: </w:t>
      </w:r>
    </w:p>
    <w:p w14:paraId="2C970036" w14:textId="77777777" w:rsidR="007B7FB6" w:rsidRPr="00FF310A" w:rsidRDefault="007B7FB6" w:rsidP="007B7FB6">
      <w:pPr>
        <w:pStyle w:val="Akapitzlist"/>
        <w:autoSpaceDE w:val="0"/>
        <w:autoSpaceDN w:val="0"/>
        <w:adjustRightInd w:val="0"/>
        <w:spacing w:line="276" w:lineRule="auto"/>
        <w:ind w:left="567"/>
        <w:rPr>
          <w:rFonts w:cs="Arial"/>
          <w:sz w:val="20"/>
          <w:szCs w:val="20"/>
        </w:rPr>
      </w:pPr>
      <w:r w:rsidRPr="00FF310A">
        <w:rPr>
          <w:rFonts w:cs="Arial"/>
          <w:sz w:val="20"/>
          <w:szCs w:val="20"/>
        </w:rPr>
        <w:t>Na OZG Terliczka pracują dwa agregaty sprężarkowe. Prace mogą być prowadzone tylko na jednym agregacie sprężarkowym i nie mogą ograniczać pracy drugiego agregatu. Drugi agregat może zostać wyłączony do wykonywania prac dopiero po pozytywnym przetestowaniu pierwszego.</w:t>
      </w:r>
    </w:p>
    <w:p w14:paraId="4932CC68" w14:textId="37EFD476" w:rsidR="007B7FB6" w:rsidRPr="00FF310A" w:rsidRDefault="007B7FB6" w:rsidP="007B7FB6">
      <w:pPr>
        <w:pStyle w:val="Akapitzlist"/>
        <w:autoSpaceDE w:val="0"/>
        <w:autoSpaceDN w:val="0"/>
        <w:adjustRightInd w:val="0"/>
        <w:spacing w:line="276" w:lineRule="auto"/>
        <w:ind w:left="567"/>
        <w:rPr>
          <w:rFonts w:cs="Arial"/>
          <w:sz w:val="20"/>
          <w:szCs w:val="20"/>
        </w:rPr>
      </w:pPr>
      <w:r w:rsidRPr="00FF310A">
        <w:rPr>
          <w:rFonts w:cs="Arial"/>
          <w:sz w:val="20"/>
          <w:szCs w:val="20"/>
        </w:rPr>
        <w:t>Urządzenia agregatu zabudowane są w budynku kontenerowym i posadowione na stałym fundamencie w miejscu lokalizacji.</w:t>
      </w:r>
    </w:p>
    <w:p w14:paraId="79511621" w14:textId="0E9A4D26" w:rsidR="00542489" w:rsidRPr="00FF310A" w:rsidRDefault="00B06689" w:rsidP="00511731">
      <w:pPr>
        <w:pStyle w:val="Akapitzlist"/>
        <w:numPr>
          <w:ilvl w:val="1"/>
          <w:numId w:val="19"/>
        </w:numPr>
        <w:autoSpaceDE w:val="0"/>
        <w:autoSpaceDN w:val="0"/>
        <w:adjustRightInd w:val="0"/>
        <w:spacing w:line="276" w:lineRule="auto"/>
        <w:ind w:left="567" w:hanging="425"/>
        <w:rPr>
          <w:rFonts w:cs="Arial"/>
          <w:sz w:val="20"/>
          <w:szCs w:val="20"/>
        </w:rPr>
      </w:pPr>
      <w:r w:rsidRPr="00FF310A">
        <w:rPr>
          <w:rFonts w:cs="Arial"/>
          <w:sz w:val="20"/>
          <w:szCs w:val="20"/>
        </w:rPr>
        <w:t>Specyfikacja techniczna</w:t>
      </w:r>
      <w:r w:rsidR="00D2781E" w:rsidRPr="00FF310A">
        <w:rPr>
          <w:rFonts w:cs="Arial"/>
          <w:sz w:val="20"/>
          <w:szCs w:val="20"/>
        </w:rPr>
        <w:t xml:space="preserve"> stanowi </w:t>
      </w:r>
      <w:r w:rsidR="00D2781E" w:rsidRPr="00FF310A">
        <w:rPr>
          <w:rFonts w:cs="Arial"/>
          <w:b/>
          <w:sz w:val="20"/>
          <w:szCs w:val="20"/>
        </w:rPr>
        <w:t>załącznik nr 3 do SWZ.</w:t>
      </w:r>
    </w:p>
    <w:p w14:paraId="56B7D5D6" w14:textId="15E50888" w:rsidR="00034ED2" w:rsidRPr="00FF310A" w:rsidRDefault="00034ED2" w:rsidP="00511731">
      <w:pPr>
        <w:pStyle w:val="Akapitzlist"/>
        <w:numPr>
          <w:ilvl w:val="1"/>
          <w:numId w:val="19"/>
        </w:numPr>
        <w:autoSpaceDE w:val="0"/>
        <w:autoSpaceDN w:val="0"/>
        <w:adjustRightInd w:val="0"/>
        <w:spacing w:line="276" w:lineRule="auto"/>
        <w:ind w:left="567" w:hanging="425"/>
        <w:rPr>
          <w:rFonts w:cs="Arial"/>
          <w:sz w:val="20"/>
          <w:szCs w:val="20"/>
        </w:rPr>
      </w:pPr>
      <w:r w:rsidRPr="00FF310A">
        <w:rPr>
          <w:rFonts w:cs="Arial"/>
          <w:sz w:val="20"/>
          <w:szCs w:val="20"/>
        </w:rPr>
        <w:t xml:space="preserve">Rodzaj zamówienia: </w:t>
      </w:r>
      <w:r w:rsidR="001C5279" w:rsidRPr="00FF310A">
        <w:rPr>
          <w:rFonts w:cs="Arial"/>
          <w:sz w:val="20"/>
          <w:szCs w:val="20"/>
        </w:rPr>
        <w:t>usługa</w:t>
      </w:r>
      <w:r w:rsidRPr="00FF310A">
        <w:rPr>
          <w:rFonts w:cs="Arial"/>
          <w:sz w:val="20"/>
          <w:szCs w:val="20"/>
        </w:rPr>
        <w:t>.</w:t>
      </w:r>
    </w:p>
    <w:p w14:paraId="65B71FBB" w14:textId="5A5FED49" w:rsidR="00E063E0" w:rsidRPr="00FF310A" w:rsidRDefault="00BC31B9" w:rsidP="001E5406">
      <w:pPr>
        <w:pStyle w:val="Akapitzlist"/>
        <w:numPr>
          <w:ilvl w:val="1"/>
          <w:numId w:val="19"/>
        </w:numPr>
        <w:autoSpaceDE w:val="0"/>
        <w:autoSpaceDN w:val="0"/>
        <w:adjustRightInd w:val="0"/>
        <w:spacing w:line="276" w:lineRule="auto"/>
        <w:ind w:left="567" w:hanging="425"/>
        <w:rPr>
          <w:rFonts w:cs="Arial"/>
          <w:sz w:val="20"/>
          <w:szCs w:val="20"/>
          <w:lang w:eastAsia="ar-SA"/>
        </w:rPr>
      </w:pPr>
      <w:r w:rsidRPr="00FF310A">
        <w:rPr>
          <w:rFonts w:cs="Arial"/>
          <w:sz w:val="20"/>
          <w:szCs w:val="20"/>
        </w:rPr>
        <w:t>Miejsce realizacji zamówienia:</w:t>
      </w:r>
      <w:r w:rsidR="00060C71" w:rsidRPr="00FF310A">
        <w:rPr>
          <w:rFonts w:cs="Arial"/>
          <w:b/>
          <w:bCs/>
          <w:sz w:val="20"/>
          <w:szCs w:val="20"/>
        </w:rPr>
        <w:t xml:space="preserve"> </w:t>
      </w:r>
      <w:r w:rsidR="005A7AEB" w:rsidRPr="00FF310A">
        <w:rPr>
          <w:rFonts w:cs="Arial"/>
          <w:sz w:val="20"/>
          <w:szCs w:val="20"/>
        </w:rPr>
        <w:t>Kopalnia Gazu Ziemnego Krasne – Ośrodek Zbioru Gazu Terliczka – 36-001 Terliczka, gmina Trzebownisko, powiat rzeszowski, województwo podkarpackie</w:t>
      </w:r>
    </w:p>
    <w:p w14:paraId="098B0CC0" w14:textId="77777777" w:rsidR="00511731" w:rsidRPr="00FF310A" w:rsidRDefault="00511731" w:rsidP="001E5406">
      <w:pPr>
        <w:pStyle w:val="Akapitzlist"/>
        <w:numPr>
          <w:ilvl w:val="1"/>
          <w:numId w:val="19"/>
        </w:numPr>
        <w:autoSpaceDE w:val="0"/>
        <w:autoSpaceDN w:val="0"/>
        <w:adjustRightInd w:val="0"/>
        <w:spacing w:line="276" w:lineRule="auto"/>
        <w:ind w:left="567"/>
        <w:rPr>
          <w:rFonts w:cs="Arial"/>
          <w:sz w:val="20"/>
          <w:szCs w:val="20"/>
          <w:lang w:eastAsia="ar-SA"/>
        </w:rPr>
      </w:pPr>
      <w:r w:rsidRPr="00FF310A">
        <w:rPr>
          <w:rFonts w:cs="Arial"/>
          <w:sz w:val="20"/>
          <w:szCs w:val="20"/>
          <w:lang w:eastAsia="ar-SA"/>
        </w:rPr>
        <w:t>Prace należy prowadzić zgodnie z obowiązującymi przepisami prawa. Wykonawca zobowiązuje się w szczególności do zachowania najwyższej dbałości w zakresie przestrzegania, w trakcie realizacji przedmiotu umowy, przepisów bezpieczeństwa i higieny pracy oraz ochrony przeciwpożarowej zgodnie z ustawą Kodeks Pracy oraz przepisami wykonawczymi, wydanymi na jej podstawie oraz innymi mającymi zastosowanie w trakcie realizacji prac.</w:t>
      </w:r>
    </w:p>
    <w:p w14:paraId="3674CA4A" w14:textId="1C585129" w:rsidR="00511731" w:rsidRPr="00FF310A" w:rsidRDefault="00511731" w:rsidP="001E5406">
      <w:pPr>
        <w:pStyle w:val="Akapitzlist"/>
        <w:numPr>
          <w:ilvl w:val="1"/>
          <w:numId w:val="19"/>
        </w:numPr>
        <w:autoSpaceDE w:val="0"/>
        <w:autoSpaceDN w:val="0"/>
        <w:adjustRightInd w:val="0"/>
        <w:spacing w:line="276" w:lineRule="auto"/>
        <w:ind w:left="567" w:hanging="567"/>
        <w:rPr>
          <w:rFonts w:cs="Arial"/>
          <w:sz w:val="20"/>
          <w:szCs w:val="20"/>
          <w:lang w:eastAsia="ar-SA"/>
        </w:rPr>
      </w:pPr>
      <w:r w:rsidRPr="00FF310A">
        <w:rPr>
          <w:rFonts w:cs="Arial"/>
          <w:sz w:val="20"/>
          <w:szCs w:val="20"/>
          <w:lang w:eastAsia="ar-SA"/>
        </w:rPr>
        <w:t xml:space="preserve">Wykonawstwo zadania musi być realizowane przez osoby posiadające wymagane prawem </w:t>
      </w:r>
    </w:p>
    <w:p w14:paraId="398136A0" w14:textId="77777777" w:rsidR="00511731" w:rsidRPr="00FF310A" w:rsidRDefault="00511731" w:rsidP="001E5406">
      <w:pPr>
        <w:pStyle w:val="Akapitzlist"/>
        <w:autoSpaceDE w:val="0"/>
        <w:autoSpaceDN w:val="0"/>
        <w:adjustRightInd w:val="0"/>
        <w:spacing w:line="276" w:lineRule="auto"/>
        <w:ind w:left="567"/>
        <w:rPr>
          <w:rFonts w:cs="Arial"/>
          <w:sz w:val="20"/>
          <w:szCs w:val="20"/>
          <w:lang w:eastAsia="ar-SA"/>
        </w:rPr>
      </w:pPr>
      <w:r w:rsidRPr="00FF310A">
        <w:rPr>
          <w:rFonts w:cs="Arial"/>
          <w:sz w:val="20"/>
          <w:szCs w:val="20"/>
          <w:lang w:eastAsia="ar-SA"/>
        </w:rPr>
        <w:t>i przepisami szczególnymi uprawnienia i kwalifikacje.</w:t>
      </w:r>
    </w:p>
    <w:p w14:paraId="2D196561" w14:textId="2AB75243" w:rsidR="00511731" w:rsidRPr="00FF310A" w:rsidRDefault="00511731" w:rsidP="001E5406">
      <w:pPr>
        <w:pStyle w:val="Akapitzlist"/>
        <w:numPr>
          <w:ilvl w:val="1"/>
          <w:numId w:val="19"/>
        </w:numPr>
        <w:autoSpaceDE w:val="0"/>
        <w:autoSpaceDN w:val="0"/>
        <w:adjustRightInd w:val="0"/>
        <w:spacing w:line="276" w:lineRule="auto"/>
        <w:ind w:left="567"/>
        <w:rPr>
          <w:rFonts w:cs="Arial"/>
          <w:sz w:val="20"/>
          <w:szCs w:val="20"/>
          <w:lang w:eastAsia="ar-SA"/>
        </w:rPr>
      </w:pPr>
      <w:r w:rsidRPr="00FF310A">
        <w:rPr>
          <w:rFonts w:cs="Arial"/>
          <w:sz w:val="20"/>
          <w:szCs w:val="20"/>
          <w:lang w:eastAsia="ar-SA"/>
        </w:rPr>
        <w:t>Wykonawca, zgodnie z powszechnie obowiązującymi przepisami prawa, zobowiązany jest przed przystąpieniem do realizacji Umowy, jak i podczas całego okresu jej obowiązywania, do posiadania wszelkich zezwoleń, decyzji administracyjnych, licencji, uprawnień lub innych uzgodnień w zakresie ochrony środowiska, wymaganych do prowadzenia tego rodzaju prac.</w:t>
      </w:r>
    </w:p>
    <w:p w14:paraId="4252F821" w14:textId="1DAA4962" w:rsidR="00511731" w:rsidRPr="00FF310A" w:rsidRDefault="00511731" w:rsidP="00511731">
      <w:pPr>
        <w:pStyle w:val="Akapitzlist"/>
        <w:numPr>
          <w:ilvl w:val="1"/>
          <w:numId w:val="19"/>
        </w:numPr>
        <w:autoSpaceDE w:val="0"/>
        <w:autoSpaceDN w:val="0"/>
        <w:adjustRightInd w:val="0"/>
        <w:spacing w:line="276" w:lineRule="auto"/>
        <w:rPr>
          <w:rFonts w:cs="Arial"/>
          <w:sz w:val="20"/>
          <w:szCs w:val="20"/>
          <w:lang w:eastAsia="ar-SA"/>
        </w:rPr>
      </w:pPr>
      <w:r w:rsidRPr="00FF310A">
        <w:rPr>
          <w:rFonts w:cs="Arial"/>
          <w:sz w:val="20"/>
          <w:szCs w:val="20"/>
          <w:lang w:eastAsia="ar-SA"/>
        </w:rPr>
        <w:lastRenderedPageBreak/>
        <w:t xml:space="preserve">Wykonawca, jako wytwórca i posiadacz odpadów powstałych podczas wykonywanych prac zobowiązuje się do ich zagospodarowania na swój koszt i odpowiedzialność oraz zgodnie </w:t>
      </w:r>
    </w:p>
    <w:p w14:paraId="352D4F43" w14:textId="6382E919" w:rsidR="00511731" w:rsidRPr="00FF310A" w:rsidRDefault="00511731" w:rsidP="00511731">
      <w:pPr>
        <w:pStyle w:val="Akapitzlist"/>
        <w:autoSpaceDE w:val="0"/>
        <w:autoSpaceDN w:val="0"/>
        <w:adjustRightInd w:val="0"/>
        <w:spacing w:line="276" w:lineRule="auto"/>
        <w:ind w:left="646"/>
        <w:rPr>
          <w:rFonts w:cs="Arial"/>
          <w:sz w:val="20"/>
          <w:szCs w:val="20"/>
          <w:lang w:eastAsia="ar-SA"/>
        </w:rPr>
      </w:pPr>
      <w:r w:rsidRPr="00FF310A">
        <w:rPr>
          <w:rFonts w:cs="Arial"/>
          <w:sz w:val="20"/>
          <w:szCs w:val="20"/>
          <w:lang w:eastAsia="ar-SA"/>
        </w:rPr>
        <w:t xml:space="preserve">z obowiązującymi przepisami prawa, za wyjątkiem odpadów wskazanych przez Kierownika </w:t>
      </w:r>
      <w:r w:rsidR="00AB0171" w:rsidRPr="00FF310A">
        <w:rPr>
          <w:rFonts w:cs="Arial"/>
          <w:sz w:val="20"/>
          <w:szCs w:val="20"/>
          <w:lang w:eastAsia="ar-SA"/>
        </w:rPr>
        <w:t>PMG</w:t>
      </w:r>
      <w:r w:rsidRPr="00FF310A">
        <w:rPr>
          <w:rFonts w:cs="Arial"/>
          <w:sz w:val="20"/>
          <w:szCs w:val="20"/>
          <w:lang w:eastAsia="ar-SA"/>
        </w:rPr>
        <w:t>.</w:t>
      </w:r>
    </w:p>
    <w:p w14:paraId="1B4E58D3" w14:textId="3FB1282C" w:rsidR="006F496E" w:rsidRPr="00FF310A" w:rsidRDefault="006F496E" w:rsidP="00511731">
      <w:pPr>
        <w:pStyle w:val="Akapitzlist"/>
        <w:numPr>
          <w:ilvl w:val="1"/>
          <w:numId w:val="19"/>
        </w:numPr>
        <w:spacing w:line="276" w:lineRule="auto"/>
        <w:ind w:left="567" w:hanging="425"/>
        <w:rPr>
          <w:rFonts w:cs="Arial"/>
          <w:bCs/>
          <w:sz w:val="20"/>
          <w:szCs w:val="20"/>
        </w:rPr>
      </w:pPr>
      <w:r w:rsidRPr="00FF310A">
        <w:rPr>
          <w:rFonts w:cs="Arial"/>
          <w:b/>
          <w:bCs/>
          <w:sz w:val="20"/>
          <w:szCs w:val="20"/>
        </w:rPr>
        <w:t xml:space="preserve">Wykonawca odpowiada za należytą wycenę przedmiotu zamówienia. </w:t>
      </w:r>
      <w:r w:rsidRPr="00FF310A">
        <w:rPr>
          <w:rFonts w:cs="Arial"/>
          <w:bCs/>
          <w:sz w:val="20"/>
          <w:szCs w:val="20"/>
        </w:rPr>
        <w:t>Oferta powinna uwzględniać wszystkie niezbędne prace i czynności konieczne do należytego wykonania przedmiotu zamówienia. Wykonawca na etapie postępowania przetargowego może zgłaszać Zamawiającemu swoje uwagi do załączonych materiałów przetargowych na zasadach określonych w pkt 16.2 SWZ.</w:t>
      </w:r>
    </w:p>
    <w:p w14:paraId="19CA3053" w14:textId="56DCA3D3" w:rsidR="00060C71" w:rsidRPr="00FF310A" w:rsidRDefault="00060C71" w:rsidP="00511731">
      <w:pPr>
        <w:pStyle w:val="Akapitzlist"/>
        <w:numPr>
          <w:ilvl w:val="1"/>
          <w:numId w:val="19"/>
        </w:numPr>
        <w:autoSpaceDE w:val="0"/>
        <w:autoSpaceDN w:val="0"/>
        <w:adjustRightInd w:val="0"/>
        <w:spacing w:line="276" w:lineRule="auto"/>
        <w:ind w:left="567" w:hanging="425"/>
        <w:rPr>
          <w:rFonts w:cs="Arial"/>
          <w:sz w:val="20"/>
          <w:szCs w:val="20"/>
        </w:rPr>
      </w:pPr>
      <w:r w:rsidRPr="00FF310A">
        <w:rPr>
          <w:rFonts w:cs="Arial"/>
          <w:sz w:val="20"/>
          <w:szCs w:val="20"/>
        </w:rPr>
        <w:t xml:space="preserve">Wykonanie zamówienia uwzględnia realizowaną przez Zamawiającego przyjętą, opublikowaną </w:t>
      </w:r>
      <w:r w:rsidRPr="00FF310A">
        <w:rPr>
          <w:rFonts w:cs="Arial"/>
          <w:sz w:val="20"/>
          <w:szCs w:val="20"/>
        </w:rPr>
        <w:br/>
        <w:t>i udostępnioną publicznie Politykę Energetyczną poprzez wspieranie działań dla zakupu energooszczędnych produktów i usług oraz projektów na rzecz poprawy wyniku energetycznego.</w:t>
      </w:r>
    </w:p>
    <w:p w14:paraId="6AD476F8" w14:textId="6331FC6E" w:rsidR="00C462C4" w:rsidRPr="00FF310A" w:rsidRDefault="00C462C4" w:rsidP="00AF5DED">
      <w:pPr>
        <w:spacing w:line="276" w:lineRule="auto"/>
        <w:ind w:left="567"/>
        <w:rPr>
          <w:rFonts w:cs="Arial"/>
          <w:sz w:val="20"/>
          <w:szCs w:val="20"/>
        </w:rPr>
      </w:pPr>
    </w:p>
    <w:p w14:paraId="6CCFC155" w14:textId="7D731D77" w:rsidR="00E35626" w:rsidRPr="004B3294" w:rsidRDefault="009539D6" w:rsidP="003F7A11">
      <w:pPr>
        <w:pStyle w:val="Akapitzlist"/>
        <w:shd w:val="clear" w:color="auto" w:fill="17365D" w:themeFill="text2" w:themeFillShade="BF"/>
        <w:autoSpaceDE w:val="0"/>
        <w:autoSpaceDN w:val="0"/>
        <w:adjustRightInd w:val="0"/>
        <w:spacing w:before="120" w:after="120" w:line="276" w:lineRule="auto"/>
        <w:ind w:left="284" w:hanging="284"/>
        <w:contextualSpacing w:val="0"/>
        <w:rPr>
          <w:rFonts w:cs="Arial"/>
          <w:b/>
          <w:bCs/>
          <w:sz w:val="20"/>
          <w:szCs w:val="20"/>
        </w:rPr>
      </w:pPr>
      <w:bookmarkStart w:id="0" w:name="_Toc479595440"/>
      <w:r w:rsidRPr="004B3294">
        <w:rPr>
          <w:rFonts w:cs="Arial"/>
          <w:b/>
          <w:bCs/>
          <w:sz w:val="20"/>
          <w:szCs w:val="20"/>
          <w:lang w:eastAsia="en-US"/>
        </w:rPr>
        <w:t xml:space="preserve">5. </w:t>
      </w:r>
      <w:r w:rsidR="00E35626" w:rsidRPr="004B3294">
        <w:rPr>
          <w:rFonts w:cs="Arial"/>
          <w:b/>
          <w:bCs/>
          <w:sz w:val="20"/>
          <w:szCs w:val="20"/>
          <w:lang w:eastAsia="en-US"/>
        </w:rPr>
        <w:t>Warunki realizacji zamówienia</w:t>
      </w:r>
    </w:p>
    <w:bookmarkEnd w:id="0"/>
    <w:p w14:paraId="055C2672" w14:textId="39F5B56F" w:rsidR="00092B49" w:rsidRPr="004B3294" w:rsidRDefault="00EB3465" w:rsidP="003F7A11">
      <w:pPr>
        <w:spacing w:line="276" w:lineRule="auto"/>
        <w:rPr>
          <w:rFonts w:cs="Arial"/>
          <w:sz w:val="20"/>
          <w:szCs w:val="20"/>
          <w:lang w:eastAsia="en-US"/>
        </w:rPr>
      </w:pPr>
      <w:r w:rsidRPr="004B3294">
        <w:rPr>
          <w:rFonts w:cs="Arial"/>
          <w:sz w:val="20"/>
          <w:szCs w:val="20"/>
          <w:lang w:eastAsia="en-US"/>
        </w:rPr>
        <w:t>Szczegółowe</w:t>
      </w:r>
      <w:r w:rsidR="005F2A05" w:rsidRPr="004B3294">
        <w:rPr>
          <w:rFonts w:cs="Arial"/>
          <w:sz w:val="20"/>
          <w:szCs w:val="20"/>
          <w:lang w:eastAsia="en-US"/>
        </w:rPr>
        <w:t xml:space="preserve"> warunki realizacji zamówienia</w:t>
      </w:r>
      <w:r w:rsidR="006E2919" w:rsidRPr="004B3294">
        <w:rPr>
          <w:rFonts w:cs="Arial"/>
          <w:sz w:val="20"/>
          <w:szCs w:val="20"/>
          <w:lang w:eastAsia="en-US"/>
        </w:rPr>
        <w:t>,</w:t>
      </w:r>
      <w:r w:rsidR="005A0E21" w:rsidRPr="004B3294">
        <w:rPr>
          <w:rFonts w:cs="Arial"/>
          <w:sz w:val="20"/>
          <w:szCs w:val="20"/>
          <w:lang w:eastAsia="en-US"/>
        </w:rPr>
        <w:t xml:space="preserve"> w tym zapisy dotyczące zabezpieczenia należytego wykonania Umowy</w:t>
      </w:r>
      <w:r w:rsidR="006E2919" w:rsidRPr="004B3294">
        <w:rPr>
          <w:rFonts w:cs="Arial"/>
          <w:sz w:val="20"/>
          <w:szCs w:val="20"/>
          <w:lang w:eastAsia="en-US"/>
        </w:rPr>
        <w:t xml:space="preserve"> </w:t>
      </w:r>
      <w:r w:rsidR="005F2A05" w:rsidRPr="004B3294">
        <w:rPr>
          <w:rFonts w:cs="Arial"/>
          <w:sz w:val="20"/>
          <w:szCs w:val="20"/>
          <w:lang w:eastAsia="en-US"/>
        </w:rPr>
        <w:t xml:space="preserve">zostały </w:t>
      </w:r>
      <w:r w:rsidRPr="004B3294">
        <w:rPr>
          <w:rFonts w:cs="Arial"/>
          <w:sz w:val="20"/>
          <w:szCs w:val="20"/>
          <w:lang w:eastAsia="en-US"/>
        </w:rPr>
        <w:t>określone w projekcie umowy stanowiąc</w:t>
      </w:r>
      <w:r w:rsidR="003C75A4" w:rsidRPr="004B3294">
        <w:rPr>
          <w:rFonts w:cs="Arial"/>
          <w:sz w:val="20"/>
          <w:szCs w:val="20"/>
          <w:lang w:eastAsia="en-US"/>
        </w:rPr>
        <w:t>ym</w:t>
      </w:r>
      <w:r w:rsidRPr="004B3294">
        <w:rPr>
          <w:rFonts w:cs="Arial"/>
          <w:b/>
          <w:bCs/>
          <w:sz w:val="20"/>
          <w:szCs w:val="20"/>
          <w:lang w:eastAsia="en-US"/>
        </w:rPr>
        <w:t xml:space="preserve"> załącznik </w:t>
      </w:r>
      <w:r w:rsidR="00505DAC" w:rsidRPr="004B3294">
        <w:rPr>
          <w:rFonts w:cs="Arial"/>
          <w:b/>
          <w:bCs/>
          <w:sz w:val="20"/>
          <w:szCs w:val="20"/>
          <w:lang w:eastAsia="en-US"/>
        </w:rPr>
        <w:t xml:space="preserve">nr </w:t>
      </w:r>
      <w:r w:rsidRPr="004B3294">
        <w:rPr>
          <w:rFonts w:cs="Arial"/>
          <w:b/>
          <w:bCs/>
          <w:sz w:val="20"/>
          <w:szCs w:val="20"/>
          <w:lang w:eastAsia="en-US"/>
        </w:rPr>
        <w:t>2 do SWZ</w:t>
      </w:r>
      <w:r w:rsidR="00321A0B" w:rsidRPr="004B3294">
        <w:rPr>
          <w:rFonts w:cs="Arial"/>
          <w:b/>
          <w:bCs/>
          <w:sz w:val="20"/>
          <w:szCs w:val="20"/>
          <w:lang w:eastAsia="en-US"/>
        </w:rPr>
        <w:t xml:space="preserve"> </w:t>
      </w:r>
    </w:p>
    <w:p w14:paraId="2341347C" w14:textId="00E263C0" w:rsidR="00543302" w:rsidRPr="004B3294" w:rsidRDefault="009539D6" w:rsidP="003F7A11">
      <w:pPr>
        <w:pStyle w:val="Akapitzlist"/>
        <w:shd w:val="clear" w:color="auto" w:fill="17365D" w:themeFill="text2" w:themeFillShade="BF"/>
        <w:autoSpaceDE w:val="0"/>
        <w:autoSpaceDN w:val="0"/>
        <w:adjustRightInd w:val="0"/>
        <w:spacing w:before="120" w:after="120" w:line="276" w:lineRule="auto"/>
        <w:ind w:left="0"/>
        <w:contextualSpacing w:val="0"/>
        <w:rPr>
          <w:rFonts w:cs="Arial"/>
          <w:b/>
          <w:bCs/>
          <w:sz w:val="20"/>
          <w:szCs w:val="20"/>
        </w:rPr>
      </w:pPr>
      <w:r w:rsidRPr="004B3294">
        <w:rPr>
          <w:rFonts w:cs="Arial"/>
          <w:b/>
          <w:bCs/>
          <w:sz w:val="20"/>
          <w:szCs w:val="20"/>
          <w:lang w:eastAsia="en-US"/>
        </w:rPr>
        <w:t xml:space="preserve">6. </w:t>
      </w:r>
      <w:r w:rsidR="00543302" w:rsidRPr="004B3294">
        <w:rPr>
          <w:rFonts w:cs="Arial"/>
          <w:b/>
          <w:bCs/>
          <w:sz w:val="20"/>
          <w:szCs w:val="20"/>
          <w:lang w:eastAsia="en-US"/>
        </w:rPr>
        <w:t>Termin realizacji zamówienia</w:t>
      </w:r>
    </w:p>
    <w:p w14:paraId="1A2BB42D" w14:textId="53A81DA8" w:rsidR="00610F45" w:rsidRPr="00975B6A" w:rsidRDefault="00610F45" w:rsidP="00975B6A">
      <w:pPr>
        <w:pStyle w:val="Akapitzlist"/>
        <w:tabs>
          <w:tab w:val="left" w:pos="0"/>
        </w:tabs>
        <w:spacing w:after="120" w:line="240" w:lineRule="auto"/>
        <w:ind w:left="567" w:hanging="567"/>
        <w:rPr>
          <w:sz w:val="20"/>
          <w:szCs w:val="20"/>
        </w:rPr>
      </w:pPr>
      <w:r>
        <w:rPr>
          <w:sz w:val="20"/>
          <w:szCs w:val="20"/>
        </w:rPr>
        <w:t>6.1.</w:t>
      </w:r>
      <w:r>
        <w:rPr>
          <w:sz w:val="20"/>
          <w:szCs w:val="20"/>
        </w:rPr>
        <w:tab/>
      </w:r>
      <w:r w:rsidRPr="00975B6A">
        <w:rPr>
          <w:rFonts w:cs="Arial"/>
          <w:sz w:val="20"/>
          <w:szCs w:val="20"/>
        </w:rPr>
        <w:t>Zamówienie będzie zrealizowane w terminach:</w:t>
      </w:r>
    </w:p>
    <w:p w14:paraId="0DE84638" w14:textId="6B759D98" w:rsidR="00641D77" w:rsidRPr="00975B6A" w:rsidRDefault="00641D77" w:rsidP="00610F45">
      <w:pPr>
        <w:pStyle w:val="Akapitzlist"/>
        <w:tabs>
          <w:tab w:val="left" w:pos="0"/>
        </w:tabs>
        <w:spacing w:after="120" w:line="240" w:lineRule="auto"/>
        <w:ind w:left="1134" w:hanging="567"/>
        <w:rPr>
          <w:sz w:val="20"/>
          <w:szCs w:val="20"/>
        </w:rPr>
      </w:pPr>
      <w:r w:rsidRPr="00975B6A">
        <w:rPr>
          <w:sz w:val="20"/>
          <w:szCs w:val="20"/>
        </w:rPr>
        <w:t>a)</w:t>
      </w:r>
      <w:r w:rsidRPr="00975B6A">
        <w:rPr>
          <w:sz w:val="20"/>
          <w:szCs w:val="20"/>
        </w:rPr>
        <w:tab/>
        <w:t xml:space="preserve">rozpoczęcie: do 7 dni od daty zawarcia umowy,  </w:t>
      </w:r>
    </w:p>
    <w:p w14:paraId="22DA79D5" w14:textId="13BE3A25" w:rsidR="00641D77" w:rsidRPr="00975B6A" w:rsidRDefault="00641D77" w:rsidP="00610F45">
      <w:pPr>
        <w:pStyle w:val="Akapitzlist"/>
        <w:tabs>
          <w:tab w:val="left" w:pos="0"/>
        </w:tabs>
        <w:spacing w:after="120" w:line="240" w:lineRule="auto"/>
        <w:ind w:left="1134" w:hanging="567"/>
        <w:rPr>
          <w:sz w:val="20"/>
          <w:szCs w:val="20"/>
        </w:rPr>
      </w:pPr>
      <w:r w:rsidRPr="00975B6A">
        <w:rPr>
          <w:sz w:val="20"/>
          <w:szCs w:val="20"/>
        </w:rPr>
        <w:t>b)</w:t>
      </w:r>
      <w:r w:rsidRPr="00975B6A">
        <w:rPr>
          <w:sz w:val="20"/>
          <w:szCs w:val="20"/>
        </w:rPr>
        <w:tab/>
        <w:t>zakończenie I etapu prac opisanego w § 1 ust. 2 lit. a</w:t>
      </w:r>
      <w:r w:rsidR="00751679" w:rsidRPr="00975B6A">
        <w:rPr>
          <w:sz w:val="20"/>
          <w:szCs w:val="20"/>
        </w:rPr>
        <w:t>)</w:t>
      </w:r>
      <w:r w:rsidRPr="00975B6A">
        <w:rPr>
          <w:sz w:val="20"/>
          <w:szCs w:val="20"/>
        </w:rPr>
        <w:t xml:space="preserve"> </w:t>
      </w:r>
      <w:r w:rsidR="00751679" w:rsidRPr="00975B6A">
        <w:rPr>
          <w:sz w:val="20"/>
          <w:szCs w:val="20"/>
        </w:rPr>
        <w:t xml:space="preserve">projektu umowy </w:t>
      </w:r>
      <w:r w:rsidRPr="00975B6A">
        <w:rPr>
          <w:sz w:val="20"/>
          <w:szCs w:val="20"/>
        </w:rPr>
        <w:t>– do 3 miesięcy od daty zawarcia umowy,</w:t>
      </w:r>
    </w:p>
    <w:p w14:paraId="3280AFA7" w14:textId="0074DDFD" w:rsidR="00641D77" w:rsidRPr="00975B6A" w:rsidRDefault="00641D77" w:rsidP="00610F45">
      <w:pPr>
        <w:pStyle w:val="Akapitzlist"/>
        <w:tabs>
          <w:tab w:val="left" w:pos="0"/>
        </w:tabs>
        <w:spacing w:after="120" w:line="240" w:lineRule="auto"/>
        <w:ind w:left="1134" w:hanging="567"/>
        <w:rPr>
          <w:sz w:val="20"/>
          <w:szCs w:val="20"/>
        </w:rPr>
      </w:pPr>
      <w:r w:rsidRPr="00975B6A">
        <w:rPr>
          <w:sz w:val="20"/>
          <w:szCs w:val="20"/>
        </w:rPr>
        <w:t>c)</w:t>
      </w:r>
      <w:r w:rsidRPr="00975B6A">
        <w:rPr>
          <w:sz w:val="20"/>
          <w:szCs w:val="20"/>
        </w:rPr>
        <w:tab/>
        <w:t>zakończenie II etapu prac opisanego w § 1 ust. 2 lit. b</w:t>
      </w:r>
      <w:r w:rsidR="00751679" w:rsidRPr="00975B6A">
        <w:rPr>
          <w:sz w:val="20"/>
          <w:szCs w:val="20"/>
        </w:rPr>
        <w:t>)</w:t>
      </w:r>
      <w:r w:rsidRPr="00975B6A">
        <w:rPr>
          <w:sz w:val="20"/>
          <w:szCs w:val="20"/>
        </w:rPr>
        <w:t xml:space="preserve"> </w:t>
      </w:r>
      <w:r w:rsidR="00751679" w:rsidRPr="00975B6A">
        <w:rPr>
          <w:sz w:val="20"/>
          <w:szCs w:val="20"/>
        </w:rPr>
        <w:t xml:space="preserve">projektu umowy </w:t>
      </w:r>
      <w:r w:rsidRPr="00975B6A">
        <w:rPr>
          <w:sz w:val="20"/>
          <w:szCs w:val="20"/>
        </w:rPr>
        <w:t>– do 4 miesięcy od daty zawarcia umowy,</w:t>
      </w:r>
    </w:p>
    <w:p w14:paraId="65ECB5D9" w14:textId="79253036" w:rsidR="00610F45" w:rsidRPr="00975B6A" w:rsidRDefault="00641D77" w:rsidP="00610F45">
      <w:pPr>
        <w:pStyle w:val="Akapitzlist"/>
        <w:tabs>
          <w:tab w:val="left" w:pos="0"/>
        </w:tabs>
        <w:spacing w:after="120" w:line="240" w:lineRule="auto"/>
        <w:ind w:left="1134" w:hanging="567"/>
        <w:rPr>
          <w:sz w:val="20"/>
          <w:szCs w:val="20"/>
        </w:rPr>
      </w:pPr>
      <w:r w:rsidRPr="00975B6A">
        <w:rPr>
          <w:sz w:val="20"/>
          <w:szCs w:val="20"/>
        </w:rPr>
        <w:t>d)</w:t>
      </w:r>
      <w:r w:rsidRPr="00975B6A">
        <w:rPr>
          <w:sz w:val="20"/>
          <w:szCs w:val="20"/>
        </w:rPr>
        <w:tab/>
        <w:t xml:space="preserve">zakończenie Przedmiotu Umowy określonego w § 1 ust. 1 </w:t>
      </w:r>
      <w:r w:rsidR="00751679" w:rsidRPr="00975B6A">
        <w:rPr>
          <w:sz w:val="20"/>
          <w:szCs w:val="20"/>
        </w:rPr>
        <w:t xml:space="preserve">projektu umowy </w:t>
      </w:r>
      <w:r w:rsidRPr="00975B6A">
        <w:rPr>
          <w:sz w:val="20"/>
          <w:szCs w:val="20"/>
        </w:rPr>
        <w:t>i Specyfikacji Technicznej stanowiącej załącznik nr 2 Umowy – do 4 miesięcy od daty zawarcia umowy.</w:t>
      </w:r>
    </w:p>
    <w:p w14:paraId="460DFCE5" w14:textId="47305581" w:rsidR="00641D77" w:rsidRPr="00641D77" w:rsidRDefault="00610F45" w:rsidP="00610F45">
      <w:pPr>
        <w:pStyle w:val="Akapitzlist"/>
        <w:tabs>
          <w:tab w:val="left" w:pos="567"/>
        </w:tabs>
        <w:spacing w:after="120" w:line="240" w:lineRule="auto"/>
        <w:ind w:left="567" w:hanging="567"/>
        <w:rPr>
          <w:rFonts w:cs="Arial"/>
          <w:sz w:val="20"/>
          <w:szCs w:val="20"/>
        </w:rPr>
      </w:pPr>
      <w:r w:rsidRPr="00975B6A">
        <w:rPr>
          <w:sz w:val="20"/>
          <w:szCs w:val="20"/>
        </w:rPr>
        <w:t>6.2.</w:t>
      </w:r>
      <w:r w:rsidRPr="00975B6A">
        <w:rPr>
          <w:sz w:val="20"/>
          <w:szCs w:val="20"/>
        </w:rPr>
        <w:tab/>
      </w:r>
      <w:r w:rsidR="00641D77" w:rsidRPr="00975B6A">
        <w:rPr>
          <w:rFonts w:cs="Arial"/>
          <w:sz w:val="20"/>
          <w:szCs w:val="20"/>
        </w:rPr>
        <w:t>Prace prowadzone będą na terenie czynnego zakładu górniczego i w strefie zwiększonego zagrożenia pożarowego oraz strefie zagrożenia wybuchowego lub jej bezpośrednim sąsiedztwie.</w:t>
      </w:r>
      <w:r w:rsidR="00641D77" w:rsidRPr="00975B6A">
        <w:rPr>
          <w:rFonts w:cs="Arial"/>
          <w:b/>
          <w:bCs/>
          <w:sz w:val="20"/>
          <w:szCs w:val="20"/>
        </w:rPr>
        <w:t xml:space="preserve"> </w:t>
      </w:r>
      <w:r w:rsidR="00641D77" w:rsidRPr="00975B6A">
        <w:rPr>
          <w:rFonts w:cs="Arial"/>
          <w:sz w:val="20"/>
          <w:szCs w:val="20"/>
        </w:rPr>
        <w:t>Termin wykonywania prac na terenie obiektu wymaga wcześniejs</w:t>
      </w:r>
      <w:r w:rsidR="00975B6A" w:rsidRPr="00975B6A">
        <w:rPr>
          <w:rFonts w:cs="Arial"/>
          <w:sz w:val="20"/>
          <w:szCs w:val="20"/>
        </w:rPr>
        <w:t>zego uzgodnienia</w:t>
      </w:r>
      <w:r w:rsidR="00975B6A" w:rsidRPr="00975B6A">
        <w:rPr>
          <w:rFonts w:cs="Arial"/>
          <w:sz w:val="20"/>
          <w:szCs w:val="20"/>
        </w:rPr>
        <w:br/>
        <w:t xml:space="preserve"> z kierownikiem -</w:t>
      </w:r>
      <w:r w:rsidR="00641D77" w:rsidRPr="00975B6A">
        <w:rPr>
          <w:rFonts w:cs="Arial"/>
          <w:sz w:val="20"/>
          <w:szCs w:val="20"/>
        </w:rPr>
        <w:t xml:space="preserve"> KGZ  Krasne.</w:t>
      </w:r>
    </w:p>
    <w:p w14:paraId="660A18DA" w14:textId="77777777" w:rsidR="00594D76" w:rsidRPr="004B3294" w:rsidRDefault="00594D76" w:rsidP="000C044E">
      <w:pPr>
        <w:pStyle w:val="Akapitzlist"/>
        <w:tabs>
          <w:tab w:val="left" w:pos="0"/>
        </w:tabs>
        <w:spacing w:after="120" w:line="240" w:lineRule="auto"/>
        <w:ind w:left="0"/>
        <w:rPr>
          <w:rFonts w:cs="Arial"/>
          <w:sz w:val="20"/>
          <w:szCs w:val="20"/>
        </w:rPr>
      </w:pPr>
    </w:p>
    <w:p w14:paraId="123C9B23" w14:textId="5976D07E" w:rsidR="007B5698" w:rsidRPr="004B3294" w:rsidRDefault="009539D6" w:rsidP="003F7A11">
      <w:pPr>
        <w:pStyle w:val="Akapitzlist"/>
        <w:shd w:val="clear" w:color="auto" w:fill="17365D" w:themeFill="text2" w:themeFillShade="BF"/>
        <w:autoSpaceDE w:val="0"/>
        <w:autoSpaceDN w:val="0"/>
        <w:adjustRightInd w:val="0"/>
        <w:spacing w:before="120" w:after="120" w:line="276" w:lineRule="auto"/>
        <w:ind w:left="0"/>
        <w:contextualSpacing w:val="0"/>
        <w:rPr>
          <w:rFonts w:cs="Arial"/>
          <w:b/>
          <w:bCs/>
          <w:color w:val="FFFFFF" w:themeColor="background1"/>
          <w:sz w:val="20"/>
          <w:szCs w:val="20"/>
        </w:rPr>
      </w:pPr>
      <w:r w:rsidRPr="004B3294">
        <w:rPr>
          <w:rFonts w:cs="Arial"/>
          <w:b/>
          <w:bCs/>
          <w:color w:val="FFFFFF" w:themeColor="background1"/>
          <w:sz w:val="20"/>
          <w:szCs w:val="20"/>
        </w:rPr>
        <w:t xml:space="preserve">7. </w:t>
      </w:r>
      <w:r w:rsidR="007B5698" w:rsidRPr="004B3294">
        <w:rPr>
          <w:rFonts w:cs="Arial"/>
          <w:b/>
          <w:bCs/>
          <w:color w:val="FFFFFF" w:themeColor="background1"/>
          <w:sz w:val="20"/>
          <w:szCs w:val="20"/>
        </w:rPr>
        <w:t>Zamówienia częściowe</w:t>
      </w:r>
    </w:p>
    <w:p w14:paraId="42D73BCC" w14:textId="00E5C192" w:rsidR="004948C9" w:rsidRPr="004B3294" w:rsidRDefault="00C1685E" w:rsidP="00BB131C">
      <w:pPr>
        <w:spacing w:line="276" w:lineRule="auto"/>
        <w:ind w:left="567" w:hanging="567"/>
        <w:rPr>
          <w:rFonts w:cs="Arial"/>
          <w:color w:val="000000"/>
          <w:sz w:val="20"/>
          <w:szCs w:val="20"/>
        </w:rPr>
      </w:pPr>
      <w:r w:rsidRPr="004B3294">
        <w:rPr>
          <w:rFonts w:cs="Arial"/>
          <w:color w:val="000000"/>
          <w:sz w:val="20"/>
          <w:szCs w:val="20"/>
        </w:rPr>
        <w:t>7.1.</w:t>
      </w:r>
      <w:r w:rsidR="00851014" w:rsidRPr="004B3294">
        <w:rPr>
          <w:rFonts w:cs="Arial"/>
          <w:color w:val="000000"/>
          <w:sz w:val="20"/>
          <w:szCs w:val="20"/>
        </w:rPr>
        <w:tab/>
      </w:r>
      <w:r w:rsidR="00F40506" w:rsidRPr="004B3294">
        <w:rPr>
          <w:rFonts w:cs="Arial"/>
          <w:color w:val="000000"/>
          <w:sz w:val="20"/>
          <w:szCs w:val="20"/>
        </w:rPr>
        <w:t>Zamawiający</w:t>
      </w:r>
      <w:r w:rsidR="002A2EB9" w:rsidRPr="004B3294">
        <w:rPr>
          <w:rFonts w:cs="Arial"/>
          <w:color w:val="000000"/>
          <w:sz w:val="20"/>
          <w:szCs w:val="20"/>
        </w:rPr>
        <w:t xml:space="preserve"> nie</w:t>
      </w:r>
      <w:r w:rsidR="00AC3FCF" w:rsidRPr="004B3294">
        <w:rPr>
          <w:rFonts w:cs="Arial"/>
          <w:i/>
          <w:iCs/>
          <w:color w:val="548DD4"/>
          <w:sz w:val="20"/>
          <w:szCs w:val="20"/>
        </w:rPr>
        <w:t xml:space="preserve"> </w:t>
      </w:r>
      <w:r w:rsidR="00F40506" w:rsidRPr="004B3294">
        <w:rPr>
          <w:rFonts w:cs="Arial"/>
          <w:sz w:val="20"/>
          <w:szCs w:val="20"/>
        </w:rPr>
        <w:t xml:space="preserve">dopuszcza </w:t>
      </w:r>
      <w:r w:rsidR="004948C9" w:rsidRPr="004B3294">
        <w:rPr>
          <w:rFonts w:cs="Arial"/>
          <w:color w:val="000000"/>
          <w:sz w:val="20"/>
          <w:szCs w:val="20"/>
        </w:rPr>
        <w:t>składania</w:t>
      </w:r>
      <w:r w:rsidR="00F93349" w:rsidRPr="004B3294">
        <w:rPr>
          <w:rFonts w:cs="Arial"/>
          <w:color w:val="000000"/>
          <w:sz w:val="20"/>
          <w:szCs w:val="20"/>
        </w:rPr>
        <w:t xml:space="preserve"> </w:t>
      </w:r>
      <w:r w:rsidR="00A33942" w:rsidRPr="004B3294">
        <w:rPr>
          <w:rFonts w:cs="Arial"/>
          <w:color w:val="000000"/>
          <w:sz w:val="20"/>
          <w:szCs w:val="20"/>
        </w:rPr>
        <w:t>ofert częściowych</w:t>
      </w:r>
      <w:r w:rsidR="00F40506" w:rsidRPr="004B3294">
        <w:rPr>
          <w:rFonts w:cs="Arial"/>
          <w:color w:val="000000"/>
          <w:sz w:val="20"/>
          <w:szCs w:val="20"/>
        </w:rPr>
        <w:t>.</w:t>
      </w:r>
    </w:p>
    <w:p w14:paraId="3EC6B0F2" w14:textId="07C1AF29" w:rsidR="001F6628" w:rsidRPr="004B3294" w:rsidRDefault="001F6628" w:rsidP="001F6628">
      <w:pPr>
        <w:spacing w:line="276" w:lineRule="auto"/>
        <w:ind w:left="567" w:hanging="567"/>
        <w:rPr>
          <w:rFonts w:cs="Arial"/>
          <w:color w:val="000000"/>
          <w:sz w:val="20"/>
          <w:szCs w:val="22"/>
        </w:rPr>
      </w:pPr>
      <w:r w:rsidRPr="004B3294">
        <w:rPr>
          <w:rFonts w:cs="Arial"/>
          <w:color w:val="000000"/>
          <w:sz w:val="20"/>
          <w:szCs w:val="22"/>
        </w:rPr>
        <w:t>7.2.</w:t>
      </w:r>
      <w:r w:rsidRPr="004B3294">
        <w:rPr>
          <w:rFonts w:cs="Arial"/>
          <w:color w:val="000000"/>
          <w:sz w:val="20"/>
          <w:szCs w:val="22"/>
        </w:rPr>
        <w:tab/>
        <w:t>Zamawiający dopuszcza</w:t>
      </w:r>
      <w:r w:rsidR="003E5FEF" w:rsidRPr="004B3294">
        <w:rPr>
          <w:rFonts w:cs="Arial"/>
          <w:color w:val="000000"/>
          <w:sz w:val="20"/>
          <w:szCs w:val="22"/>
        </w:rPr>
        <w:t xml:space="preserve"> składanie</w:t>
      </w:r>
      <w:r w:rsidRPr="004B3294">
        <w:rPr>
          <w:rFonts w:cs="Arial"/>
          <w:color w:val="000000"/>
          <w:sz w:val="20"/>
          <w:szCs w:val="22"/>
        </w:rPr>
        <w:t xml:space="preserve"> ofert równoważnych.</w:t>
      </w:r>
    </w:p>
    <w:p w14:paraId="093FA993" w14:textId="77777777" w:rsidR="001F6628" w:rsidRPr="004B3294" w:rsidRDefault="001F6628" w:rsidP="00BB131C">
      <w:pPr>
        <w:spacing w:line="276" w:lineRule="auto"/>
        <w:ind w:left="567" w:hanging="567"/>
        <w:rPr>
          <w:rFonts w:cs="Arial"/>
          <w:color w:val="000000"/>
          <w:sz w:val="20"/>
          <w:szCs w:val="20"/>
        </w:rPr>
      </w:pPr>
    </w:p>
    <w:p w14:paraId="226B6B53" w14:textId="43529455" w:rsidR="00E47C88" w:rsidRPr="004B3294" w:rsidRDefault="00D27B3B" w:rsidP="003F7A11">
      <w:pPr>
        <w:shd w:val="clear" w:color="auto" w:fill="17365D" w:themeFill="text2" w:themeFillShade="BF"/>
        <w:autoSpaceDE w:val="0"/>
        <w:autoSpaceDN w:val="0"/>
        <w:adjustRightInd w:val="0"/>
        <w:spacing w:before="120" w:after="120" w:line="276" w:lineRule="auto"/>
        <w:rPr>
          <w:rFonts w:cs="Arial"/>
          <w:b/>
          <w:bCs/>
          <w:color w:val="FFFFFF" w:themeColor="background1"/>
          <w:sz w:val="20"/>
          <w:szCs w:val="20"/>
        </w:rPr>
      </w:pPr>
      <w:r w:rsidRPr="004B3294">
        <w:rPr>
          <w:rFonts w:cs="Arial"/>
          <w:b/>
          <w:bCs/>
          <w:color w:val="FFFFFF" w:themeColor="background1"/>
          <w:sz w:val="20"/>
          <w:szCs w:val="20"/>
        </w:rPr>
        <w:t xml:space="preserve">8. </w:t>
      </w:r>
      <w:r w:rsidR="00886DAD" w:rsidRPr="004B3294">
        <w:rPr>
          <w:rFonts w:cs="Arial"/>
          <w:b/>
          <w:bCs/>
          <w:color w:val="FFFFFF" w:themeColor="background1"/>
          <w:sz w:val="20"/>
          <w:szCs w:val="20"/>
        </w:rPr>
        <w:t xml:space="preserve">Podwykonawstwo </w:t>
      </w:r>
    </w:p>
    <w:p w14:paraId="48BFC0B8" w14:textId="77777777" w:rsidR="006D2962" w:rsidRPr="004B3294" w:rsidRDefault="00D27B3B" w:rsidP="006D2962">
      <w:pPr>
        <w:spacing w:line="276" w:lineRule="auto"/>
        <w:ind w:left="567" w:hanging="567"/>
        <w:rPr>
          <w:rFonts w:cs="Arial"/>
          <w:color w:val="000000"/>
          <w:sz w:val="20"/>
          <w:szCs w:val="20"/>
        </w:rPr>
      </w:pPr>
      <w:r w:rsidRPr="004B3294">
        <w:rPr>
          <w:rFonts w:cs="Arial"/>
          <w:color w:val="000000"/>
          <w:sz w:val="20"/>
          <w:szCs w:val="20"/>
        </w:rPr>
        <w:t>8.1.</w:t>
      </w:r>
      <w:r w:rsidR="00851014" w:rsidRPr="004B3294">
        <w:rPr>
          <w:rFonts w:cs="Arial"/>
          <w:color w:val="000000"/>
          <w:sz w:val="20"/>
          <w:szCs w:val="20"/>
        </w:rPr>
        <w:tab/>
      </w:r>
      <w:r w:rsidR="006D2962" w:rsidRPr="004B3294">
        <w:rPr>
          <w:rFonts w:cs="Arial"/>
          <w:color w:val="000000"/>
          <w:sz w:val="20"/>
          <w:szCs w:val="20"/>
        </w:rPr>
        <w:t>Zamawiający żąda wskazania przez Wykonawcę części zamówienia, których wykonanie zamierza powierzyć podwykonawcom i podania przez Wykonawcę nazw firm podwykonawców o ile są znani.</w:t>
      </w:r>
    </w:p>
    <w:p w14:paraId="59FF32F1" w14:textId="302D668E" w:rsidR="00F40506" w:rsidRPr="00975B6A" w:rsidRDefault="006D2962" w:rsidP="00975B6A">
      <w:pPr>
        <w:spacing w:line="276" w:lineRule="auto"/>
        <w:ind w:left="567" w:hanging="567"/>
        <w:rPr>
          <w:rFonts w:cs="Arial"/>
          <w:sz w:val="20"/>
          <w:szCs w:val="20"/>
        </w:rPr>
      </w:pPr>
      <w:r w:rsidRPr="004B3294">
        <w:rPr>
          <w:rFonts w:cs="Arial"/>
          <w:sz w:val="20"/>
          <w:szCs w:val="20"/>
        </w:rPr>
        <w:t>8.2.</w:t>
      </w:r>
      <w:r w:rsidRPr="004B3294">
        <w:rPr>
          <w:rFonts w:cs="Arial"/>
          <w:sz w:val="20"/>
          <w:szCs w:val="20"/>
        </w:rPr>
        <w:tab/>
        <w:t>Wykonawca może zmienić lub zrezygnować z podwykonawcy.</w:t>
      </w:r>
      <w:r w:rsidRPr="004B3294">
        <w:rPr>
          <w:rFonts w:cs="Arial"/>
          <w:b/>
          <w:bCs/>
          <w:color w:val="FF0000"/>
          <w:sz w:val="20"/>
          <w:szCs w:val="20"/>
        </w:rPr>
        <w:t xml:space="preserve"> </w:t>
      </w:r>
    </w:p>
    <w:p w14:paraId="405A4818" w14:textId="1D7E7217" w:rsidR="00162E24" w:rsidRPr="004B3294" w:rsidRDefault="00D27B3B" w:rsidP="003F7A11">
      <w:pPr>
        <w:pStyle w:val="Akapitzlist"/>
        <w:shd w:val="clear" w:color="auto" w:fill="17365D" w:themeFill="text2" w:themeFillShade="BF"/>
        <w:autoSpaceDE w:val="0"/>
        <w:autoSpaceDN w:val="0"/>
        <w:adjustRightInd w:val="0"/>
        <w:spacing w:before="120" w:after="120" w:line="276" w:lineRule="auto"/>
        <w:ind w:left="0"/>
        <w:contextualSpacing w:val="0"/>
        <w:rPr>
          <w:rFonts w:cs="Arial"/>
          <w:b/>
          <w:bCs/>
          <w:color w:val="FFFFFF" w:themeColor="background1"/>
          <w:sz w:val="20"/>
          <w:szCs w:val="20"/>
        </w:rPr>
      </w:pPr>
      <w:r w:rsidRPr="004B3294">
        <w:rPr>
          <w:rFonts w:cs="Arial"/>
          <w:b/>
          <w:bCs/>
          <w:sz w:val="20"/>
          <w:szCs w:val="20"/>
        </w:rPr>
        <w:t xml:space="preserve">9. </w:t>
      </w:r>
      <w:r w:rsidR="00162E24" w:rsidRPr="004B3294">
        <w:rPr>
          <w:rFonts w:cs="Arial"/>
          <w:b/>
          <w:bCs/>
          <w:sz w:val="20"/>
          <w:szCs w:val="20"/>
        </w:rPr>
        <w:t>Oferty wariantowe. Zamówienia uzupełniające.</w:t>
      </w:r>
    </w:p>
    <w:p w14:paraId="46827816" w14:textId="3620BE2F" w:rsidR="00162E24" w:rsidRPr="004B3294" w:rsidRDefault="00D27B3B" w:rsidP="003F7A11">
      <w:pPr>
        <w:spacing w:line="276" w:lineRule="auto"/>
        <w:rPr>
          <w:rFonts w:cs="Arial"/>
          <w:sz w:val="20"/>
          <w:szCs w:val="20"/>
        </w:rPr>
      </w:pPr>
      <w:r w:rsidRPr="004B3294">
        <w:rPr>
          <w:rFonts w:cs="Arial"/>
          <w:sz w:val="20"/>
          <w:szCs w:val="20"/>
        </w:rPr>
        <w:t xml:space="preserve">9.1. </w:t>
      </w:r>
      <w:r w:rsidR="00F40506" w:rsidRPr="004B3294">
        <w:rPr>
          <w:rFonts w:cs="Arial"/>
          <w:sz w:val="20"/>
          <w:szCs w:val="20"/>
        </w:rPr>
        <w:t>Zamawiający nie dopuszcza składania ofert wariantowych.</w:t>
      </w:r>
      <w:bookmarkStart w:id="1" w:name="_Toc165626656"/>
      <w:bookmarkStart w:id="2" w:name="_Toc479595442"/>
      <w:bookmarkStart w:id="3" w:name="_Toc139608600"/>
    </w:p>
    <w:p w14:paraId="1645CB9F" w14:textId="336D10C9" w:rsidR="007D7C5D" w:rsidRPr="004B3294" w:rsidRDefault="00D27B3B" w:rsidP="003F7A11">
      <w:pPr>
        <w:spacing w:line="276" w:lineRule="auto"/>
        <w:rPr>
          <w:rFonts w:cs="Arial"/>
          <w:sz w:val="20"/>
          <w:szCs w:val="20"/>
        </w:rPr>
      </w:pPr>
      <w:r w:rsidRPr="004B3294">
        <w:rPr>
          <w:rFonts w:cs="Arial"/>
          <w:sz w:val="20"/>
          <w:szCs w:val="20"/>
          <w:lang w:eastAsia="en-US"/>
        </w:rPr>
        <w:t>9.2.</w:t>
      </w:r>
      <w:r w:rsidR="00765B66" w:rsidRPr="004B3294">
        <w:rPr>
          <w:rFonts w:cs="Arial"/>
          <w:sz w:val="20"/>
          <w:szCs w:val="20"/>
          <w:lang w:eastAsia="en-US"/>
        </w:rPr>
        <w:t xml:space="preserve"> </w:t>
      </w:r>
      <w:r w:rsidR="007D7C5D" w:rsidRPr="004B3294">
        <w:rPr>
          <w:rFonts w:cs="Arial"/>
          <w:sz w:val="20"/>
          <w:szCs w:val="20"/>
          <w:lang w:eastAsia="en-US"/>
        </w:rPr>
        <w:t>Zamawiający informuje, że nie przewiduje udzielenia zamówień uzupełniających</w:t>
      </w:r>
      <w:r w:rsidR="00162E24" w:rsidRPr="004B3294">
        <w:rPr>
          <w:rFonts w:cs="Arial"/>
          <w:sz w:val="20"/>
          <w:szCs w:val="20"/>
          <w:lang w:eastAsia="en-US"/>
        </w:rPr>
        <w:t>.</w:t>
      </w:r>
    </w:p>
    <w:p w14:paraId="7D9A4DC4" w14:textId="16CF89FF" w:rsidR="007E4672" w:rsidRPr="004B3294" w:rsidRDefault="00D27B3B" w:rsidP="003F7A11">
      <w:pPr>
        <w:spacing w:line="276" w:lineRule="auto"/>
        <w:rPr>
          <w:rFonts w:cs="Arial"/>
          <w:sz w:val="20"/>
          <w:szCs w:val="20"/>
        </w:rPr>
      </w:pPr>
      <w:r w:rsidRPr="004B3294">
        <w:rPr>
          <w:rFonts w:cs="Arial"/>
          <w:sz w:val="20"/>
          <w:szCs w:val="20"/>
        </w:rPr>
        <w:t>9.3.</w:t>
      </w:r>
      <w:r w:rsidR="00765B66" w:rsidRPr="004B3294">
        <w:rPr>
          <w:rFonts w:cs="Arial"/>
          <w:sz w:val="20"/>
          <w:szCs w:val="20"/>
        </w:rPr>
        <w:t xml:space="preserve"> </w:t>
      </w:r>
      <w:r w:rsidR="007E4672" w:rsidRPr="004B3294">
        <w:rPr>
          <w:rFonts w:cs="Arial"/>
          <w:sz w:val="20"/>
          <w:szCs w:val="20"/>
        </w:rPr>
        <w:t>Zamawiający</w:t>
      </w:r>
      <w:r w:rsidR="002B4039" w:rsidRPr="004B3294">
        <w:rPr>
          <w:rFonts w:cs="Arial"/>
          <w:color w:val="548DD4"/>
          <w:sz w:val="20"/>
          <w:szCs w:val="20"/>
        </w:rPr>
        <w:t xml:space="preserve"> </w:t>
      </w:r>
      <w:r w:rsidR="007E4672" w:rsidRPr="004B3294">
        <w:rPr>
          <w:rFonts w:cs="Arial"/>
          <w:sz w:val="20"/>
          <w:szCs w:val="20"/>
        </w:rPr>
        <w:t>nie dopuszcza składania ofert warunkowych.</w:t>
      </w:r>
    </w:p>
    <w:p w14:paraId="304F2AE5" w14:textId="0D48736B" w:rsidR="001A2168" w:rsidRPr="004B3294" w:rsidRDefault="00D27B3B" w:rsidP="003F7A11">
      <w:pPr>
        <w:spacing w:line="276" w:lineRule="auto"/>
        <w:rPr>
          <w:rFonts w:cs="Arial"/>
          <w:sz w:val="20"/>
          <w:szCs w:val="20"/>
        </w:rPr>
      </w:pPr>
      <w:r w:rsidRPr="004B3294">
        <w:rPr>
          <w:rFonts w:cs="Arial"/>
          <w:sz w:val="20"/>
          <w:szCs w:val="20"/>
        </w:rPr>
        <w:t xml:space="preserve">9.4. </w:t>
      </w:r>
      <w:r w:rsidR="001A2168" w:rsidRPr="004B3294">
        <w:rPr>
          <w:rFonts w:cs="Arial"/>
          <w:sz w:val="20"/>
          <w:szCs w:val="20"/>
        </w:rPr>
        <w:t>Zamawiający nie przewiduje zawarci</w:t>
      </w:r>
      <w:r w:rsidR="002B4039" w:rsidRPr="004B3294">
        <w:rPr>
          <w:rFonts w:cs="Arial"/>
          <w:sz w:val="20"/>
          <w:szCs w:val="20"/>
        </w:rPr>
        <w:t>a</w:t>
      </w:r>
      <w:r w:rsidR="001A2168" w:rsidRPr="004B3294">
        <w:rPr>
          <w:rFonts w:cs="Arial"/>
          <w:sz w:val="20"/>
          <w:szCs w:val="20"/>
        </w:rPr>
        <w:t xml:space="preserve"> umowy ramowej.</w:t>
      </w:r>
    </w:p>
    <w:p w14:paraId="5D43F5FE" w14:textId="77777777" w:rsidR="00F40506" w:rsidRPr="004B3294" w:rsidRDefault="00F40506" w:rsidP="003F7A11">
      <w:pPr>
        <w:spacing w:line="276" w:lineRule="auto"/>
        <w:jc w:val="left"/>
        <w:rPr>
          <w:rFonts w:cs="Arial"/>
          <w:sz w:val="16"/>
          <w:szCs w:val="20"/>
          <w:lang w:eastAsia="en-US"/>
        </w:rPr>
      </w:pPr>
    </w:p>
    <w:p w14:paraId="1340FE13" w14:textId="77777777" w:rsidR="00F40506" w:rsidRPr="004B3294" w:rsidRDefault="00F40506" w:rsidP="003F7A11">
      <w:pPr>
        <w:keepNext/>
        <w:tabs>
          <w:tab w:val="left" w:pos="426"/>
        </w:tabs>
        <w:spacing w:line="276" w:lineRule="auto"/>
        <w:jc w:val="center"/>
        <w:outlineLvl w:val="0"/>
        <w:rPr>
          <w:rFonts w:cs="Arial"/>
          <w:b/>
          <w:bCs/>
          <w:sz w:val="20"/>
          <w:szCs w:val="20"/>
          <w:lang w:eastAsia="en-US"/>
        </w:rPr>
      </w:pPr>
      <w:r w:rsidRPr="004B3294">
        <w:rPr>
          <w:rFonts w:cs="Arial"/>
          <w:b/>
          <w:bCs/>
          <w:sz w:val="20"/>
          <w:szCs w:val="20"/>
          <w:lang w:eastAsia="en-US"/>
        </w:rPr>
        <w:t>Dział III</w:t>
      </w:r>
    </w:p>
    <w:p w14:paraId="3F5FC87D" w14:textId="77777777" w:rsidR="00F40506" w:rsidRPr="004B3294" w:rsidRDefault="00F40506" w:rsidP="003F7A11">
      <w:pPr>
        <w:spacing w:line="276" w:lineRule="auto"/>
        <w:jc w:val="center"/>
        <w:rPr>
          <w:rFonts w:cs="Arial"/>
          <w:b/>
          <w:bCs/>
          <w:sz w:val="20"/>
          <w:szCs w:val="20"/>
          <w:lang w:eastAsia="en-US"/>
        </w:rPr>
      </w:pPr>
      <w:r w:rsidRPr="004B3294">
        <w:rPr>
          <w:rFonts w:cs="Arial"/>
          <w:b/>
          <w:bCs/>
          <w:sz w:val="20"/>
          <w:szCs w:val="20"/>
          <w:lang w:eastAsia="en-US"/>
        </w:rPr>
        <w:t>Informacje o charakterze prawnym, ekonomicznymi technicznym</w:t>
      </w:r>
    </w:p>
    <w:p w14:paraId="589B35FB" w14:textId="77777777" w:rsidR="00A33295" w:rsidRPr="004B3294" w:rsidRDefault="00A33295" w:rsidP="003F7A11">
      <w:pPr>
        <w:spacing w:line="276" w:lineRule="auto"/>
        <w:jc w:val="center"/>
        <w:rPr>
          <w:rFonts w:cs="Arial"/>
          <w:b/>
          <w:sz w:val="2"/>
          <w:szCs w:val="20"/>
          <w:lang w:eastAsia="en-US"/>
        </w:rPr>
      </w:pPr>
    </w:p>
    <w:p w14:paraId="5572BE77" w14:textId="14E35CC4" w:rsidR="00A33295" w:rsidRPr="004B3294" w:rsidRDefault="00D27B3B" w:rsidP="003F7A11">
      <w:pPr>
        <w:shd w:val="clear" w:color="auto" w:fill="17365D" w:themeFill="text2" w:themeFillShade="BF"/>
        <w:autoSpaceDE w:val="0"/>
        <w:autoSpaceDN w:val="0"/>
        <w:adjustRightInd w:val="0"/>
        <w:spacing w:before="120" w:after="120" w:line="276" w:lineRule="auto"/>
        <w:rPr>
          <w:rFonts w:cs="Arial"/>
          <w:b/>
          <w:bCs/>
          <w:color w:val="FFFFFF" w:themeColor="background1"/>
          <w:sz w:val="20"/>
          <w:szCs w:val="20"/>
        </w:rPr>
      </w:pPr>
      <w:r w:rsidRPr="004B3294">
        <w:rPr>
          <w:rFonts w:cs="Arial"/>
          <w:b/>
          <w:bCs/>
          <w:sz w:val="20"/>
          <w:szCs w:val="20"/>
          <w:lang w:eastAsia="en-US"/>
        </w:rPr>
        <w:t xml:space="preserve">10. </w:t>
      </w:r>
      <w:r w:rsidR="00A33295" w:rsidRPr="004B3294">
        <w:rPr>
          <w:rFonts w:cs="Arial"/>
          <w:b/>
          <w:bCs/>
          <w:sz w:val="20"/>
          <w:szCs w:val="20"/>
          <w:lang w:eastAsia="en-US"/>
        </w:rPr>
        <w:t xml:space="preserve">Dopuszczenie </w:t>
      </w:r>
      <w:r w:rsidR="00922058" w:rsidRPr="004B3294">
        <w:rPr>
          <w:rFonts w:cs="Arial"/>
          <w:b/>
          <w:bCs/>
          <w:sz w:val="20"/>
          <w:szCs w:val="20"/>
          <w:lang w:eastAsia="en-US"/>
        </w:rPr>
        <w:t>W</w:t>
      </w:r>
      <w:r w:rsidR="00A33295" w:rsidRPr="004B3294">
        <w:rPr>
          <w:rFonts w:cs="Arial"/>
          <w:b/>
          <w:bCs/>
          <w:sz w:val="20"/>
          <w:szCs w:val="20"/>
          <w:lang w:eastAsia="en-US"/>
        </w:rPr>
        <w:t>ykonawców do ubiegania się o udzielenie zamówienia</w:t>
      </w:r>
    </w:p>
    <w:bookmarkEnd w:id="1"/>
    <w:bookmarkEnd w:id="2"/>
    <w:p w14:paraId="14E50A2F" w14:textId="2C69101F" w:rsidR="00F40506" w:rsidRPr="004B3294" w:rsidRDefault="005A5FFE" w:rsidP="00851014">
      <w:pPr>
        <w:spacing w:line="276" w:lineRule="auto"/>
        <w:ind w:left="567" w:hanging="567"/>
        <w:rPr>
          <w:rFonts w:eastAsia="Calibri" w:cs="Arial"/>
          <w:bCs/>
          <w:sz w:val="20"/>
          <w:szCs w:val="20"/>
          <w:lang w:eastAsia="en-US"/>
        </w:rPr>
      </w:pPr>
      <w:r w:rsidRPr="004B3294">
        <w:rPr>
          <w:rFonts w:eastAsia="Calibri" w:cs="Arial"/>
          <w:bCs/>
          <w:sz w:val="20"/>
          <w:szCs w:val="20"/>
          <w:lang w:eastAsia="en-US"/>
        </w:rPr>
        <w:t>10.1</w:t>
      </w:r>
      <w:r w:rsidR="00851014" w:rsidRPr="004B3294">
        <w:rPr>
          <w:rFonts w:eastAsia="Calibri" w:cs="Arial"/>
          <w:bCs/>
          <w:sz w:val="20"/>
          <w:szCs w:val="20"/>
          <w:lang w:eastAsia="en-US"/>
        </w:rPr>
        <w:tab/>
      </w:r>
      <w:r w:rsidR="00A33295" w:rsidRPr="004B3294">
        <w:rPr>
          <w:rFonts w:eastAsia="Calibri" w:cs="Arial"/>
          <w:bCs/>
          <w:sz w:val="20"/>
          <w:szCs w:val="20"/>
          <w:lang w:eastAsia="en-US"/>
        </w:rPr>
        <w:t xml:space="preserve">O </w:t>
      </w:r>
      <w:r w:rsidR="00F40506" w:rsidRPr="004B3294">
        <w:rPr>
          <w:rFonts w:eastAsia="Calibri" w:cs="Arial"/>
          <w:bCs/>
          <w:sz w:val="20"/>
          <w:szCs w:val="20"/>
          <w:lang w:eastAsia="en-US"/>
        </w:rPr>
        <w:t>udzielenie Zamówienia mogą ubiegać się Wykonawcy, którzy:</w:t>
      </w:r>
    </w:p>
    <w:p w14:paraId="31C47528" w14:textId="54B94AF9" w:rsidR="00A33295" w:rsidRPr="004B3294" w:rsidRDefault="005A5FFE" w:rsidP="00851014">
      <w:pPr>
        <w:pStyle w:val="Akapitzlist"/>
        <w:tabs>
          <w:tab w:val="left" w:pos="851"/>
        </w:tabs>
        <w:spacing w:line="276" w:lineRule="auto"/>
        <w:ind w:left="851" w:hanging="567"/>
        <w:contextualSpacing w:val="0"/>
        <w:rPr>
          <w:rFonts w:eastAsia="Calibri" w:cs="Arial"/>
          <w:sz w:val="20"/>
          <w:szCs w:val="20"/>
          <w:lang w:eastAsia="en-US"/>
        </w:rPr>
      </w:pPr>
      <w:r w:rsidRPr="004B3294">
        <w:rPr>
          <w:rFonts w:eastAsia="Calibri" w:cs="Arial"/>
          <w:sz w:val="20"/>
          <w:szCs w:val="20"/>
          <w:lang w:eastAsia="en-US"/>
        </w:rPr>
        <w:lastRenderedPageBreak/>
        <w:t>10.1.1</w:t>
      </w:r>
      <w:r w:rsidR="007F4861" w:rsidRPr="004B3294">
        <w:rPr>
          <w:rFonts w:eastAsia="Calibri" w:cs="Arial"/>
          <w:sz w:val="20"/>
          <w:szCs w:val="20"/>
          <w:lang w:eastAsia="en-US"/>
        </w:rPr>
        <w:t xml:space="preserve"> </w:t>
      </w:r>
      <w:r w:rsidR="007D7C5D" w:rsidRPr="004B3294">
        <w:rPr>
          <w:rFonts w:eastAsia="Calibri" w:cs="Arial"/>
          <w:sz w:val="20"/>
          <w:szCs w:val="20"/>
          <w:lang w:eastAsia="en-US"/>
        </w:rPr>
        <w:t>posiadają uprawnienia do wykonywania określonej działalności lub czynności, jeżeli przepisy prawa nakładają obowiązek posiadania takich uprawnień;</w:t>
      </w:r>
    </w:p>
    <w:p w14:paraId="58CF4F54" w14:textId="0D7A5AA8" w:rsidR="00A33295" w:rsidRPr="004B3294" w:rsidRDefault="005A5FFE" w:rsidP="00851014">
      <w:pPr>
        <w:pStyle w:val="Akapitzlist"/>
        <w:tabs>
          <w:tab w:val="left" w:pos="851"/>
          <w:tab w:val="left" w:pos="1418"/>
        </w:tabs>
        <w:spacing w:line="276" w:lineRule="auto"/>
        <w:ind w:left="851" w:hanging="567"/>
        <w:contextualSpacing w:val="0"/>
        <w:rPr>
          <w:rFonts w:eastAsia="Calibri" w:cs="Arial"/>
          <w:sz w:val="20"/>
          <w:szCs w:val="20"/>
          <w:lang w:eastAsia="en-US"/>
        </w:rPr>
      </w:pPr>
      <w:r w:rsidRPr="004B3294">
        <w:rPr>
          <w:rFonts w:eastAsia="Calibri" w:cs="Arial"/>
          <w:sz w:val="20"/>
          <w:szCs w:val="20"/>
          <w:lang w:eastAsia="en-US"/>
        </w:rPr>
        <w:t>10.1.2</w:t>
      </w:r>
      <w:r w:rsidR="007F4861" w:rsidRPr="004B3294">
        <w:rPr>
          <w:rFonts w:eastAsia="Calibri" w:cs="Arial"/>
          <w:sz w:val="20"/>
          <w:szCs w:val="20"/>
          <w:lang w:eastAsia="en-US"/>
        </w:rPr>
        <w:t xml:space="preserve"> </w:t>
      </w:r>
      <w:r w:rsidR="007D7C5D" w:rsidRPr="004B3294">
        <w:rPr>
          <w:rFonts w:eastAsia="Calibri" w:cs="Arial"/>
          <w:sz w:val="20"/>
          <w:szCs w:val="20"/>
          <w:lang w:eastAsia="en-US"/>
        </w:rPr>
        <w:t xml:space="preserve">posiadają </w:t>
      </w:r>
      <w:r w:rsidR="00DA25C9" w:rsidRPr="004B3294">
        <w:rPr>
          <w:rFonts w:eastAsia="Calibri" w:cs="Arial"/>
          <w:sz w:val="20"/>
          <w:szCs w:val="20"/>
          <w:lang w:eastAsia="en-US"/>
        </w:rPr>
        <w:t xml:space="preserve">zdolność techniczną lub zawodową tj. </w:t>
      </w:r>
      <w:r w:rsidR="007D7C5D" w:rsidRPr="004B3294">
        <w:rPr>
          <w:rFonts w:eastAsia="Calibri" w:cs="Arial"/>
          <w:sz w:val="20"/>
          <w:szCs w:val="20"/>
          <w:lang w:eastAsia="en-US"/>
        </w:rPr>
        <w:t>niezbędną wiedzę i doświadczenie oraz dysponują potencjałem technicznym i osobami zdolnymi do wykonania zamówienia;</w:t>
      </w:r>
    </w:p>
    <w:p w14:paraId="79A76382" w14:textId="6E714290" w:rsidR="00DB7EAC" w:rsidRPr="004B3294" w:rsidRDefault="007F4861" w:rsidP="00E434E3">
      <w:pPr>
        <w:pStyle w:val="Akapitzlist"/>
        <w:tabs>
          <w:tab w:val="left" w:pos="851"/>
          <w:tab w:val="left" w:pos="1418"/>
        </w:tabs>
        <w:spacing w:line="276" w:lineRule="auto"/>
        <w:ind w:left="851" w:hanging="567"/>
        <w:contextualSpacing w:val="0"/>
        <w:rPr>
          <w:rFonts w:eastAsia="Calibri" w:cs="Arial"/>
          <w:bCs/>
          <w:sz w:val="20"/>
          <w:szCs w:val="20"/>
          <w:lang w:eastAsia="en-US"/>
        </w:rPr>
      </w:pPr>
      <w:r w:rsidRPr="004B3294">
        <w:rPr>
          <w:rFonts w:eastAsia="Calibri" w:cs="Arial"/>
          <w:bCs/>
          <w:sz w:val="20"/>
          <w:szCs w:val="20"/>
          <w:lang w:eastAsia="en-US"/>
        </w:rPr>
        <w:t xml:space="preserve">10.1.3 </w:t>
      </w:r>
      <w:r w:rsidR="007D7C5D" w:rsidRPr="004B3294">
        <w:rPr>
          <w:rFonts w:eastAsia="Calibri" w:cs="Arial"/>
          <w:bCs/>
          <w:sz w:val="20"/>
          <w:szCs w:val="20"/>
          <w:lang w:eastAsia="en-US"/>
        </w:rPr>
        <w:t xml:space="preserve">znajdują się w sytuacji finansowej </w:t>
      </w:r>
      <w:r w:rsidR="00DA25C9" w:rsidRPr="004B3294">
        <w:rPr>
          <w:rFonts w:eastAsia="Calibri" w:cs="Arial"/>
          <w:bCs/>
          <w:sz w:val="20"/>
          <w:szCs w:val="20"/>
          <w:lang w:eastAsia="en-US"/>
        </w:rPr>
        <w:t xml:space="preserve">i ekonomicznej </w:t>
      </w:r>
      <w:r w:rsidR="007D7C5D" w:rsidRPr="004B3294">
        <w:rPr>
          <w:rFonts w:eastAsia="Calibri" w:cs="Arial"/>
          <w:bCs/>
          <w:sz w:val="20"/>
          <w:szCs w:val="20"/>
          <w:lang w:eastAsia="en-US"/>
        </w:rPr>
        <w:t>zapewniającej wykonanie zamówienia</w:t>
      </w:r>
      <w:r w:rsidR="00DA6AB2" w:rsidRPr="004B3294">
        <w:rPr>
          <w:rFonts w:eastAsia="Calibri" w:cs="Arial"/>
          <w:bCs/>
          <w:sz w:val="20"/>
          <w:szCs w:val="20"/>
          <w:lang w:eastAsia="en-US"/>
        </w:rPr>
        <w:t>.</w:t>
      </w:r>
    </w:p>
    <w:p w14:paraId="5BC1B627" w14:textId="57A429C1" w:rsidR="006D2962" w:rsidRPr="004B3294" w:rsidRDefault="00984E89" w:rsidP="00594D76">
      <w:pPr>
        <w:pStyle w:val="Akapitzlist"/>
        <w:tabs>
          <w:tab w:val="left" w:pos="1560"/>
        </w:tabs>
        <w:spacing w:line="276" w:lineRule="auto"/>
        <w:ind w:left="567" w:hanging="567"/>
        <w:rPr>
          <w:rFonts w:eastAsia="Calibri" w:cs="Arial"/>
          <w:b/>
          <w:bCs/>
          <w:iCs/>
          <w:sz w:val="20"/>
          <w:szCs w:val="20"/>
          <w:lang w:eastAsia="en-US"/>
        </w:rPr>
      </w:pPr>
      <w:r w:rsidRPr="004B3294">
        <w:rPr>
          <w:rFonts w:eastAsia="Calibri" w:cs="Arial"/>
          <w:b/>
          <w:bCs/>
          <w:iCs/>
          <w:sz w:val="20"/>
          <w:szCs w:val="20"/>
          <w:lang w:eastAsia="en-US"/>
        </w:rPr>
        <w:t>10.2</w:t>
      </w:r>
      <w:r w:rsidR="00E434E3" w:rsidRPr="004B3294">
        <w:rPr>
          <w:rFonts w:eastAsia="Calibri" w:cs="Arial"/>
          <w:b/>
          <w:bCs/>
          <w:iCs/>
          <w:sz w:val="20"/>
          <w:szCs w:val="20"/>
          <w:lang w:eastAsia="en-US"/>
        </w:rPr>
        <w:tab/>
      </w:r>
      <w:r w:rsidR="006D2962" w:rsidRPr="004B3294">
        <w:rPr>
          <w:rFonts w:eastAsia="Calibri" w:cs="Arial"/>
          <w:b/>
          <w:bCs/>
          <w:iCs/>
          <w:sz w:val="20"/>
          <w:szCs w:val="20"/>
          <w:lang w:eastAsia="en-US"/>
        </w:rPr>
        <w:t>Warunki sz</w:t>
      </w:r>
      <w:r w:rsidR="005E7820" w:rsidRPr="004B3294">
        <w:rPr>
          <w:rFonts w:eastAsia="Calibri" w:cs="Arial"/>
          <w:b/>
          <w:bCs/>
          <w:iCs/>
          <w:sz w:val="20"/>
          <w:szCs w:val="20"/>
          <w:lang w:eastAsia="en-US"/>
        </w:rPr>
        <w:t>czególne udziału w postępowaniu.</w:t>
      </w:r>
    </w:p>
    <w:p w14:paraId="4F39EC07" w14:textId="1231C46D" w:rsidR="005E7820" w:rsidRPr="004B3294" w:rsidRDefault="005E7820" w:rsidP="00594D76">
      <w:pPr>
        <w:pStyle w:val="Akapitzlist"/>
        <w:tabs>
          <w:tab w:val="left" w:pos="1560"/>
        </w:tabs>
        <w:spacing w:line="276" w:lineRule="auto"/>
        <w:ind w:left="567" w:hanging="567"/>
        <w:rPr>
          <w:rFonts w:eastAsia="Calibri" w:cs="Arial"/>
          <w:b/>
          <w:bCs/>
          <w:iCs/>
          <w:sz w:val="20"/>
          <w:szCs w:val="20"/>
          <w:lang w:eastAsia="en-US"/>
        </w:rPr>
      </w:pPr>
      <w:r w:rsidRPr="004B3294">
        <w:rPr>
          <w:rFonts w:eastAsia="Calibri" w:cs="Arial"/>
          <w:bCs/>
          <w:iCs/>
          <w:sz w:val="20"/>
          <w:szCs w:val="20"/>
          <w:lang w:eastAsia="en-US"/>
        </w:rPr>
        <w:t>Za spełniających warunki udziału w postępowaniu Zamawiający uzna Wykonawców, którzy wykażą, że:</w:t>
      </w:r>
    </w:p>
    <w:p w14:paraId="637B98A7" w14:textId="7C5F12F0" w:rsidR="006D2962" w:rsidRPr="004B3294" w:rsidRDefault="006D2962" w:rsidP="290196FC">
      <w:pPr>
        <w:spacing w:line="260" w:lineRule="exact"/>
        <w:ind w:left="1276" w:hanging="709"/>
        <w:rPr>
          <w:rFonts w:cs="Arial"/>
          <w:sz w:val="20"/>
          <w:szCs w:val="20"/>
        </w:rPr>
      </w:pPr>
      <w:r w:rsidRPr="290196FC">
        <w:rPr>
          <w:rFonts w:eastAsia="Calibri" w:cs="Arial"/>
          <w:sz w:val="20"/>
          <w:szCs w:val="20"/>
          <w:lang w:eastAsia="en-US"/>
        </w:rPr>
        <w:t>10.2.1</w:t>
      </w:r>
      <w:r w:rsidRPr="004B3294">
        <w:rPr>
          <w:rFonts w:eastAsia="Calibri" w:cs="Arial"/>
          <w:bCs/>
          <w:iCs/>
          <w:sz w:val="20"/>
          <w:szCs w:val="20"/>
          <w:lang w:eastAsia="en-US"/>
        </w:rPr>
        <w:tab/>
      </w:r>
      <w:r w:rsidR="005A7AEB" w:rsidRPr="290196FC">
        <w:rPr>
          <w:rFonts w:eastAsia="Calibri" w:cs="Arial"/>
          <w:sz w:val="20"/>
          <w:szCs w:val="20"/>
          <w:lang w:eastAsia="en-US"/>
        </w:rPr>
        <w:t>wykonali w okresie ostatnich 3 lat przed dniem składania ofert, a jeżeli okres prowadzenia działalności jest krótszy w tym okresie co najmniej jedn</w:t>
      </w:r>
      <w:r w:rsidR="00130C49" w:rsidRPr="290196FC">
        <w:rPr>
          <w:rFonts w:eastAsia="Calibri" w:cs="Arial"/>
          <w:sz w:val="20"/>
          <w:szCs w:val="20"/>
          <w:lang w:eastAsia="en-US"/>
        </w:rPr>
        <w:t>ą</w:t>
      </w:r>
      <w:r w:rsidR="005A7AEB" w:rsidRPr="290196FC">
        <w:rPr>
          <w:rFonts w:eastAsia="Calibri" w:cs="Arial"/>
          <w:sz w:val="20"/>
          <w:szCs w:val="20"/>
          <w:lang w:eastAsia="en-US"/>
        </w:rPr>
        <w:t xml:space="preserve"> </w:t>
      </w:r>
      <w:r w:rsidR="00130C49" w:rsidRPr="290196FC">
        <w:rPr>
          <w:rFonts w:eastAsia="Calibri" w:cs="Arial"/>
          <w:sz w:val="20"/>
          <w:szCs w:val="20"/>
          <w:lang w:eastAsia="en-US"/>
        </w:rPr>
        <w:t>usługę</w:t>
      </w:r>
      <w:r w:rsidR="005A7AEB" w:rsidRPr="290196FC">
        <w:rPr>
          <w:rFonts w:eastAsia="Calibri" w:cs="Arial"/>
          <w:sz w:val="20"/>
          <w:szCs w:val="20"/>
          <w:lang w:eastAsia="en-US"/>
        </w:rPr>
        <w:t xml:space="preserve"> polegając</w:t>
      </w:r>
      <w:r w:rsidR="00130C49" w:rsidRPr="290196FC">
        <w:rPr>
          <w:rFonts w:eastAsia="Calibri" w:cs="Arial"/>
          <w:sz w:val="20"/>
          <w:szCs w:val="20"/>
          <w:lang w:eastAsia="en-US"/>
        </w:rPr>
        <w:t>ą</w:t>
      </w:r>
      <w:r w:rsidR="005A7AEB" w:rsidRPr="290196FC">
        <w:rPr>
          <w:rFonts w:eastAsia="Calibri" w:cs="Arial"/>
          <w:sz w:val="20"/>
          <w:szCs w:val="20"/>
          <w:lang w:eastAsia="en-US"/>
        </w:rPr>
        <w:t xml:space="preserve"> na remoncie/modernizacji/przeglądzie urządzeń tłoczni gazu lub agregatów prądotwórczych napędzanych silnikiem spalinowym zasilanym gazem ziemnym, o mocy powyżej 70 KW, </w:t>
      </w:r>
    </w:p>
    <w:p w14:paraId="0E785257" w14:textId="27557790" w:rsidR="006D2962" w:rsidRPr="00E65A68" w:rsidRDefault="006D2962" w:rsidP="00FA60B3">
      <w:pPr>
        <w:spacing w:line="260" w:lineRule="exact"/>
        <w:ind w:left="1276" w:hanging="709"/>
        <w:rPr>
          <w:rFonts w:eastAsia="Calibri" w:cs="Arial"/>
          <w:b/>
          <w:bCs/>
          <w:iCs/>
          <w:sz w:val="20"/>
          <w:szCs w:val="20"/>
          <w:lang w:eastAsia="en-US"/>
        </w:rPr>
      </w:pPr>
      <w:r w:rsidRPr="7867F69E">
        <w:rPr>
          <w:rFonts w:cs="Arial"/>
          <w:sz w:val="20"/>
          <w:szCs w:val="20"/>
        </w:rPr>
        <w:t>10.2.2</w:t>
      </w:r>
      <w:r w:rsidRPr="004B3294">
        <w:rPr>
          <w:rFonts w:cs="Arial"/>
          <w:iCs/>
          <w:sz w:val="20"/>
          <w:szCs w:val="20"/>
        </w:rPr>
        <w:tab/>
      </w:r>
      <w:r w:rsidR="005A7AEB" w:rsidRPr="7867F69E">
        <w:rPr>
          <w:rFonts w:cs="Arial"/>
          <w:sz w:val="20"/>
          <w:szCs w:val="20"/>
        </w:rPr>
        <w:t>posiadanie</w:t>
      </w:r>
      <w:r w:rsidR="00D51D99">
        <w:rPr>
          <w:rFonts w:cs="Arial"/>
          <w:sz w:val="20"/>
          <w:szCs w:val="20"/>
        </w:rPr>
        <w:t xml:space="preserve"> w czasie trwania umowy</w:t>
      </w:r>
      <w:r w:rsidR="005A7AEB" w:rsidRPr="7867F69E">
        <w:rPr>
          <w:rFonts w:cs="Arial"/>
          <w:sz w:val="20"/>
          <w:szCs w:val="20"/>
        </w:rPr>
        <w:t xml:space="preserve"> przez pracowników świadectw kwalifikacyjnych uprawniających do zajmowania się eksploatacją urządzeń, instalacji i sieci na stanowisku dozoru i eksploatacji - grupa 2 pkt.2</w:t>
      </w:r>
      <w:r w:rsidRPr="004B3294">
        <w:rPr>
          <w:rFonts w:cs="Arial"/>
          <w:sz w:val="20"/>
          <w:szCs w:val="20"/>
        </w:rPr>
        <w:t>.</w:t>
      </w:r>
    </w:p>
    <w:p w14:paraId="1ECED734" w14:textId="1AE0C29F" w:rsidR="004E49D6" w:rsidRPr="004B3294" w:rsidRDefault="006D2962" w:rsidP="00594D76">
      <w:pPr>
        <w:pStyle w:val="Akapitzlist"/>
        <w:tabs>
          <w:tab w:val="left" w:pos="1560"/>
        </w:tabs>
        <w:spacing w:line="276" w:lineRule="auto"/>
        <w:ind w:left="567" w:hanging="567"/>
        <w:rPr>
          <w:rFonts w:eastAsia="Calibri" w:cs="Arial"/>
          <w:bCs/>
          <w:iCs/>
          <w:sz w:val="20"/>
          <w:szCs w:val="20"/>
          <w:lang w:eastAsia="en-US"/>
        </w:rPr>
      </w:pPr>
      <w:r w:rsidRPr="004B3294">
        <w:rPr>
          <w:rFonts w:eastAsia="Calibri" w:cs="Arial"/>
          <w:bCs/>
          <w:iCs/>
          <w:sz w:val="20"/>
          <w:szCs w:val="20"/>
          <w:lang w:eastAsia="en-US"/>
        </w:rPr>
        <w:t>10.3</w:t>
      </w:r>
      <w:r w:rsidRPr="004B3294">
        <w:rPr>
          <w:rFonts w:eastAsia="Calibri" w:cs="Arial"/>
          <w:bCs/>
          <w:iCs/>
          <w:sz w:val="20"/>
          <w:szCs w:val="20"/>
          <w:lang w:eastAsia="en-US"/>
        </w:rPr>
        <w:tab/>
      </w:r>
      <w:r w:rsidR="00645F06" w:rsidRPr="004B3294">
        <w:rPr>
          <w:rFonts w:eastAsia="Calibri" w:cs="Arial"/>
          <w:bCs/>
          <w:iCs/>
          <w:sz w:val="20"/>
          <w:szCs w:val="20"/>
          <w:lang w:eastAsia="en-US"/>
        </w:rPr>
        <w:t>W przypadku Wykonawców wspólnie ubiegających się o udzielenie zamówienia żaden z Wykonawców nie może podlegać wykluczeniu. Pozostałe warunki muszą być spełnione łącznie przez składających ofertę.</w:t>
      </w:r>
    </w:p>
    <w:p w14:paraId="073B8511" w14:textId="46B045F6" w:rsidR="00825DA8" w:rsidRPr="004B3294" w:rsidRDefault="00162DCA" w:rsidP="00DF5616">
      <w:pPr>
        <w:tabs>
          <w:tab w:val="left" w:pos="567"/>
        </w:tabs>
        <w:spacing w:line="276" w:lineRule="auto"/>
        <w:rPr>
          <w:rFonts w:eastAsia="Calibri" w:cs="Arial"/>
          <w:sz w:val="20"/>
          <w:szCs w:val="20"/>
          <w:lang w:eastAsia="en-US"/>
        </w:rPr>
      </w:pPr>
      <w:bookmarkStart w:id="4" w:name="_Ref416255280"/>
      <w:r w:rsidRPr="004B3294">
        <w:rPr>
          <w:sz w:val="20"/>
          <w:szCs w:val="20"/>
        </w:rPr>
        <w:t>10.</w:t>
      </w:r>
      <w:r w:rsidR="006D2962" w:rsidRPr="004B3294">
        <w:rPr>
          <w:sz w:val="20"/>
          <w:szCs w:val="20"/>
        </w:rPr>
        <w:t>4</w:t>
      </w:r>
      <w:r w:rsidR="00851014" w:rsidRPr="004B3294">
        <w:rPr>
          <w:sz w:val="20"/>
          <w:szCs w:val="20"/>
        </w:rPr>
        <w:tab/>
      </w:r>
      <w:r w:rsidR="00825DA8" w:rsidRPr="004B3294">
        <w:rPr>
          <w:sz w:val="20"/>
          <w:szCs w:val="20"/>
        </w:rPr>
        <w:t>Z postępowania o udzielenie Zamówienia wyklucza się:</w:t>
      </w:r>
      <w:bookmarkEnd w:id="4"/>
    </w:p>
    <w:p w14:paraId="116C905B" w14:textId="1623086D" w:rsidR="00825DA8" w:rsidRPr="004B3294" w:rsidRDefault="006D2962" w:rsidP="003F7A11">
      <w:pPr>
        <w:pStyle w:val="Akapitzlist"/>
        <w:autoSpaceDE w:val="0"/>
        <w:autoSpaceDN w:val="0"/>
        <w:adjustRightInd w:val="0"/>
        <w:spacing w:line="276" w:lineRule="auto"/>
        <w:ind w:left="567" w:hanging="567"/>
        <w:rPr>
          <w:rFonts w:cs="Arial"/>
          <w:sz w:val="20"/>
          <w:szCs w:val="20"/>
        </w:rPr>
      </w:pPr>
      <w:r w:rsidRPr="004B3294">
        <w:rPr>
          <w:rFonts w:cs="Arial"/>
          <w:sz w:val="20"/>
          <w:szCs w:val="20"/>
        </w:rPr>
        <w:t>10.4</w:t>
      </w:r>
      <w:r w:rsidR="00AF7ED5" w:rsidRPr="004B3294">
        <w:rPr>
          <w:rFonts w:cs="Arial"/>
          <w:sz w:val="20"/>
          <w:szCs w:val="20"/>
        </w:rPr>
        <w:t>.1</w:t>
      </w:r>
      <w:r w:rsidR="00162DCA" w:rsidRPr="004B3294">
        <w:rPr>
          <w:rFonts w:cs="Arial"/>
          <w:sz w:val="20"/>
          <w:szCs w:val="20"/>
        </w:rPr>
        <w:t xml:space="preserve"> </w:t>
      </w:r>
      <w:r w:rsidR="00825DA8" w:rsidRPr="004B3294">
        <w:rPr>
          <w:rFonts w:cs="Arial"/>
          <w:sz w:val="20"/>
          <w:szCs w:val="20"/>
        </w:rPr>
        <w:t>Wykonawców, którzy w ciągu ostatnich trzech lat przed wszczęciem postępowania wyrządzili szkodę</w:t>
      </w:r>
      <w:r w:rsidR="002C4D86" w:rsidRPr="004B3294">
        <w:rPr>
          <w:rFonts w:cs="Arial"/>
          <w:sz w:val="20"/>
          <w:szCs w:val="20"/>
        </w:rPr>
        <w:t xml:space="preserve"> </w:t>
      </w:r>
      <w:r w:rsidR="00C77586" w:rsidRPr="004B3294">
        <w:rPr>
          <w:rFonts w:cs="Arial"/>
          <w:sz w:val="20"/>
          <w:szCs w:val="20"/>
        </w:rPr>
        <w:t>Zespołowi Oddziałów Polskie Górnictwo Naftowe i Gazownictwo ORLEN Spółki Akcyjnej</w:t>
      </w:r>
      <w:r w:rsidR="009F1886" w:rsidRPr="004B3294">
        <w:rPr>
          <w:rFonts w:cs="Arial"/>
          <w:sz w:val="20"/>
          <w:szCs w:val="20"/>
        </w:rPr>
        <w:t xml:space="preserve"> </w:t>
      </w:r>
      <w:r w:rsidR="00114479" w:rsidRPr="004B3294">
        <w:rPr>
          <w:rFonts w:cs="Arial"/>
          <w:sz w:val="20"/>
          <w:szCs w:val="20"/>
        </w:rPr>
        <w:t xml:space="preserve">lub </w:t>
      </w:r>
      <w:r w:rsidR="00E62B43" w:rsidRPr="004B3294">
        <w:rPr>
          <w:rFonts w:cs="Arial"/>
          <w:sz w:val="20"/>
          <w:szCs w:val="20"/>
        </w:rPr>
        <w:t>Spółce Zależnej</w:t>
      </w:r>
      <w:r w:rsidR="001414BF" w:rsidRPr="004B3294">
        <w:rPr>
          <w:rFonts w:cs="Arial"/>
          <w:sz w:val="20"/>
          <w:szCs w:val="20"/>
        </w:rPr>
        <w:t xml:space="preserve"> </w:t>
      </w:r>
      <w:r w:rsidR="00825DA8" w:rsidRPr="004B3294">
        <w:rPr>
          <w:rFonts w:cs="Arial"/>
          <w:sz w:val="20"/>
          <w:szCs w:val="20"/>
        </w:rPr>
        <w:t xml:space="preserve">(status podmiotu oceniany według daty wyrządzenia szkody), nie wykonując Zamówienia lub wykonując je nienależycie, a szkoda ta nie została dobrowolnie naprawiona do dnia wszczęcia </w:t>
      </w:r>
      <w:r w:rsidR="00DA25C9" w:rsidRPr="004B3294">
        <w:rPr>
          <w:rFonts w:cs="Arial"/>
          <w:sz w:val="20"/>
          <w:szCs w:val="20"/>
        </w:rPr>
        <w:t>P</w:t>
      </w:r>
      <w:r w:rsidR="00825DA8" w:rsidRPr="004B3294">
        <w:rPr>
          <w:rFonts w:cs="Arial"/>
          <w:sz w:val="20"/>
          <w:szCs w:val="20"/>
        </w:rPr>
        <w:t>ostępowania, chyba że niewykonanie lub nienależyte wykonanie jest następstwem okoliczności, za które Wykonaw</w:t>
      </w:r>
      <w:r w:rsidR="0076284C" w:rsidRPr="004B3294">
        <w:rPr>
          <w:rFonts w:cs="Arial"/>
          <w:sz w:val="20"/>
          <w:szCs w:val="20"/>
        </w:rPr>
        <w:t>ca nie ponosi odpowiedzialności</w:t>
      </w:r>
      <w:r w:rsidR="00482581" w:rsidRPr="004B3294">
        <w:rPr>
          <w:rFonts w:cs="Arial"/>
          <w:sz w:val="20"/>
          <w:szCs w:val="20"/>
        </w:rPr>
        <w:t>,</w:t>
      </w:r>
    </w:p>
    <w:p w14:paraId="0CEAA8DC" w14:textId="6D8BE9B1" w:rsidR="00825DA8" w:rsidRPr="004B3294" w:rsidRDefault="00984E89" w:rsidP="003F7A11">
      <w:pPr>
        <w:pStyle w:val="Akapitzlist"/>
        <w:autoSpaceDE w:val="0"/>
        <w:autoSpaceDN w:val="0"/>
        <w:adjustRightInd w:val="0"/>
        <w:spacing w:line="276" w:lineRule="auto"/>
        <w:ind w:left="567" w:hanging="567"/>
        <w:contextualSpacing w:val="0"/>
        <w:rPr>
          <w:rFonts w:cs="Arial"/>
          <w:sz w:val="20"/>
          <w:szCs w:val="20"/>
        </w:rPr>
      </w:pPr>
      <w:r w:rsidRPr="004B3294">
        <w:rPr>
          <w:rFonts w:cs="Arial"/>
          <w:sz w:val="20"/>
          <w:szCs w:val="20"/>
        </w:rPr>
        <w:t>10.</w:t>
      </w:r>
      <w:r w:rsidR="006D2962" w:rsidRPr="004B3294">
        <w:rPr>
          <w:rFonts w:cs="Arial"/>
          <w:sz w:val="20"/>
          <w:szCs w:val="20"/>
        </w:rPr>
        <w:t>4</w:t>
      </w:r>
      <w:r w:rsidR="00162DCA" w:rsidRPr="004B3294">
        <w:rPr>
          <w:rFonts w:cs="Arial"/>
          <w:sz w:val="20"/>
          <w:szCs w:val="20"/>
        </w:rPr>
        <w:t xml:space="preserve">.2 </w:t>
      </w:r>
      <w:r w:rsidR="00A843F5" w:rsidRPr="004B3294">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rsidRPr="004B3294">
        <w:rPr>
          <w:rFonts w:cs="Arial"/>
          <w:sz w:val="20"/>
          <w:szCs w:val="20"/>
        </w:rPr>
        <w:t>,</w:t>
      </w:r>
    </w:p>
    <w:p w14:paraId="215CC36F" w14:textId="2B9FB570" w:rsidR="00825DA8" w:rsidRPr="004B3294" w:rsidRDefault="00984E89" w:rsidP="003F7A11">
      <w:pPr>
        <w:pStyle w:val="Akapitzlist"/>
        <w:autoSpaceDE w:val="0"/>
        <w:autoSpaceDN w:val="0"/>
        <w:adjustRightInd w:val="0"/>
        <w:spacing w:line="276" w:lineRule="auto"/>
        <w:ind w:left="567" w:hanging="567"/>
        <w:contextualSpacing w:val="0"/>
        <w:rPr>
          <w:rFonts w:cs="Arial"/>
          <w:sz w:val="20"/>
          <w:szCs w:val="20"/>
        </w:rPr>
      </w:pPr>
      <w:r w:rsidRPr="004B3294">
        <w:rPr>
          <w:rFonts w:cs="Arial"/>
          <w:sz w:val="20"/>
          <w:szCs w:val="20"/>
        </w:rPr>
        <w:t>10.</w:t>
      </w:r>
      <w:r w:rsidR="006D2962" w:rsidRPr="004B3294">
        <w:rPr>
          <w:rFonts w:cs="Arial"/>
          <w:sz w:val="20"/>
          <w:szCs w:val="20"/>
        </w:rPr>
        <w:t>4</w:t>
      </w:r>
      <w:r w:rsidR="00162DCA" w:rsidRPr="004B3294">
        <w:rPr>
          <w:rFonts w:cs="Arial"/>
          <w:sz w:val="20"/>
          <w:szCs w:val="20"/>
        </w:rPr>
        <w:t xml:space="preserve">.3 </w:t>
      </w:r>
      <w:r w:rsidR="00825DA8" w:rsidRPr="004B3294">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p>
    <w:p w14:paraId="7EC2460C" w14:textId="0BD30D4C" w:rsidR="00C07E74" w:rsidRPr="004B3294" w:rsidRDefault="006D2962" w:rsidP="003F7A11">
      <w:pPr>
        <w:autoSpaceDE w:val="0"/>
        <w:autoSpaceDN w:val="0"/>
        <w:adjustRightInd w:val="0"/>
        <w:spacing w:line="276" w:lineRule="auto"/>
        <w:ind w:left="567" w:hanging="567"/>
        <w:rPr>
          <w:rFonts w:cs="Arial"/>
          <w:sz w:val="20"/>
          <w:szCs w:val="20"/>
        </w:rPr>
      </w:pPr>
      <w:bookmarkStart w:id="5" w:name="_Ref423510414"/>
      <w:r w:rsidRPr="004B3294">
        <w:rPr>
          <w:rFonts w:cs="Arial"/>
          <w:sz w:val="20"/>
          <w:szCs w:val="20"/>
        </w:rPr>
        <w:t>10.4</w:t>
      </w:r>
      <w:r w:rsidR="00AF7ED5" w:rsidRPr="004B3294">
        <w:rPr>
          <w:rFonts w:cs="Arial"/>
          <w:sz w:val="20"/>
          <w:szCs w:val="20"/>
        </w:rPr>
        <w:t>.</w:t>
      </w:r>
      <w:r w:rsidR="00162DCA" w:rsidRPr="004B3294">
        <w:rPr>
          <w:rFonts w:cs="Arial"/>
          <w:sz w:val="20"/>
          <w:szCs w:val="20"/>
        </w:rPr>
        <w:t xml:space="preserve">4 </w:t>
      </w:r>
      <w:r w:rsidR="00825DA8" w:rsidRPr="004B3294">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bookmarkEnd w:id="5"/>
    </w:p>
    <w:p w14:paraId="7E063A8F" w14:textId="59433077" w:rsidR="00C07E74" w:rsidRPr="004B3294" w:rsidRDefault="00984E89" w:rsidP="003F7A11">
      <w:pPr>
        <w:pStyle w:val="Akapitzlist"/>
        <w:autoSpaceDE w:val="0"/>
        <w:autoSpaceDN w:val="0"/>
        <w:adjustRightInd w:val="0"/>
        <w:spacing w:line="276" w:lineRule="auto"/>
        <w:ind w:left="567" w:hanging="567"/>
        <w:contextualSpacing w:val="0"/>
        <w:rPr>
          <w:rFonts w:cs="Arial"/>
          <w:sz w:val="20"/>
          <w:szCs w:val="20"/>
        </w:rPr>
      </w:pPr>
      <w:r w:rsidRPr="004B3294">
        <w:rPr>
          <w:rFonts w:cs="Arial"/>
          <w:sz w:val="20"/>
          <w:szCs w:val="20"/>
        </w:rPr>
        <w:t>10.</w:t>
      </w:r>
      <w:r w:rsidR="006D2962" w:rsidRPr="004B3294">
        <w:rPr>
          <w:rFonts w:cs="Arial"/>
          <w:sz w:val="20"/>
          <w:szCs w:val="20"/>
        </w:rPr>
        <w:t>4</w:t>
      </w:r>
      <w:r w:rsidR="00162DCA" w:rsidRPr="004B3294">
        <w:rPr>
          <w:rFonts w:cs="Arial"/>
          <w:sz w:val="20"/>
          <w:szCs w:val="20"/>
        </w:rPr>
        <w:t xml:space="preserve">.5 </w:t>
      </w:r>
      <w:r w:rsidR="00C07E74" w:rsidRPr="004B3294">
        <w:rPr>
          <w:rFonts w:cs="Arial"/>
          <w:sz w:val="20"/>
          <w:szCs w:val="20"/>
        </w:rPr>
        <w:t xml:space="preserve">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w:t>
      </w:r>
      <w:r w:rsidR="00E93973" w:rsidRPr="004B3294">
        <w:rPr>
          <w:rFonts w:cs="Arial"/>
          <w:sz w:val="20"/>
          <w:szCs w:val="20"/>
        </w:rPr>
        <w:br/>
      </w:r>
      <w:r w:rsidR="00C07E74" w:rsidRPr="004B3294">
        <w:rPr>
          <w:rFonts w:cs="Arial"/>
          <w:sz w:val="20"/>
          <w:szCs w:val="20"/>
        </w:rPr>
        <w:t>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p>
    <w:p w14:paraId="5001780F" w14:textId="780D4ECB" w:rsidR="00C07E74" w:rsidRPr="004B3294" w:rsidRDefault="006D2962" w:rsidP="003F7A11">
      <w:pPr>
        <w:pStyle w:val="Akapitzlist"/>
        <w:autoSpaceDE w:val="0"/>
        <w:autoSpaceDN w:val="0"/>
        <w:adjustRightInd w:val="0"/>
        <w:spacing w:line="276" w:lineRule="auto"/>
        <w:ind w:left="567" w:hanging="567"/>
        <w:contextualSpacing w:val="0"/>
        <w:rPr>
          <w:rFonts w:cs="Arial"/>
          <w:sz w:val="20"/>
          <w:szCs w:val="20"/>
        </w:rPr>
      </w:pPr>
      <w:r w:rsidRPr="004B3294">
        <w:rPr>
          <w:rFonts w:cs="Arial"/>
          <w:sz w:val="20"/>
          <w:szCs w:val="20"/>
        </w:rPr>
        <w:t>10.4</w:t>
      </w:r>
      <w:r w:rsidR="00162DCA" w:rsidRPr="004B3294">
        <w:rPr>
          <w:rFonts w:cs="Arial"/>
          <w:sz w:val="20"/>
          <w:szCs w:val="20"/>
        </w:rPr>
        <w:t xml:space="preserve">.6 </w:t>
      </w:r>
      <w:r w:rsidR="00C07E74" w:rsidRPr="004B3294">
        <w:rPr>
          <w:rFonts w:cs="Arial"/>
          <w:sz w:val="20"/>
          <w:szCs w:val="20"/>
        </w:rPr>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rsidRPr="004B3294">
        <w:rPr>
          <w:rFonts w:cs="Arial"/>
          <w:sz w:val="20"/>
          <w:szCs w:val="20"/>
        </w:rPr>
        <w:t>10.</w:t>
      </w:r>
      <w:r w:rsidR="00E93973" w:rsidRPr="004B3294">
        <w:rPr>
          <w:rFonts w:cs="Arial"/>
          <w:sz w:val="20"/>
          <w:szCs w:val="20"/>
        </w:rPr>
        <w:t>4</w:t>
      </w:r>
      <w:r w:rsidR="00EC52A3" w:rsidRPr="004B3294">
        <w:rPr>
          <w:rFonts w:cs="Arial"/>
          <w:sz w:val="20"/>
          <w:szCs w:val="20"/>
        </w:rPr>
        <w:t>.</w:t>
      </w:r>
      <w:r w:rsidR="00C07E74" w:rsidRPr="004B3294">
        <w:rPr>
          <w:rFonts w:cs="Arial"/>
          <w:sz w:val="20"/>
          <w:szCs w:val="20"/>
        </w:rPr>
        <w:t xml:space="preserve">5, jeżeli podmiot zbiorowy nie wdrożył środków naprawczych </w:t>
      </w:r>
      <w:r w:rsidR="00E93973" w:rsidRPr="004B3294">
        <w:rPr>
          <w:rFonts w:cs="Arial"/>
          <w:sz w:val="20"/>
          <w:szCs w:val="20"/>
        </w:rPr>
        <w:br/>
      </w:r>
      <w:r w:rsidR="00C07E74" w:rsidRPr="004B3294">
        <w:rPr>
          <w:rFonts w:cs="Arial"/>
          <w:sz w:val="20"/>
          <w:szCs w:val="20"/>
        </w:rPr>
        <w:t>i prewencyjnych (</w:t>
      </w:r>
      <w:proofErr w:type="spellStart"/>
      <w:r w:rsidR="00C07E74" w:rsidRPr="004B3294">
        <w:rPr>
          <w:rFonts w:cs="Arial"/>
          <w:sz w:val="20"/>
          <w:szCs w:val="20"/>
        </w:rPr>
        <w:t>self-cleaning</w:t>
      </w:r>
      <w:proofErr w:type="spellEnd"/>
      <w:r w:rsidR="00C07E74" w:rsidRPr="004B3294">
        <w:rPr>
          <w:rFonts w:cs="Arial"/>
          <w:sz w:val="20"/>
          <w:szCs w:val="20"/>
        </w:rPr>
        <w:t>),</w:t>
      </w:r>
    </w:p>
    <w:p w14:paraId="6367B7E1" w14:textId="201D979D" w:rsidR="00C07E74" w:rsidRPr="004B3294" w:rsidRDefault="006D2962" w:rsidP="003F7A11">
      <w:pPr>
        <w:pStyle w:val="Akapitzlist"/>
        <w:autoSpaceDE w:val="0"/>
        <w:autoSpaceDN w:val="0"/>
        <w:adjustRightInd w:val="0"/>
        <w:spacing w:line="276" w:lineRule="auto"/>
        <w:ind w:left="567" w:hanging="567"/>
        <w:contextualSpacing w:val="0"/>
        <w:rPr>
          <w:rFonts w:cs="Arial"/>
          <w:sz w:val="20"/>
          <w:szCs w:val="20"/>
        </w:rPr>
      </w:pPr>
      <w:r w:rsidRPr="004B3294">
        <w:rPr>
          <w:rFonts w:cs="Arial"/>
          <w:sz w:val="20"/>
          <w:szCs w:val="20"/>
        </w:rPr>
        <w:t>10.4</w:t>
      </w:r>
      <w:r w:rsidR="00162DCA" w:rsidRPr="004B3294">
        <w:rPr>
          <w:rFonts w:cs="Arial"/>
          <w:sz w:val="20"/>
          <w:szCs w:val="20"/>
        </w:rPr>
        <w:t xml:space="preserve">.7 </w:t>
      </w:r>
      <w:r w:rsidR="00C07E74" w:rsidRPr="004B3294">
        <w:rPr>
          <w:rFonts w:cs="Arial"/>
          <w:sz w:val="20"/>
          <w:szCs w:val="20"/>
        </w:rPr>
        <w:t xml:space="preserve">Wykonawców, będących adresatami lub zarządzanych przez adresatów lub powiązanych </w:t>
      </w:r>
      <w:r w:rsidR="00E93973" w:rsidRPr="004B3294">
        <w:rPr>
          <w:rFonts w:cs="Arial"/>
          <w:sz w:val="20"/>
          <w:szCs w:val="20"/>
        </w:rPr>
        <w:br/>
      </w:r>
      <w:r w:rsidR="00C07E74" w:rsidRPr="004B3294">
        <w:rPr>
          <w:rFonts w:cs="Arial"/>
          <w:sz w:val="20"/>
          <w:szCs w:val="20"/>
        </w:rPr>
        <w:t xml:space="preserve">z adresatami sankcji Stanów Zjednoczonych Ameryki Północnej, Unii Europejskiej, Zjednoczonego Królestwa Wielkiej Brytanii i Irlandii Północnej, Narodów Zjednoczonych lub </w:t>
      </w:r>
      <w:r w:rsidR="00C07E74" w:rsidRPr="004B3294">
        <w:rPr>
          <w:rFonts w:cs="Arial"/>
          <w:sz w:val="20"/>
          <w:szCs w:val="20"/>
        </w:rPr>
        <w:lastRenderedPageBreak/>
        <w:t xml:space="preserve">Królestwa Norwegii, chyba że ustali się, iż zawarcie umowy z danym Wykonawcą nie będzie mieć negatywnego wpływu na interesy </w:t>
      </w:r>
      <w:r w:rsidR="00CD0535" w:rsidRPr="004B3294">
        <w:rPr>
          <w:rFonts w:cs="Arial"/>
          <w:sz w:val="20"/>
          <w:szCs w:val="20"/>
        </w:rPr>
        <w:t>Grupy</w:t>
      </w:r>
      <w:r w:rsidR="00C07E74" w:rsidRPr="004B3294">
        <w:rPr>
          <w:rFonts w:cs="Arial"/>
          <w:sz w:val="20"/>
          <w:szCs w:val="20"/>
        </w:rPr>
        <w:t>,</w:t>
      </w:r>
    </w:p>
    <w:p w14:paraId="1D062A2D" w14:textId="5E9ADDF6" w:rsidR="00C07E74" w:rsidRPr="004B3294" w:rsidRDefault="006D2962" w:rsidP="003F7A11">
      <w:pPr>
        <w:pStyle w:val="Akapitzlist"/>
        <w:autoSpaceDE w:val="0"/>
        <w:autoSpaceDN w:val="0"/>
        <w:adjustRightInd w:val="0"/>
        <w:spacing w:line="276" w:lineRule="auto"/>
        <w:ind w:left="567" w:hanging="567"/>
        <w:contextualSpacing w:val="0"/>
        <w:rPr>
          <w:rFonts w:cs="Arial"/>
          <w:sz w:val="20"/>
          <w:szCs w:val="20"/>
        </w:rPr>
      </w:pPr>
      <w:r w:rsidRPr="004B3294">
        <w:rPr>
          <w:rFonts w:cs="Arial"/>
          <w:sz w:val="20"/>
          <w:szCs w:val="20"/>
        </w:rPr>
        <w:t>10.4</w:t>
      </w:r>
      <w:r w:rsidR="00162DCA" w:rsidRPr="004B3294">
        <w:rPr>
          <w:rFonts w:cs="Arial"/>
          <w:sz w:val="20"/>
          <w:szCs w:val="20"/>
        </w:rPr>
        <w:t xml:space="preserve">.8 </w:t>
      </w:r>
      <w:r w:rsidR="00C07E74" w:rsidRPr="004B3294">
        <w:rPr>
          <w:rFonts w:cs="Arial"/>
          <w:sz w:val="20"/>
          <w:szCs w:val="20"/>
        </w:rPr>
        <w:t>Wykonawców, o których osoby biorące udział w prowadzonym Postępowaniu mają wiedzę, że:</w:t>
      </w:r>
    </w:p>
    <w:p w14:paraId="108CC85B" w14:textId="4EA630A2" w:rsidR="00C07E74" w:rsidRPr="004B3294" w:rsidRDefault="00C07E74" w:rsidP="003F7A11">
      <w:pPr>
        <w:pStyle w:val="Akapitzlist"/>
        <w:autoSpaceDE w:val="0"/>
        <w:autoSpaceDN w:val="0"/>
        <w:adjustRightInd w:val="0"/>
        <w:spacing w:line="276" w:lineRule="auto"/>
        <w:ind w:left="1134" w:hanging="567"/>
        <w:rPr>
          <w:rFonts w:cs="Arial"/>
          <w:sz w:val="20"/>
          <w:szCs w:val="20"/>
        </w:rPr>
      </w:pPr>
      <w:r w:rsidRPr="004B3294">
        <w:rPr>
          <w:rFonts w:cs="Arial"/>
          <w:sz w:val="20"/>
          <w:szCs w:val="20"/>
        </w:rPr>
        <w:t>-</w:t>
      </w:r>
      <w:r w:rsidR="0057757E" w:rsidRPr="004B3294">
        <w:rPr>
          <w:rFonts w:cs="Arial"/>
          <w:sz w:val="20"/>
          <w:szCs w:val="20"/>
        </w:rPr>
        <w:tab/>
      </w:r>
      <w:r w:rsidRPr="004B3294">
        <w:rPr>
          <w:rFonts w:cs="Arial"/>
          <w:sz w:val="20"/>
          <w:szCs w:val="20"/>
        </w:rPr>
        <w:t xml:space="preserve">są pracownikami lub osobami najbliższymi pracowników </w:t>
      </w:r>
      <w:r w:rsidR="00C77586" w:rsidRPr="004B3294">
        <w:rPr>
          <w:rFonts w:cs="Arial"/>
          <w:sz w:val="20"/>
          <w:szCs w:val="20"/>
        </w:rPr>
        <w:t>Zespołu Oddziałów Polskie Górnictwo Naftowe i Gazownictwo ORLEN Spółki Akcyjnej</w:t>
      </w:r>
      <w:r w:rsidR="00C77586" w:rsidRPr="004B3294" w:rsidDel="00A0466B">
        <w:rPr>
          <w:rFonts w:cs="Arial"/>
          <w:sz w:val="20"/>
          <w:szCs w:val="20"/>
        </w:rPr>
        <w:t xml:space="preserve"> </w:t>
      </w:r>
      <w:r w:rsidR="00CD0535" w:rsidRPr="004B3294">
        <w:rPr>
          <w:rFonts w:cs="Arial"/>
          <w:sz w:val="20"/>
          <w:szCs w:val="20"/>
        </w:rPr>
        <w:t>lub Spółki Zależnej</w:t>
      </w:r>
      <w:r w:rsidRPr="004B3294">
        <w:rPr>
          <w:rFonts w:cs="Arial"/>
          <w:sz w:val="20"/>
          <w:szCs w:val="20"/>
        </w:rPr>
        <w:t>, lub</w:t>
      </w:r>
    </w:p>
    <w:p w14:paraId="03EF13E5" w14:textId="594EC0FD" w:rsidR="00C07E74" w:rsidRPr="004B3294" w:rsidRDefault="00C07E74" w:rsidP="003F7A11">
      <w:pPr>
        <w:pStyle w:val="Akapitzlist"/>
        <w:autoSpaceDE w:val="0"/>
        <w:autoSpaceDN w:val="0"/>
        <w:adjustRightInd w:val="0"/>
        <w:spacing w:line="276" w:lineRule="auto"/>
        <w:ind w:left="1134" w:hanging="567"/>
        <w:contextualSpacing w:val="0"/>
        <w:rPr>
          <w:rFonts w:cs="Arial"/>
          <w:sz w:val="20"/>
          <w:szCs w:val="20"/>
        </w:rPr>
      </w:pPr>
      <w:r w:rsidRPr="004B3294">
        <w:rPr>
          <w:rFonts w:cs="Arial"/>
          <w:sz w:val="20"/>
          <w:szCs w:val="20"/>
        </w:rPr>
        <w:t>-</w:t>
      </w:r>
      <w:r w:rsidR="0057757E" w:rsidRPr="004B3294">
        <w:rPr>
          <w:rFonts w:cs="Arial"/>
          <w:sz w:val="20"/>
          <w:szCs w:val="20"/>
        </w:rPr>
        <w:tab/>
      </w:r>
      <w:r w:rsidRPr="004B3294">
        <w:rPr>
          <w:rFonts w:cs="Arial"/>
          <w:sz w:val="20"/>
          <w:szCs w:val="20"/>
        </w:rPr>
        <w:t xml:space="preserve">są podmiotami, w których pracownicy lub osoby najbliższe </w:t>
      </w:r>
      <w:r w:rsidR="00C77586" w:rsidRPr="004B3294">
        <w:rPr>
          <w:rFonts w:cs="Arial"/>
          <w:sz w:val="20"/>
          <w:szCs w:val="20"/>
        </w:rPr>
        <w:t>Zespołu Oddziałów Polskie Górnictwo Naftowe i Gazownictwo ORLEN Spółki Akcyjnej</w:t>
      </w:r>
      <w:r w:rsidR="00C77586" w:rsidRPr="004B3294" w:rsidDel="00A0466B">
        <w:rPr>
          <w:rFonts w:cs="Arial"/>
          <w:sz w:val="20"/>
          <w:szCs w:val="20"/>
        </w:rPr>
        <w:t xml:space="preserve"> </w:t>
      </w:r>
      <w:r w:rsidR="00CD0535" w:rsidRPr="004B3294">
        <w:rPr>
          <w:rFonts w:cs="Arial"/>
          <w:sz w:val="20"/>
          <w:szCs w:val="20"/>
        </w:rPr>
        <w:t>lub Spółki Zależnej</w:t>
      </w:r>
      <w:r w:rsidRPr="004B3294">
        <w:rPr>
          <w:rFonts w:cs="Arial"/>
          <w:sz w:val="20"/>
          <w:szCs w:val="20"/>
        </w:rPr>
        <w:t xml:space="preserve"> są właścicielami, udziałowcami lub członkami organów zarządzających, lub</w:t>
      </w:r>
    </w:p>
    <w:p w14:paraId="3E9B0ED8" w14:textId="119C7008" w:rsidR="005E00F1" w:rsidRPr="004B3294" w:rsidRDefault="00C07E74" w:rsidP="003F7A11">
      <w:pPr>
        <w:pStyle w:val="Akapitzlist"/>
        <w:autoSpaceDE w:val="0"/>
        <w:autoSpaceDN w:val="0"/>
        <w:adjustRightInd w:val="0"/>
        <w:spacing w:line="276" w:lineRule="auto"/>
        <w:ind w:left="1134" w:hanging="567"/>
        <w:contextualSpacing w:val="0"/>
        <w:rPr>
          <w:rFonts w:cs="Arial"/>
          <w:sz w:val="20"/>
          <w:szCs w:val="20"/>
        </w:rPr>
      </w:pPr>
      <w:r w:rsidRPr="004B3294">
        <w:rPr>
          <w:rFonts w:cs="Arial"/>
          <w:sz w:val="20"/>
          <w:szCs w:val="20"/>
        </w:rPr>
        <w:t>-</w:t>
      </w:r>
      <w:r w:rsidR="0057757E" w:rsidRPr="004B3294">
        <w:rPr>
          <w:rFonts w:cs="Arial"/>
          <w:sz w:val="20"/>
          <w:szCs w:val="20"/>
        </w:rPr>
        <w:tab/>
      </w:r>
      <w:r w:rsidRPr="004B3294">
        <w:rPr>
          <w:rFonts w:cs="Arial"/>
          <w:sz w:val="20"/>
          <w:szCs w:val="20"/>
        </w:rPr>
        <w:t xml:space="preserve">są podmiotami, na rzecz których pracownicy lub osoby najbliższe pracowników </w:t>
      </w:r>
      <w:r w:rsidR="00C77586" w:rsidRPr="004B3294">
        <w:rPr>
          <w:rFonts w:cs="Arial"/>
          <w:sz w:val="20"/>
          <w:szCs w:val="20"/>
        </w:rPr>
        <w:t xml:space="preserve">Zespołu Oddziałów Polskie </w:t>
      </w:r>
      <w:r w:rsidR="0085671C" w:rsidRPr="004B3294">
        <w:rPr>
          <w:rFonts w:cs="Arial"/>
          <w:sz w:val="20"/>
          <w:szCs w:val="20"/>
        </w:rPr>
        <w:t>Górnictwo Naftowe i Gazownictwo</w:t>
      </w:r>
      <w:r w:rsidR="00C77586" w:rsidRPr="004B3294">
        <w:rPr>
          <w:rFonts w:cs="Arial"/>
          <w:sz w:val="20"/>
          <w:szCs w:val="20"/>
        </w:rPr>
        <w:t xml:space="preserve"> ORLEN Spółki Akcyjnej</w:t>
      </w:r>
      <w:r w:rsidR="00C77586" w:rsidRPr="004B3294" w:rsidDel="00A0466B">
        <w:rPr>
          <w:rFonts w:cs="Arial"/>
          <w:sz w:val="20"/>
          <w:szCs w:val="20"/>
        </w:rPr>
        <w:t xml:space="preserve"> </w:t>
      </w:r>
      <w:r w:rsidR="00CD0535" w:rsidRPr="004B3294">
        <w:rPr>
          <w:rFonts w:cs="Arial"/>
          <w:sz w:val="20"/>
          <w:szCs w:val="20"/>
        </w:rPr>
        <w:t>lub Spółki Zależnej</w:t>
      </w:r>
      <w:r w:rsidRPr="004B3294">
        <w:rPr>
          <w:rFonts w:cs="Arial"/>
          <w:sz w:val="20"/>
          <w:szCs w:val="20"/>
        </w:rPr>
        <w:t xml:space="preserve"> świadczą pracę na podstawie umowy o pracę lub innego stosunku prawnego,</w:t>
      </w:r>
      <w:r w:rsidR="00085E9D" w:rsidRPr="004B3294">
        <w:rPr>
          <w:rFonts w:cs="Arial"/>
          <w:sz w:val="20"/>
          <w:szCs w:val="20"/>
        </w:rPr>
        <w:t xml:space="preserve"> </w:t>
      </w:r>
    </w:p>
    <w:p w14:paraId="05DADA96" w14:textId="5AF686B7" w:rsidR="00C07E74" w:rsidRPr="004B3294" w:rsidRDefault="00085E9D" w:rsidP="003F7A11">
      <w:pPr>
        <w:pStyle w:val="Akapitzlist"/>
        <w:autoSpaceDE w:val="0"/>
        <w:autoSpaceDN w:val="0"/>
        <w:adjustRightInd w:val="0"/>
        <w:spacing w:line="276" w:lineRule="auto"/>
        <w:ind w:left="1134" w:hanging="141"/>
        <w:contextualSpacing w:val="0"/>
        <w:rPr>
          <w:rFonts w:cs="Arial"/>
          <w:sz w:val="20"/>
          <w:szCs w:val="20"/>
        </w:rPr>
      </w:pPr>
      <w:r w:rsidRPr="004B3294">
        <w:rPr>
          <w:rFonts w:cs="Arial"/>
          <w:sz w:val="20"/>
          <w:szCs w:val="20"/>
        </w:rPr>
        <w:t>jeśli fakt ten budzi uzasadnione wątpliwości co</w:t>
      </w:r>
      <w:r w:rsidR="00BA21AC" w:rsidRPr="004B3294">
        <w:rPr>
          <w:rFonts w:cs="Arial"/>
          <w:sz w:val="20"/>
          <w:szCs w:val="20"/>
        </w:rPr>
        <w:t xml:space="preserve"> do bezstronności Postępowania.</w:t>
      </w:r>
    </w:p>
    <w:p w14:paraId="4D8AFFB5" w14:textId="5CD4DBFF" w:rsidR="00C07E74" w:rsidRPr="004B3294" w:rsidRDefault="006D2962" w:rsidP="003F7A11">
      <w:pPr>
        <w:pStyle w:val="Akapitzlist"/>
        <w:autoSpaceDE w:val="0"/>
        <w:autoSpaceDN w:val="0"/>
        <w:adjustRightInd w:val="0"/>
        <w:spacing w:line="276" w:lineRule="auto"/>
        <w:ind w:left="709" w:hanging="709"/>
        <w:contextualSpacing w:val="0"/>
        <w:rPr>
          <w:rFonts w:cs="Arial"/>
          <w:sz w:val="20"/>
          <w:szCs w:val="20"/>
        </w:rPr>
      </w:pPr>
      <w:r w:rsidRPr="004B3294">
        <w:rPr>
          <w:rFonts w:cs="Arial"/>
          <w:sz w:val="20"/>
          <w:szCs w:val="20"/>
        </w:rPr>
        <w:t>10.4</w:t>
      </w:r>
      <w:r w:rsidR="00162DCA" w:rsidRPr="004B3294">
        <w:rPr>
          <w:rFonts w:cs="Arial"/>
          <w:sz w:val="20"/>
          <w:szCs w:val="20"/>
        </w:rPr>
        <w:t xml:space="preserve">.9 </w:t>
      </w:r>
      <w:r w:rsidR="00C07E74" w:rsidRPr="004B3294">
        <w:rPr>
          <w:rFonts w:cs="Arial"/>
          <w:sz w:val="20"/>
          <w:szCs w:val="20"/>
        </w:rPr>
        <w:t>Wykonawców, którzy złożyli nieprawdziwe informacje mające wpływ na wynik prowadzonego postępowania.</w:t>
      </w:r>
    </w:p>
    <w:p w14:paraId="7470A7DB" w14:textId="7B56505A" w:rsidR="00597C1B" w:rsidRPr="004B3294" w:rsidRDefault="00AF7ED5" w:rsidP="003F7A11">
      <w:pPr>
        <w:pStyle w:val="Akapitzlist"/>
        <w:autoSpaceDE w:val="0"/>
        <w:autoSpaceDN w:val="0"/>
        <w:adjustRightInd w:val="0"/>
        <w:spacing w:line="276" w:lineRule="auto"/>
        <w:ind w:left="567" w:hanging="567"/>
        <w:contextualSpacing w:val="0"/>
        <w:rPr>
          <w:rFonts w:cs="Arial"/>
          <w:sz w:val="20"/>
          <w:szCs w:val="20"/>
        </w:rPr>
      </w:pPr>
      <w:r w:rsidRPr="004B3294">
        <w:rPr>
          <w:rFonts w:cs="Arial"/>
          <w:sz w:val="20"/>
          <w:szCs w:val="20"/>
        </w:rPr>
        <w:t>1</w:t>
      </w:r>
      <w:r w:rsidR="006D2962" w:rsidRPr="004B3294">
        <w:rPr>
          <w:rFonts w:cs="Arial"/>
          <w:sz w:val="20"/>
          <w:szCs w:val="20"/>
        </w:rPr>
        <w:t>0. 5</w:t>
      </w:r>
      <w:r w:rsidR="00162DCA" w:rsidRPr="004B3294">
        <w:rPr>
          <w:rFonts w:cs="Arial"/>
          <w:sz w:val="20"/>
          <w:szCs w:val="20"/>
        </w:rPr>
        <w:t xml:space="preserve">. </w:t>
      </w:r>
      <w:r w:rsidR="00DA6AB2" w:rsidRPr="004B3294">
        <w:rPr>
          <w:rFonts w:cs="Arial"/>
          <w:sz w:val="20"/>
          <w:szCs w:val="20"/>
        </w:rPr>
        <w:t xml:space="preserve"> </w:t>
      </w:r>
      <w:r w:rsidR="0071587A" w:rsidRPr="004B3294">
        <w:rPr>
          <w:rFonts w:cs="Arial"/>
          <w:sz w:val="20"/>
          <w:szCs w:val="20"/>
        </w:rPr>
        <w:t>Zamawiający wykluczy również z postępowania Wykonawcę:</w:t>
      </w:r>
    </w:p>
    <w:p w14:paraId="1B5EA136" w14:textId="2BF76A30" w:rsidR="0058618F" w:rsidRPr="004B3294" w:rsidRDefault="006D2962" w:rsidP="003F7A11">
      <w:pPr>
        <w:pStyle w:val="Akapitzlist"/>
        <w:spacing w:line="276" w:lineRule="auto"/>
        <w:ind w:left="567" w:hanging="567"/>
        <w:rPr>
          <w:rFonts w:cs="Arial"/>
          <w:sz w:val="20"/>
          <w:szCs w:val="20"/>
        </w:rPr>
      </w:pPr>
      <w:r w:rsidRPr="004B3294">
        <w:rPr>
          <w:rFonts w:cs="Arial"/>
          <w:sz w:val="20"/>
          <w:szCs w:val="20"/>
        </w:rPr>
        <w:t>10.5</w:t>
      </w:r>
      <w:r w:rsidR="00162DCA" w:rsidRPr="004B3294">
        <w:rPr>
          <w:rFonts w:cs="Arial"/>
          <w:sz w:val="20"/>
          <w:szCs w:val="20"/>
        </w:rPr>
        <w:t xml:space="preserve">.1 </w:t>
      </w:r>
      <w:r w:rsidR="0058618F" w:rsidRPr="004B3294">
        <w:rPr>
          <w:rFonts w:cs="Arial"/>
          <w:sz w:val="20"/>
          <w:szCs w:val="20"/>
        </w:rPr>
        <w:t xml:space="preserve">wymienionego w wykazach określonych w rozporządzeniu  Rady (WE) nr 765/2006 z dnia </w:t>
      </w:r>
      <w:r w:rsidR="00437F38" w:rsidRPr="004B3294">
        <w:rPr>
          <w:rFonts w:cs="Arial"/>
          <w:sz w:val="20"/>
          <w:szCs w:val="20"/>
        </w:rPr>
        <w:br/>
      </w:r>
      <w:r w:rsidR="0058618F" w:rsidRPr="004B3294">
        <w:rPr>
          <w:rFonts w:cs="Arial"/>
          <w:sz w:val="20"/>
          <w:szCs w:val="20"/>
        </w:rPr>
        <w:t xml:space="preserve">18 maja 2006 r. dotyczącego środków ograniczających w związku z sytuacją na Białorusi </w:t>
      </w:r>
      <w:r w:rsidR="00F05692" w:rsidRPr="004B3294">
        <w:rPr>
          <w:rFonts w:cs="Arial"/>
          <w:sz w:val="20"/>
          <w:szCs w:val="20"/>
        </w:rPr>
        <w:br/>
      </w:r>
      <w:r w:rsidR="0058618F" w:rsidRPr="004B3294">
        <w:rPr>
          <w:rFonts w:cs="Arial"/>
          <w:sz w:val="20"/>
          <w:szCs w:val="20"/>
        </w:rPr>
        <w:t xml:space="preserve">i udziałem Białorusi w agresji Rosji wobec Ukrainy (Dz. Urz. UE L 134 z 20.05.2006, str. 1, </w:t>
      </w:r>
      <w:r w:rsidR="00F05692" w:rsidRPr="004B3294">
        <w:rPr>
          <w:rFonts w:cs="Arial"/>
          <w:sz w:val="20"/>
          <w:szCs w:val="20"/>
        </w:rPr>
        <w:br/>
      </w:r>
      <w:r w:rsidR="0058618F" w:rsidRPr="004B3294">
        <w:rPr>
          <w:rFonts w:cs="Arial"/>
          <w:sz w:val="20"/>
          <w:szCs w:val="20"/>
        </w:rPr>
        <w:t xml:space="preserve">z </w:t>
      </w:r>
      <w:proofErr w:type="spellStart"/>
      <w:r w:rsidR="0058618F" w:rsidRPr="004B3294">
        <w:rPr>
          <w:rFonts w:cs="Arial"/>
          <w:sz w:val="20"/>
          <w:szCs w:val="20"/>
        </w:rPr>
        <w:t>późn</w:t>
      </w:r>
      <w:proofErr w:type="spellEnd"/>
      <w:r w:rsidR="0058618F" w:rsidRPr="004B3294">
        <w:rPr>
          <w:rFonts w:cs="Arial"/>
          <w:sz w:val="20"/>
          <w:szCs w:val="20"/>
        </w:rPr>
        <w:t xml:space="preserve">.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58618F" w:rsidRPr="004B3294">
        <w:rPr>
          <w:rFonts w:cs="Arial"/>
          <w:sz w:val="20"/>
          <w:szCs w:val="20"/>
        </w:rPr>
        <w:t>późn</w:t>
      </w:r>
      <w:proofErr w:type="spellEnd"/>
      <w:r w:rsidR="0058618F" w:rsidRPr="004B3294">
        <w:rPr>
          <w:rFonts w:cs="Arial"/>
          <w:sz w:val="20"/>
          <w:szCs w:val="20"/>
        </w:rPr>
        <w:t>.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2022 r., poz. 835).</w:t>
      </w:r>
    </w:p>
    <w:p w14:paraId="185B6278" w14:textId="5F33B02D" w:rsidR="0058618F" w:rsidRPr="004B3294" w:rsidRDefault="006D2962" w:rsidP="003F7A11">
      <w:pPr>
        <w:tabs>
          <w:tab w:val="left" w:pos="567"/>
        </w:tabs>
        <w:spacing w:line="276" w:lineRule="auto"/>
        <w:ind w:left="709" w:hanging="709"/>
        <w:rPr>
          <w:rFonts w:cs="Arial"/>
          <w:sz w:val="20"/>
          <w:szCs w:val="20"/>
        </w:rPr>
      </w:pPr>
      <w:r w:rsidRPr="004B3294">
        <w:rPr>
          <w:rFonts w:cs="Arial"/>
          <w:sz w:val="20"/>
          <w:szCs w:val="20"/>
        </w:rPr>
        <w:t>10.5</w:t>
      </w:r>
      <w:r w:rsidR="00162DCA" w:rsidRPr="004B3294">
        <w:rPr>
          <w:rFonts w:cs="Arial"/>
          <w:sz w:val="20"/>
          <w:szCs w:val="20"/>
        </w:rPr>
        <w:t xml:space="preserve">.2 </w:t>
      </w:r>
      <w:r w:rsidR="0058618F" w:rsidRPr="004B3294">
        <w:rPr>
          <w:rFonts w:cs="Arial"/>
          <w:sz w:val="20"/>
          <w:szCs w:val="20"/>
        </w:rPr>
        <w:t xml:space="preserve">którego beneficjentem rzeczywistym w rozumieniu ustawy z dnia 1 marca 2018 r. </w:t>
      </w:r>
      <w:r w:rsidR="00905CA1" w:rsidRPr="004B3294">
        <w:rPr>
          <w:rFonts w:cs="Arial"/>
          <w:sz w:val="20"/>
          <w:szCs w:val="20"/>
        </w:rPr>
        <w:br/>
      </w:r>
      <w:r w:rsidR="0058618F" w:rsidRPr="004B3294">
        <w:rPr>
          <w:rFonts w:cs="Arial"/>
          <w:sz w:val="20"/>
          <w:szCs w:val="20"/>
        </w:rPr>
        <w:t xml:space="preserve">o przeciwdziałaniu praniu pieniędzy oraz finansowaniu terroryzmu (Dz. U. z 2022 r. poz. 593 </w:t>
      </w:r>
      <w:r w:rsidR="00E93973" w:rsidRPr="004B3294">
        <w:rPr>
          <w:rFonts w:cs="Arial"/>
          <w:sz w:val="20"/>
          <w:szCs w:val="20"/>
        </w:rPr>
        <w:br/>
      </w:r>
      <w:r w:rsidR="0058618F" w:rsidRPr="004B3294">
        <w:rPr>
          <w:rFonts w:cs="Arial"/>
          <w:sz w:val="20"/>
          <w:szCs w:val="20"/>
        </w:rPr>
        <w:t xml:space="preserve">i 655) jest osoba wymieniona w wykazach określonych w rozporządzeniu 765/2006 </w:t>
      </w:r>
      <w:r w:rsidR="00E93973" w:rsidRPr="004B3294">
        <w:rPr>
          <w:rFonts w:cs="Arial"/>
          <w:sz w:val="20"/>
          <w:szCs w:val="20"/>
        </w:rPr>
        <w:br/>
      </w:r>
      <w:r w:rsidR="0058618F" w:rsidRPr="004B3294">
        <w:rPr>
          <w:rFonts w:cs="Arial"/>
          <w:sz w:val="20"/>
          <w:szCs w:val="20"/>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r w:rsidR="00E93973" w:rsidRPr="004B3294">
        <w:rPr>
          <w:rFonts w:cs="Arial"/>
          <w:sz w:val="20"/>
          <w:szCs w:val="20"/>
        </w:rPr>
        <w:br/>
      </w:r>
      <w:r w:rsidR="0058618F" w:rsidRPr="004B3294">
        <w:rPr>
          <w:rFonts w:cs="Arial"/>
          <w:sz w:val="20"/>
          <w:szCs w:val="20"/>
        </w:rPr>
        <w:t>o szczególnych rozwiązaniach w zakresie przeciwdziałania wspieraniu agresji na Ukrainę oraz służących ochronie bezpieczeństwa narodowego.</w:t>
      </w:r>
    </w:p>
    <w:p w14:paraId="04DD64DF" w14:textId="6A909367" w:rsidR="0058618F" w:rsidRPr="004B3294" w:rsidRDefault="006D2962" w:rsidP="003F7A11">
      <w:pPr>
        <w:pStyle w:val="Akapitzlist"/>
        <w:spacing w:line="276" w:lineRule="auto"/>
        <w:ind w:left="567" w:hanging="567"/>
        <w:contextualSpacing w:val="0"/>
        <w:rPr>
          <w:rFonts w:cs="Arial"/>
          <w:sz w:val="20"/>
          <w:szCs w:val="20"/>
        </w:rPr>
      </w:pPr>
      <w:r w:rsidRPr="004B3294">
        <w:rPr>
          <w:rFonts w:cs="Arial"/>
          <w:sz w:val="20"/>
          <w:szCs w:val="20"/>
        </w:rPr>
        <w:t>10.5</w:t>
      </w:r>
      <w:r w:rsidR="00162DCA" w:rsidRPr="004B3294">
        <w:rPr>
          <w:rFonts w:cs="Arial"/>
          <w:sz w:val="20"/>
          <w:szCs w:val="20"/>
        </w:rPr>
        <w:t xml:space="preserve">.3 </w:t>
      </w:r>
      <w:r w:rsidR="0058618F" w:rsidRPr="004B3294">
        <w:rPr>
          <w:rFonts w:cs="Arial"/>
          <w:sz w:val="20"/>
          <w:szCs w:val="20"/>
        </w:rPr>
        <w:t>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C73793B" w14:textId="3ED4254A" w:rsidR="0058618F" w:rsidRPr="004B3294" w:rsidRDefault="006D2962" w:rsidP="003F7A11">
      <w:pPr>
        <w:pStyle w:val="Akapitzlist"/>
        <w:spacing w:line="276" w:lineRule="auto"/>
        <w:ind w:left="567" w:hanging="567"/>
        <w:contextualSpacing w:val="0"/>
        <w:rPr>
          <w:rFonts w:cs="Arial"/>
          <w:sz w:val="20"/>
          <w:szCs w:val="20"/>
        </w:rPr>
      </w:pPr>
      <w:r w:rsidRPr="004B3294">
        <w:rPr>
          <w:rFonts w:cs="Arial"/>
          <w:sz w:val="20"/>
          <w:szCs w:val="20"/>
        </w:rPr>
        <w:t>10.5</w:t>
      </w:r>
      <w:r w:rsidR="00162DCA" w:rsidRPr="004B3294">
        <w:rPr>
          <w:rFonts w:cs="Arial"/>
          <w:sz w:val="20"/>
          <w:szCs w:val="20"/>
        </w:rPr>
        <w:t xml:space="preserve">.4 </w:t>
      </w:r>
      <w:r w:rsidR="0058618F" w:rsidRPr="004B3294">
        <w:rPr>
          <w:rFonts w:cs="Arial"/>
          <w:sz w:val="20"/>
          <w:szCs w:val="20"/>
        </w:rPr>
        <w:t xml:space="preserve">objętego zakazem, o którym mowa w art. 5k Rozporządzenia Rady (UE) 2022/576 z dnia </w:t>
      </w:r>
      <w:r w:rsidR="0013416C" w:rsidRPr="004B3294">
        <w:rPr>
          <w:rFonts w:cs="Arial"/>
          <w:sz w:val="20"/>
          <w:szCs w:val="20"/>
        </w:rPr>
        <w:br/>
      </w:r>
      <w:r w:rsidR="0058618F" w:rsidRPr="004B3294">
        <w:rPr>
          <w:rFonts w:cs="Arial"/>
          <w:sz w:val="20"/>
          <w:szCs w:val="20"/>
        </w:rPr>
        <w:t xml:space="preserve">8 kwietnia 2022 r. w sprawie zmiany rozporządzenia (UE) nr 833/2014 dotyczącego środków ograniczających w związku z działaniami Rosji destabilizującymi sytuację na Ukrainie z dnia </w:t>
      </w:r>
      <w:r w:rsidR="0013416C" w:rsidRPr="004B3294">
        <w:rPr>
          <w:rFonts w:cs="Arial"/>
          <w:sz w:val="20"/>
          <w:szCs w:val="20"/>
        </w:rPr>
        <w:br/>
      </w:r>
      <w:r w:rsidR="0058618F" w:rsidRPr="004B3294">
        <w:rPr>
          <w:rFonts w:cs="Arial"/>
          <w:sz w:val="20"/>
          <w:szCs w:val="20"/>
        </w:rPr>
        <w:t>8 kwietnia 2022 r. (</w:t>
      </w:r>
      <w:proofErr w:type="spellStart"/>
      <w:r w:rsidR="0058618F" w:rsidRPr="004B3294">
        <w:rPr>
          <w:rFonts w:cs="Arial"/>
          <w:sz w:val="20"/>
          <w:szCs w:val="20"/>
        </w:rPr>
        <w:t>Dz.Urz.UE.L</w:t>
      </w:r>
      <w:proofErr w:type="spellEnd"/>
      <w:r w:rsidR="0058618F" w:rsidRPr="004B3294">
        <w:rPr>
          <w:rFonts w:cs="Arial"/>
          <w:sz w:val="20"/>
          <w:szCs w:val="20"/>
        </w:rPr>
        <w:t xml:space="preserve">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1DA38264" w:rsidR="0058618F" w:rsidRPr="004B3294" w:rsidRDefault="00AF6366" w:rsidP="003F7A11">
      <w:pPr>
        <w:pStyle w:val="Akapitzlist"/>
        <w:spacing w:line="276" w:lineRule="auto"/>
        <w:ind w:left="567"/>
        <w:rPr>
          <w:rFonts w:cs="Arial"/>
          <w:sz w:val="20"/>
          <w:szCs w:val="20"/>
        </w:rPr>
      </w:pPr>
      <w:r w:rsidRPr="004B3294">
        <w:rPr>
          <w:rFonts w:cs="Arial"/>
          <w:sz w:val="20"/>
          <w:szCs w:val="20"/>
        </w:rPr>
        <w:t xml:space="preserve">a) </w:t>
      </w:r>
      <w:r w:rsidR="0058618F" w:rsidRPr="004B3294">
        <w:rPr>
          <w:rFonts w:cs="Arial"/>
          <w:sz w:val="20"/>
          <w:szCs w:val="20"/>
        </w:rPr>
        <w:t xml:space="preserve">obywateli rosyjskich lub osób fizycznych lub prawnych, podmiotów lub organów </w:t>
      </w:r>
      <w:r w:rsidR="00905CA1" w:rsidRPr="004B3294">
        <w:rPr>
          <w:rFonts w:cs="Arial"/>
          <w:sz w:val="20"/>
          <w:szCs w:val="20"/>
        </w:rPr>
        <w:br/>
      </w:r>
      <w:r w:rsidR="0058618F" w:rsidRPr="004B3294">
        <w:rPr>
          <w:rFonts w:cs="Arial"/>
          <w:sz w:val="20"/>
          <w:szCs w:val="20"/>
        </w:rPr>
        <w:t>z siedzibą w Rosji;</w:t>
      </w:r>
    </w:p>
    <w:p w14:paraId="2903F42E" w14:textId="4B413517" w:rsidR="0058618F" w:rsidRPr="004B3294" w:rsidRDefault="00AF6366" w:rsidP="003F7A11">
      <w:pPr>
        <w:pStyle w:val="Akapitzlist"/>
        <w:spacing w:line="276" w:lineRule="auto"/>
        <w:ind w:left="567"/>
        <w:rPr>
          <w:rFonts w:cs="Arial"/>
          <w:sz w:val="20"/>
          <w:szCs w:val="20"/>
        </w:rPr>
      </w:pPr>
      <w:r w:rsidRPr="004B3294">
        <w:rPr>
          <w:rFonts w:cs="Arial"/>
          <w:sz w:val="20"/>
          <w:szCs w:val="20"/>
        </w:rPr>
        <w:lastRenderedPageBreak/>
        <w:t xml:space="preserve">b) </w:t>
      </w:r>
      <w:r w:rsidR="0058618F" w:rsidRPr="004B3294">
        <w:rPr>
          <w:rFonts w:cs="Arial"/>
          <w:sz w:val="20"/>
          <w:szCs w:val="20"/>
        </w:rPr>
        <w:t>osób prawnych, podmiotów lub organów, do których prawa własności bezpośrednio lub pośrednio w ponad 50 % należą do podmiotu, o którym mowa w lit. a) niniejszego ustępu; lub</w:t>
      </w:r>
    </w:p>
    <w:p w14:paraId="6105D846" w14:textId="77777777" w:rsidR="002405CB" w:rsidRPr="004B3294" w:rsidRDefault="00AF6366" w:rsidP="002405CB">
      <w:pPr>
        <w:pStyle w:val="Akapitzlist"/>
        <w:spacing w:line="276" w:lineRule="auto"/>
        <w:ind w:left="567"/>
        <w:rPr>
          <w:rFonts w:cs="Arial"/>
          <w:sz w:val="20"/>
          <w:szCs w:val="20"/>
        </w:rPr>
      </w:pPr>
      <w:r w:rsidRPr="004B3294">
        <w:rPr>
          <w:rFonts w:cs="Arial"/>
          <w:sz w:val="20"/>
          <w:szCs w:val="20"/>
        </w:rPr>
        <w:t xml:space="preserve">c) </w:t>
      </w:r>
      <w:r w:rsidR="0058618F" w:rsidRPr="004B3294">
        <w:rPr>
          <w:rFonts w:cs="Arial"/>
          <w:sz w:val="20"/>
          <w:szCs w:val="20"/>
        </w:rPr>
        <w:t>osób fizycznych lub prawnych, podmiotów lub organów działających w imieniu lub pod kierunkiem podmiotu, o którym mowa w lit. a) lub b) niniejszego ust</w:t>
      </w:r>
      <w:r w:rsidR="00E93973" w:rsidRPr="004B3294">
        <w:rPr>
          <w:rFonts w:cs="Arial"/>
          <w:sz w:val="20"/>
          <w:szCs w:val="20"/>
        </w:rPr>
        <w:t>ę</w:t>
      </w:r>
      <w:r w:rsidR="0058618F" w:rsidRPr="004B3294">
        <w:rPr>
          <w:rFonts w:cs="Arial"/>
          <w:sz w:val="20"/>
          <w:szCs w:val="20"/>
        </w:rPr>
        <w:t>pu,</w:t>
      </w:r>
      <w:r w:rsidRPr="004B3294">
        <w:rPr>
          <w:rFonts w:cs="Arial"/>
          <w:sz w:val="20"/>
          <w:szCs w:val="20"/>
        </w:rPr>
        <w:t xml:space="preserve"> </w:t>
      </w:r>
      <w:r w:rsidR="0058618F" w:rsidRPr="004B3294">
        <w:rPr>
          <w:rFonts w:cs="Arial"/>
          <w:sz w:val="20"/>
          <w:szCs w:val="20"/>
        </w:rPr>
        <w:t>w tym podwykonawców, dostawców lub podmiotów, na których zdolności polega się w rozumieniu dyrektyw w sprawie zamówień publicznych, w przypadku gdy przypada na nich ponad 10 % wartości zamówienia;</w:t>
      </w:r>
    </w:p>
    <w:p w14:paraId="33EF1A50" w14:textId="6F01AFCA" w:rsidR="00664DDE" w:rsidRPr="004B3294" w:rsidRDefault="00E93973" w:rsidP="002405CB">
      <w:pPr>
        <w:pStyle w:val="Akapitzlist"/>
        <w:spacing w:line="276" w:lineRule="auto"/>
        <w:ind w:left="567"/>
        <w:rPr>
          <w:rFonts w:cs="Arial"/>
          <w:sz w:val="20"/>
          <w:szCs w:val="20"/>
        </w:rPr>
      </w:pPr>
      <w:r w:rsidRPr="004B3294">
        <w:rPr>
          <w:rFonts w:cs="Arial"/>
          <w:sz w:val="20"/>
          <w:szCs w:val="20"/>
        </w:rPr>
        <w:t xml:space="preserve"> </w:t>
      </w:r>
      <w:r w:rsidR="0058618F" w:rsidRPr="004B3294">
        <w:rPr>
          <w:rFonts w:cs="Arial"/>
          <w:sz w:val="20"/>
          <w:szCs w:val="20"/>
        </w:rPr>
        <w:t>- chyba że zastosowanie ma odstępstwo, o którym mowa w art. 5k ust. 2 ww. rozporządzenia.</w:t>
      </w:r>
    </w:p>
    <w:p w14:paraId="327277BB" w14:textId="0101720D" w:rsidR="008C2353" w:rsidRPr="004B3294" w:rsidRDefault="006D2962" w:rsidP="00851014">
      <w:pPr>
        <w:tabs>
          <w:tab w:val="left" w:pos="567"/>
        </w:tabs>
        <w:autoSpaceDE w:val="0"/>
        <w:autoSpaceDN w:val="0"/>
        <w:adjustRightInd w:val="0"/>
        <w:spacing w:line="276" w:lineRule="auto"/>
        <w:rPr>
          <w:rFonts w:cs="Arial"/>
          <w:sz w:val="20"/>
          <w:szCs w:val="20"/>
        </w:rPr>
      </w:pPr>
      <w:r w:rsidRPr="004B3294">
        <w:rPr>
          <w:rFonts w:cs="Arial"/>
          <w:sz w:val="20"/>
          <w:szCs w:val="20"/>
        </w:rPr>
        <w:t>10.6</w:t>
      </w:r>
      <w:r w:rsidR="00851014" w:rsidRPr="004B3294">
        <w:rPr>
          <w:rFonts w:cs="Arial"/>
          <w:sz w:val="20"/>
          <w:szCs w:val="20"/>
        </w:rPr>
        <w:tab/>
      </w:r>
      <w:r w:rsidR="008C2353" w:rsidRPr="004B3294">
        <w:rPr>
          <w:rFonts w:cs="Arial"/>
          <w:sz w:val="20"/>
          <w:szCs w:val="20"/>
        </w:rPr>
        <w:t xml:space="preserve">Odrzuceniu podlega oferta, </w:t>
      </w:r>
      <w:r w:rsidR="007564C8" w:rsidRPr="004B3294">
        <w:rPr>
          <w:rFonts w:cs="Arial"/>
          <w:sz w:val="20"/>
          <w:szCs w:val="20"/>
        </w:rPr>
        <w:t>jeżeli</w:t>
      </w:r>
      <w:r w:rsidR="008C2353" w:rsidRPr="004B3294">
        <w:rPr>
          <w:rFonts w:cs="Arial"/>
          <w:sz w:val="20"/>
          <w:szCs w:val="20"/>
        </w:rPr>
        <w:t>:</w:t>
      </w:r>
    </w:p>
    <w:p w14:paraId="6C6805CA" w14:textId="19AA3963" w:rsidR="0022385A" w:rsidRPr="004B3294" w:rsidRDefault="006D2962" w:rsidP="00851014">
      <w:pPr>
        <w:autoSpaceDE w:val="0"/>
        <w:autoSpaceDN w:val="0"/>
        <w:adjustRightInd w:val="0"/>
        <w:spacing w:line="276" w:lineRule="auto"/>
        <w:ind w:left="1134" w:hanging="708"/>
        <w:rPr>
          <w:rFonts w:cs="Arial"/>
          <w:sz w:val="20"/>
          <w:szCs w:val="20"/>
        </w:rPr>
      </w:pPr>
      <w:r w:rsidRPr="004B3294">
        <w:rPr>
          <w:rFonts w:cs="Arial"/>
          <w:sz w:val="20"/>
          <w:szCs w:val="20"/>
        </w:rPr>
        <w:t>10.6</w:t>
      </w:r>
      <w:r w:rsidR="00162DCA" w:rsidRPr="004B3294">
        <w:rPr>
          <w:rFonts w:cs="Arial"/>
          <w:sz w:val="20"/>
          <w:szCs w:val="20"/>
        </w:rPr>
        <w:t>.1</w:t>
      </w:r>
      <w:r w:rsidR="00851014" w:rsidRPr="004B3294">
        <w:rPr>
          <w:rFonts w:cs="Arial"/>
          <w:sz w:val="20"/>
          <w:szCs w:val="20"/>
        </w:rPr>
        <w:tab/>
      </w:r>
      <w:r w:rsidR="0022385A" w:rsidRPr="004B3294">
        <w:rPr>
          <w:rFonts w:cs="Arial"/>
          <w:sz w:val="20"/>
          <w:szCs w:val="20"/>
        </w:rPr>
        <w:t>nie spełnia wymagań określonych w SWZ, z zastrzeżeniem § 34 ust. 2 Instrukcji,</w:t>
      </w:r>
    </w:p>
    <w:p w14:paraId="6DB313CF" w14:textId="0B57251A" w:rsidR="0022385A"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162DCA" w:rsidRPr="004B3294">
        <w:rPr>
          <w:rFonts w:cs="Arial"/>
          <w:sz w:val="20"/>
          <w:szCs w:val="20"/>
        </w:rPr>
        <w:t>.2</w:t>
      </w:r>
      <w:r w:rsidR="00851014" w:rsidRPr="004B3294">
        <w:rPr>
          <w:rFonts w:cs="Arial"/>
          <w:sz w:val="20"/>
          <w:szCs w:val="20"/>
        </w:rPr>
        <w:tab/>
      </w:r>
      <w:r w:rsidR="0022385A" w:rsidRPr="004B3294">
        <w:rPr>
          <w:rFonts w:cs="Arial"/>
          <w:sz w:val="20"/>
          <w:szCs w:val="20"/>
        </w:rPr>
        <w:t>zawiera błędy w obliczeniu ceny, z zastrzeżeniem § 34 ust. 2 Instrukcji,</w:t>
      </w:r>
    </w:p>
    <w:p w14:paraId="0A0BEF1A" w14:textId="7623A7EC" w:rsidR="0022385A"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C21C43" w:rsidRPr="004B3294">
        <w:rPr>
          <w:rFonts w:cs="Arial"/>
          <w:sz w:val="20"/>
          <w:szCs w:val="20"/>
        </w:rPr>
        <w:t>.3</w:t>
      </w:r>
      <w:r w:rsidR="00851014" w:rsidRPr="004B3294">
        <w:rPr>
          <w:rFonts w:cs="Arial"/>
          <w:sz w:val="20"/>
          <w:szCs w:val="20"/>
        </w:rPr>
        <w:tab/>
      </w:r>
      <w:r w:rsidR="0022385A" w:rsidRPr="004B3294">
        <w:rPr>
          <w:rFonts w:cs="Arial"/>
          <w:sz w:val="20"/>
          <w:szCs w:val="20"/>
        </w:rPr>
        <w:t xml:space="preserve">zawiera rażąco niską cenę w stosunku do przedmiotu zamówienia, z zastrzeżeniem </w:t>
      </w:r>
      <w:r w:rsidR="00E93973" w:rsidRPr="004B3294">
        <w:rPr>
          <w:rFonts w:cs="Arial"/>
          <w:sz w:val="20"/>
          <w:szCs w:val="20"/>
        </w:rPr>
        <w:br/>
      </w:r>
      <w:r w:rsidR="0022385A" w:rsidRPr="004B3294">
        <w:rPr>
          <w:rFonts w:cs="Arial"/>
          <w:sz w:val="20"/>
          <w:szCs w:val="20"/>
        </w:rPr>
        <w:t>ust. § 3</w:t>
      </w:r>
      <w:r w:rsidR="007564C8" w:rsidRPr="004B3294">
        <w:rPr>
          <w:rFonts w:cs="Arial"/>
          <w:sz w:val="20"/>
          <w:szCs w:val="20"/>
        </w:rPr>
        <w:t>4</w:t>
      </w:r>
      <w:r w:rsidR="0022385A" w:rsidRPr="004B3294">
        <w:rPr>
          <w:rFonts w:cs="Arial"/>
          <w:sz w:val="20"/>
          <w:szCs w:val="20"/>
        </w:rPr>
        <w:t xml:space="preserve"> ust. </w:t>
      </w:r>
      <w:r w:rsidR="007564C8" w:rsidRPr="004B3294">
        <w:rPr>
          <w:rFonts w:cs="Arial"/>
          <w:sz w:val="20"/>
          <w:szCs w:val="20"/>
        </w:rPr>
        <w:t>4</w:t>
      </w:r>
      <w:r w:rsidR="0022385A" w:rsidRPr="004B3294">
        <w:rPr>
          <w:rFonts w:cs="Arial"/>
          <w:sz w:val="20"/>
          <w:szCs w:val="20"/>
        </w:rPr>
        <w:t xml:space="preserve"> Instrukcji,</w:t>
      </w:r>
    </w:p>
    <w:p w14:paraId="06E07883" w14:textId="3BC6A0FF" w:rsidR="0022385A"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C21C43" w:rsidRPr="004B3294">
        <w:rPr>
          <w:rFonts w:cs="Arial"/>
          <w:sz w:val="20"/>
          <w:szCs w:val="20"/>
        </w:rPr>
        <w:t>.4</w:t>
      </w:r>
      <w:r w:rsidR="00851014" w:rsidRPr="004B3294">
        <w:rPr>
          <w:rFonts w:cs="Arial"/>
          <w:sz w:val="20"/>
          <w:szCs w:val="20"/>
        </w:rPr>
        <w:tab/>
      </w:r>
      <w:r w:rsidR="0022385A" w:rsidRPr="004B3294">
        <w:rPr>
          <w:rFonts w:cs="Arial"/>
          <w:sz w:val="20"/>
          <w:szCs w:val="20"/>
        </w:rPr>
        <w:t>Wykonawc</w:t>
      </w:r>
      <w:r w:rsidR="007564C8" w:rsidRPr="004B3294">
        <w:rPr>
          <w:rFonts w:cs="Arial"/>
          <w:sz w:val="20"/>
          <w:szCs w:val="20"/>
        </w:rPr>
        <w:t xml:space="preserve">a </w:t>
      </w:r>
      <w:r w:rsidR="0022385A" w:rsidRPr="004B3294">
        <w:rPr>
          <w:rFonts w:cs="Arial"/>
          <w:sz w:val="20"/>
          <w:szCs w:val="20"/>
        </w:rPr>
        <w:t>nie udzielił wyjaśnień lub jeżeli dokonana ocena wyjaśnień wraz ze złożonymi dowodami potwierdza, że oferta zawiera rażąco niską cenę w stosunku do przedmiotu zamówienia,</w:t>
      </w:r>
    </w:p>
    <w:p w14:paraId="6C7BF8AD" w14:textId="6B672441" w:rsidR="0022385A"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C21C43" w:rsidRPr="004B3294">
        <w:rPr>
          <w:rFonts w:cs="Arial"/>
          <w:sz w:val="20"/>
          <w:szCs w:val="20"/>
        </w:rPr>
        <w:t>.5</w:t>
      </w:r>
      <w:r w:rsidR="00851014" w:rsidRPr="004B3294">
        <w:rPr>
          <w:rFonts w:cs="Arial"/>
          <w:sz w:val="20"/>
          <w:szCs w:val="20"/>
        </w:rPr>
        <w:tab/>
      </w:r>
      <w:r w:rsidR="0022385A" w:rsidRPr="004B3294">
        <w:rPr>
          <w:rFonts w:cs="Arial"/>
          <w:sz w:val="20"/>
          <w:szCs w:val="20"/>
        </w:rPr>
        <w:t xml:space="preserve">Wykonawca w terminie 3 dni kalendarzowych od dnia otrzymania zawiadomienia nie wyraził zgody na poprawienie omyłki polegającej na niezgodności treści oferty z wymaganiami Zamawiającego, o której mowa w § 34 ust. </w:t>
      </w:r>
      <w:r w:rsidR="007564C8" w:rsidRPr="004B3294">
        <w:rPr>
          <w:rFonts w:cs="Arial"/>
          <w:sz w:val="20"/>
          <w:szCs w:val="20"/>
        </w:rPr>
        <w:t>3</w:t>
      </w:r>
      <w:r w:rsidR="0022385A" w:rsidRPr="004B3294">
        <w:rPr>
          <w:rFonts w:cs="Arial"/>
          <w:sz w:val="20"/>
          <w:szCs w:val="20"/>
        </w:rPr>
        <w:t xml:space="preserve"> Instrukcji,</w:t>
      </w:r>
    </w:p>
    <w:p w14:paraId="6B0002CD" w14:textId="029EC981" w:rsidR="0022385A"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C21C43" w:rsidRPr="004B3294">
        <w:rPr>
          <w:rFonts w:cs="Arial"/>
          <w:sz w:val="20"/>
          <w:szCs w:val="20"/>
        </w:rPr>
        <w:t>.6</w:t>
      </w:r>
      <w:r w:rsidR="00851014" w:rsidRPr="004B3294">
        <w:rPr>
          <w:rFonts w:cs="Arial"/>
          <w:sz w:val="20"/>
          <w:szCs w:val="20"/>
        </w:rPr>
        <w:tab/>
      </w:r>
      <w:r w:rsidR="0022385A" w:rsidRPr="004B3294">
        <w:rPr>
          <w:rFonts w:cs="Arial"/>
          <w:sz w:val="20"/>
          <w:szCs w:val="20"/>
        </w:rPr>
        <w:t>jest nieważna na podstawie odrębnych przepisów,</w:t>
      </w:r>
    </w:p>
    <w:p w14:paraId="00242CAB" w14:textId="1262DEEA" w:rsidR="007564C8"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C21C43" w:rsidRPr="004B3294">
        <w:rPr>
          <w:rFonts w:cs="Arial"/>
          <w:sz w:val="20"/>
          <w:szCs w:val="20"/>
        </w:rPr>
        <w:t>.7</w:t>
      </w:r>
      <w:r w:rsidR="00851014" w:rsidRPr="004B3294">
        <w:rPr>
          <w:rFonts w:cs="Arial"/>
          <w:sz w:val="20"/>
          <w:szCs w:val="20"/>
        </w:rPr>
        <w:tab/>
      </w:r>
      <w:r w:rsidR="0022385A" w:rsidRPr="004B3294">
        <w:rPr>
          <w:rFonts w:cs="Arial"/>
          <w:sz w:val="20"/>
          <w:szCs w:val="20"/>
        </w:rPr>
        <w:t>została złożona przez Wykonawcę podlegającego wykluczeniu z postępowania,</w:t>
      </w:r>
    </w:p>
    <w:p w14:paraId="743346A2" w14:textId="0AA61E60" w:rsidR="007564C8"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C21C43" w:rsidRPr="004B3294">
        <w:rPr>
          <w:rFonts w:cs="Arial"/>
          <w:sz w:val="20"/>
          <w:szCs w:val="20"/>
        </w:rPr>
        <w:t>.8</w:t>
      </w:r>
      <w:r w:rsidR="00851014" w:rsidRPr="004B3294">
        <w:rPr>
          <w:rFonts w:cs="Arial"/>
          <w:sz w:val="20"/>
          <w:szCs w:val="20"/>
        </w:rPr>
        <w:tab/>
      </w:r>
      <w:r w:rsidR="007564C8" w:rsidRPr="004B3294">
        <w:rPr>
          <w:rFonts w:cs="Arial"/>
          <w:sz w:val="20"/>
          <w:szCs w:val="20"/>
        </w:rPr>
        <w:t>Wykonawca nie złożył w przewidzianym terminie oświadczeń, dokumentów potwierdzających brak podstaw wykluczenia lub spełniania warunków udziału w postępowaniu lub innych dokumentów lub oświadczeń wymaganych przez Zamawiającego, z zastrzeżeniem § 30 ust. 6 Instrukcji,</w:t>
      </w:r>
    </w:p>
    <w:p w14:paraId="7608944E" w14:textId="670345EC" w:rsidR="0022385A"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C21C43" w:rsidRPr="004B3294">
        <w:rPr>
          <w:rFonts w:cs="Arial"/>
          <w:sz w:val="20"/>
          <w:szCs w:val="20"/>
        </w:rPr>
        <w:t>.9</w:t>
      </w:r>
      <w:r w:rsidR="00851014" w:rsidRPr="004B3294">
        <w:rPr>
          <w:rFonts w:cs="Arial"/>
          <w:sz w:val="20"/>
          <w:szCs w:val="20"/>
        </w:rPr>
        <w:tab/>
      </w:r>
      <w:r w:rsidR="0022385A" w:rsidRPr="004B3294">
        <w:rPr>
          <w:rFonts w:cs="Arial"/>
          <w:sz w:val="20"/>
          <w:szCs w:val="20"/>
        </w:rPr>
        <w:t>została złożona przez Wykonawcę niespełniającego warunków udziału w postępowaniu,</w:t>
      </w:r>
    </w:p>
    <w:p w14:paraId="422E609C" w14:textId="30D803AD" w:rsidR="0022385A"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C21C43" w:rsidRPr="004B3294">
        <w:rPr>
          <w:rFonts w:cs="Arial"/>
          <w:sz w:val="20"/>
          <w:szCs w:val="20"/>
        </w:rPr>
        <w:t>.10</w:t>
      </w:r>
      <w:r w:rsidR="00851014" w:rsidRPr="004B3294">
        <w:rPr>
          <w:rFonts w:cs="Arial"/>
          <w:sz w:val="20"/>
          <w:szCs w:val="20"/>
        </w:rPr>
        <w:tab/>
      </w:r>
      <w:r w:rsidR="0022385A" w:rsidRPr="004B3294">
        <w:rPr>
          <w:rFonts w:cs="Arial"/>
          <w:sz w:val="20"/>
          <w:szCs w:val="20"/>
        </w:rPr>
        <w:t>Wykonawca na wniosek Zamawiającego nie wyraził zgody na przedłużenie terminu związania ofertą,</w:t>
      </w:r>
    </w:p>
    <w:p w14:paraId="083D0649" w14:textId="51392C4C" w:rsidR="0022385A" w:rsidRPr="004B3294" w:rsidRDefault="006D2962" w:rsidP="00851014">
      <w:pPr>
        <w:pStyle w:val="Akapitzlist"/>
        <w:autoSpaceDE w:val="0"/>
        <w:autoSpaceDN w:val="0"/>
        <w:adjustRightInd w:val="0"/>
        <w:spacing w:line="276" w:lineRule="auto"/>
        <w:ind w:left="1134" w:hanging="708"/>
        <w:contextualSpacing w:val="0"/>
        <w:rPr>
          <w:rFonts w:cs="Arial"/>
          <w:sz w:val="20"/>
          <w:szCs w:val="20"/>
        </w:rPr>
      </w:pPr>
      <w:r w:rsidRPr="004B3294">
        <w:rPr>
          <w:rFonts w:cs="Arial"/>
          <w:sz w:val="20"/>
          <w:szCs w:val="20"/>
        </w:rPr>
        <w:t>10.6</w:t>
      </w:r>
      <w:r w:rsidR="00C21C43" w:rsidRPr="004B3294">
        <w:rPr>
          <w:rFonts w:cs="Arial"/>
          <w:sz w:val="20"/>
          <w:szCs w:val="20"/>
        </w:rPr>
        <w:t>.11</w:t>
      </w:r>
      <w:r w:rsidR="00851014" w:rsidRPr="004B3294">
        <w:rPr>
          <w:rFonts w:cs="Arial"/>
          <w:sz w:val="20"/>
          <w:szCs w:val="20"/>
        </w:rPr>
        <w:tab/>
      </w:r>
      <w:r w:rsidR="0022385A" w:rsidRPr="004B3294">
        <w:rPr>
          <w:rFonts w:cs="Arial"/>
          <w:sz w:val="20"/>
          <w:szCs w:val="20"/>
        </w:rPr>
        <w:t>wadium nie zostało wniesione lub zostało wniesione w sposób nieprawidłowy, jeżeli Zamawiający żądał wniesienia wadium.</w:t>
      </w:r>
    </w:p>
    <w:p w14:paraId="10D93F87" w14:textId="703309F4" w:rsidR="00CE1C78" w:rsidRPr="004B3294" w:rsidRDefault="006D2962" w:rsidP="00851014">
      <w:pPr>
        <w:pStyle w:val="Akapitzlist"/>
        <w:autoSpaceDE w:val="0"/>
        <w:autoSpaceDN w:val="0"/>
        <w:adjustRightInd w:val="0"/>
        <w:spacing w:line="276" w:lineRule="auto"/>
        <w:ind w:left="567" w:hanging="567"/>
        <w:contextualSpacing w:val="0"/>
        <w:rPr>
          <w:rFonts w:cs="Arial"/>
          <w:sz w:val="20"/>
          <w:szCs w:val="20"/>
        </w:rPr>
      </w:pPr>
      <w:r w:rsidRPr="004B3294">
        <w:rPr>
          <w:sz w:val="20"/>
          <w:szCs w:val="20"/>
        </w:rPr>
        <w:t>10.7</w:t>
      </w:r>
      <w:r w:rsidR="00851014" w:rsidRPr="004B3294">
        <w:rPr>
          <w:sz w:val="20"/>
          <w:szCs w:val="20"/>
        </w:rPr>
        <w:tab/>
      </w:r>
      <w:r w:rsidR="00CE1C78" w:rsidRPr="004B3294">
        <w:rPr>
          <w:sz w:val="20"/>
          <w:szCs w:val="20"/>
        </w:rPr>
        <w:t>W przypadku otrzymania oferty, co do której istnieje podejrzenie zaoferowania rażąco niskiej ceny lub ceny jednostkowej wskazanej w ofercie, Zamawiający może przeprowadzić postępowanie wyjaśniające w celu ustalenia przesłanek dotyczących elementów oferty mających wpływ na wysokość ceny, w tym może żądać od Wykonawcy złożenia dowodów, dotyczących wyliczenia ceny lub ceny jednostkowej. Obowiązek wykazania, że oferta nie zawiera rażąco niskiej ceny spoczywa na Wykonawcy.</w:t>
      </w:r>
    </w:p>
    <w:p w14:paraId="6B8DEC2A" w14:textId="02F616B2" w:rsidR="008C2353" w:rsidRPr="004B3294" w:rsidRDefault="006D2962" w:rsidP="00851014">
      <w:pPr>
        <w:pStyle w:val="Akapitzlist"/>
        <w:autoSpaceDE w:val="0"/>
        <w:autoSpaceDN w:val="0"/>
        <w:adjustRightInd w:val="0"/>
        <w:spacing w:line="276" w:lineRule="auto"/>
        <w:ind w:left="567" w:hanging="567"/>
        <w:contextualSpacing w:val="0"/>
        <w:rPr>
          <w:rFonts w:cs="Arial"/>
          <w:sz w:val="20"/>
          <w:szCs w:val="20"/>
        </w:rPr>
      </w:pPr>
      <w:r w:rsidRPr="004B3294">
        <w:rPr>
          <w:rFonts w:cs="Arial"/>
          <w:sz w:val="20"/>
          <w:szCs w:val="20"/>
        </w:rPr>
        <w:t>10.8</w:t>
      </w:r>
      <w:r w:rsidR="00645D92" w:rsidRPr="004B3294">
        <w:rPr>
          <w:rFonts w:cs="Arial"/>
          <w:sz w:val="20"/>
          <w:szCs w:val="20"/>
        </w:rPr>
        <w:tab/>
      </w:r>
      <w:r w:rsidR="008C2353" w:rsidRPr="004B3294">
        <w:rPr>
          <w:rFonts w:cs="Arial"/>
          <w:sz w:val="20"/>
          <w:szCs w:val="20"/>
        </w:rPr>
        <w:t>Zamawiający zawiadomi Wykonawcę, którego oferta została odrzucona.</w:t>
      </w:r>
    </w:p>
    <w:p w14:paraId="005ECAE1" w14:textId="1C2BD485" w:rsidR="004556D7" w:rsidRPr="004B3294" w:rsidRDefault="00C64F61" w:rsidP="00D17588">
      <w:pPr>
        <w:pStyle w:val="Akapitzlist"/>
        <w:spacing w:line="276" w:lineRule="auto"/>
        <w:ind w:left="567" w:hanging="567"/>
        <w:contextualSpacing w:val="0"/>
        <w:rPr>
          <w:sz w:val="20"/>
          <w:szCs w:val="20"/>
        </w:rPr>
      </w:pPr>
      <w:r w:rsidRPr="004B3294">
        <w:rPr>
          <w:rFonts w:cs="Arial"/>
          <w:sz w:val="20"/>
          <w:szCs w:val="20"/>
        </w:rPr>
        <w:t>1</w:t>
      </w:r>
      <w:r w:rsidR="006D2962" w:rsidRPr="004B3294">
        <w:rPr>
          <w:rFonts w:cs="Arial"/>
          <w:sz w:val="20"/>
          <w:szCs w:val="20"/>
        </w:rPr>
        <w:t>0.9</w:t>
      </w:r>
      <w:r w:rsidRPr="004B3294">
        <w:rPr>
          <w:rFonts w:cs="Arial"/>
          <w:sz w:val="20"/>
          <w:szCs w:val="20"/>
        </w:rPr>
        <w:tab/>
      </w:r>
      <w:r w:rsidR="00BF3B08" w:rsidRPr="004B3294">
        <w:rPr>
          <w:sz w:val="20"/>
          <w:szCs w:val="20"/>
        </w:rPr>
        <w:t>W przypadku niedostarczenia przez Wykonawców dokumentów i oświadczeń potwierdzających spełnianie warunków udziału w postępowaniu, Zamawiający może wyznaczyć dodatkowy termin w celu ich uzupełnienia lub wyja</w:t>
      </w:r>
      <w:r w:rsidR="00712D5A" w:rsidRPr="004B3294">
        <w:rPr>
          <w:sz w:val="20"/>
          <w:szCs w:val="20"/>
        </w:rPr>
        <w:t>śnienia.</w:t>
      </w:r>
    </w:p>
    <w:p w14:paraId="0D85A930" w14:textId="61F81999" w:rsidR="00753140" w:rsidRPr="004B3294" w:rsidRDefault="00F91EAA" w:rsidP="007C2E4F">
      <w:pPr>
        <w:shd w:val="clear" w:color="auto" w:fill="17365D" w:themeFill="text2" w:themeFillShade="BF"/>
        <w:autoSpaceDE w:val="0"/>
        <w:autoSpaceDN w:val="0"/>
        <w:adjustRightInd w:val="0"/>
        <w:spacing w:before="120" w:after="120" w:line="276" w:lineRule="auto"/>
        <w:rPr>
          <w:rFonts w:cs="Arial"/>
          <w:b/>
          <w:bCs/>
          <w:color w:val="FFFFFF" w:themeColor="background1"/>
          <w:sz w:val="20"/>
          <w:szCs w:val="20"/>
        </w:rPr>
      </w:pPr>
      <w:r w:rsidRPr="004B3294">
        <w:rPr>
          <w:rFonts w:cs="Arial"/>
          <w:b/>
          <w:bCs/>
          <w:sz w:val="20"/>
          <w:szCs w:val="20"/>
          <w:lang w:eastAsia="en-US"/>
        </w:rPr>
        <w:t xml:space="preserve">11. </w:t>
      </w:r>
      <w:r w:rsidR="00753140" w:rsidRPr="004B3294">
        <w:rPr>
          <w:rFonts w:cs="Arial"/>
          <w:b/>
          <w:bCs/>
          <w:sz w:val="20"/>
          <w:szCs w:val="20"/>
          <w:lang w:eastAsia="en-US"/>
        </w:rPr>
        <w:t>Wykaz oświadczeń lub dokumentów wymaganych w postępowaniu</w:t>
      </w:r>
    </w:p>
    <w:p w14:paraId="4837A4D6" w14:textId="7BFCCB08" w:rsidR="00F40506" w:rsidRPr="004B3294" w:rsidRDefault="00F40506" w:rsidP="00AF5DED">
      <w:pPr>
        <w:pStyle w:val="Akapitzlist"/>
        <w:numPr>
          <w:ilvl w:val="1"/>
          <w:numId w:val="4"/>
        </w:numPr>
        <w:spacing w:line="276" w:lineRule="auto"/>
        <w:ind w:left="567" w:hanging="567"/>
        <w:contextualSpacing w:val="0"/>
        <w:rPr>
          <w:rFonts w:cs="Arial"/>
          <w:sz w:val="20"/>
          <w:szCs w:val="20"/>
          <w:lang w:eastAsia="en-US"/>
        </w:rPr>
      </w:pPr>
      <w:bookmarkStart w:id="6" w:name="_Toc479595445"/>
      <w:bookmarkEnd w:id="3"/>
      <w:r w:rsidRPr="004B3294">
        <w:rPr>
          <w:rFonts w:cs="Arial"/>
          <w:b/>
          <w:bCs/>
          <w:sz w:val="20"/>
          <w:szCs w:val="20"/>
        </w:rPr>
        <w:t xml:space="preserve">Zamawiający wymaga złożenia następujących </w:t>
      </w:r>
      <w:r w:rsidR="00A61DFC" w:rsidRPr="004B3294">
        <w:rPr>
          <w:rFonts w:cs="Arial"/>
          <w:b/>
          <w:bCs/>
          <w:sz w:val="20"/>
          <w:szCs w:val="20"/>
        </w:rPr>
        <w:t>oświadczeń/</w:t>
      </w:r>
      <w:r w:rsidRPr="004B3294">
        <w:rPr>
          <w:rFonts w:cs="Arial"/>
          <w:b/>
          <w:bCs/>
          <w:sz w:val="20"/>
          <w:szCs w:val="20"/>
        </w:rPr>
        <w:t>dokumentów:</w:t>
      </w:r>
    </w:p>
    <w:p w14:paraId="19BB7133" w14:textId="77777777" w:rsidR="003D2127" w:rsidRPr="004B3294" w:rsidRDefault="003D2127" w:rsidP="00AF5DED">
      <w:pPr>
        <w:pStyle w:val="Akapitzlist"/>
        <w:spacing w:line="276" w:lineRule="auto"/>
        <w:ind w:left="1134" w:hanging="567"/>
        <w:contextualSpacing w:val="0"/>
        <w:rPr>
          <w:rFonts w:cs="Arial"/>
          <w:sz w:val="20"/>
          <w:szCs w:val="20"/>
        </w:rPr>
      </w:pPr>
      <w:r w:rsidRPr="004B3294">
        <w:rPr>
          <w:rFonts w:cs="Arial"/>
          <w:sz w:val="20"/>
          <w:szCs w:val="20"/>
        </w:rPr>
        <w:t>Zawartość oferty:</w:t>
      </w:r>
    </w:p>
    <w:p w14:paraId="5E414EB3" w14:textId="51134FC4" w:rsidR="00760E22" w:rsidRPr="004B3294" w:rsidRDefault="002D61B0" w:rsidP="00E138E8">
      <w:pPr>
        <w:pStyle w:val="Akapitzlist"/>
        <w:numPr>
          <w:ilvl w:val="0"/>
          <w:numId w:val="12"/>
        </w:numPr>
        <w:spacing w:line="276" w:lineRule="auto"/>
        <w:ind w:left="1134" w:hanging="567"/>
        <w:rPr>
          <w:rFonts w:cs="Arial"/>
          <w:sz w:val="20"/>
          <w:szCs w:val="20"/>
        </w:rPr>
      </w:pPr>
      <w:r w:rsidRPr="004B3294">
        <w:rPr>
          <w:rFonts w:cs="Arial"/>
          <w:sz w:val="20"/>
          <w:szCs w:val="20"/>
        </w:rPr>
        <w:t>wypełniony Formularz ofertowy</w:t>
      </w:r>
      <w:r w:rsidR="008F3C7C" w:rsidRPr="004B3294">
        <w:rPr>
          <w:rFonts w:cs="Arial"/>
          <w:sz w:val="20"/>
          <w:szCs w:val="20"/>
        </w:rPr>
        <w:t xml:space="preserve"> </w:t>
      </w:r>
      <w:r w:rsidR="00174AEC" w:rsidRPr="004B3294">
        <w:rPr>
          <w:rFonts w:cs="Arial"/>
          <w:sz w:val="20"/>
          <w:szCs w:val="20"/>
        </w:rPr>
        <w:t>–</w:t>
      </w:r>
      <w:r w:rsidR="001F6628" w:rsidRPr="004B3294">
        <w:rPr>
          <w:rFonts w:cs="Arial"/>
          <w:sz w:val="20"/>
          <w:szCs w:val="20"/>
        </w:rPr>
        <w:t xml:space="preserve"> </w:t>
      </w:r>
      <w:r w:rsidR="00D962C8" w:rsidRPr="004B3294">
        <w:rPr>
          <w:rFonts w:cs="Arial"/>
          <w:sz w:val="20"/>
          <w:szCs w:val="20"/>
        </w:rPr>
        <w:t xml:space="preserve">zgodnie z wzorem </w:t>
      </w:r>
      <w:r w:rsidR="00066E35" w:rsidRPr="004B3294">
        <w:rPr>
          <w:rFonts w:cs="Arial"/>
          <w:sz w:val="20"/>
          <w:szCs w:val="20"/>
        </w:rPr>
        <w:t xml:space="preserve">stanowiącym załącznik </w:t>
      </w:r>
      <w:r w:rsidR="00D962C8" w:rsidRPr="004B3294">
        <w:rPr>
          <w:rFonts w:cs="Arial"/>
          <w:sz w:val="20"/>
          <w:szCs w:val="20"/>
        </w:rPr>
        <w:t>nr 1</w:t>
      </w:r>
      <w:r w:rsidRPr="004B3294">
        <w:rPr>
          <w:rFonts w:cs="Arial"/>
          <w:sz w:val="20"/>
          <w:szCs w:val="20"/>
        </w:rPr>
        <w:t xml:space="preserve"> do SWZ;</w:t>
      </w:r>
    </w:p>
    <w:p w14:paraId="5B984EDA" w14:textId="6914F6C8" w:rsidR="003D2127" w:rsidRPr="004B3294" w:rsidRDefault="003D2127" w:rsidP="00E138E8">
      <w:pPr>
        <w:pStyle w:val="Akapitzlist"/>
        <w:numPr>
          <w:ilvl w:val="0"/>
          <w:numId w:val="12"/>
        </w:numPr>
        <w:spacing w:line="276" w:lineRule="auto"/>
        <w:ind w:left="1134" w:hanging="567"/>
        <w:contextualSpacing w:val="0"/>
        <w:rPr>
          <w:rFonts w:cs="Arial"/>
          <w:sz w:val="20"/>
          <w:szCs w:val="20"/>
        </w:rPr>
      </w:pPr>
      <w:r w:rsidRPr="004B3294">
        <w:rPr>
          <w:rFonts w:cs="Arial"/>
          <w:sz w:val="20"/>
          <w:szCs w:val="20"/>
        </w:rPr>
        <w:t>oświadczenie o spełnianiu warunków udziału w postępowaniu</w:t>
      </w:r>
      <w:r w:rsidR="009D6D4E" w:rsidRPr="004B3294">
        <w:rPr>
          <w:rFonts w:cs="Arial"/>
          <w:sz w:val="20"/>
          <w:szCs w:val="20"/>
        </w:rPr>
        <w:t xml:space="preserve"> zgodnie z wzorem </w:t>
      </w:r>
      <w:r w:rsidR="00066E35" w:rsidRPr="004B3294">
        <w:rPr>
          <w:rFonts w:cs="Arial"/>
          <w:sz w:val="20"/>
          <w:szCs w:val="20"/>
        </w:rPr>
        <w:t xml:space="preserve">stanowiącym załącznik </w:t>
      </w:r>
      <w:r w:rsidR="009D6D4E" w:rsidRPr="004B3294">
        <w:rPr>
          <w:rFonts w:cs="Arial"/>
          <w:sz w:val="20"/>
          <w:szCs w:val="20"/>
        </w:rPr>
        <w:t xml:space="preserve">nr </w:t>
      </w:r>
      <w:r w:rsidR="00733F4C" w:rsidRPr="004B3294">
        <w:rPr>
          <w:rFonts w:cs="Arial"/>
          <w:sz w:val="20"/>
          <w:szCs w:val="20"/>
        </w:rPr>
        <w:t xml:space="preserve">4 </w:t>
      </w:r>
      <w:r w:rsidR="009D6D4E" w:rsidRPr="004B3294">
        <w:rPr>
          <w:rFonts w:cs="Arial"/>
          <w:sz w:val="20"/>
          <w:szCs w:val="20"/>
        </w:rPr>
        <w:t>a</w:t>
      </w:r>
      <w:r w:rsidR="00EC26EE" w:rsidRPr="004B3294">
        <w:rPr>
          <w:rFonts w:cs="Arial"/>
          <w:sz w:val="20"/>
          <w:szCs w:val="20"/>
        </w:rPr>
        <w:t xml:space="preserve"> do SWZ</w:t>
      </w:r>
      <w:r w:rsidRPr="004B3294">
        <w:rPr>
          <w:rFonts w:cs="Arial"/>
          <w:sz w:val="20"/>
          <w:szCs w:val="20"/>
        </w:rPr>
        <w:t>;</w:t>
      </w:r>
    </w:p>
    <w:p w14:paraId="7D15FA93" w14:textId="3175E9B1" w:rsidR="003D2127" w:rsidRPr="004B3294" w:rsidRDefault="003D2127" w:rsidP="00864E1B">
      <w:pPr>
        <w:pStyle w:val="Akapitzlist"/>
        <w:numPr>
          <w:ilvl w:val="0"/>
          <w:numId w:val="12"/>
        </w:numPr>
        <w:spacing w:line="276" w:lineRule="auto"/>
        <w:ind w:left="1134" w:hanging="567"/>
        <w:contextualSpacing w:val="0"/>
        <w:rPr>
          <w:rFonts w:cs="Arial"/>
          <w:sz w:val="20"/>
          <w:szCs w:val="20"/>
        </w:rPr>
      </w:pPr>
      <w:r w:rsidRPr="004B3294">
        <w:rPr>
          <w:rFonts w:cs="Arial"/>
          <w:sz w:val="20"/>
          <w:szCs w:val="20"/>
        </w:rPr>
        <w:t>oświadczenie o niepodleganiu wykluczeniu z postępowania</w:t>
      </w:r>
      <w:r w:rsidR="009D6D4E" w:rsidRPr="004B3294">
        <w:rPr>
          <w:rFonts w:cs="Arial"/>
          <w:sz w:val="20"/>
          <w:szCs w:val="20"/>
        </w:rPr>
        <w:t xml:space="preserve"> zgodnie z wzorem </w:t>
      </w:r>
      <w:r w:rsidR="00066E35" w:rsidRPr="004B3294">
        <w:rPr>
          <w:rFonts w:cs="Arial"/>
          <w:sz w:val="20"/>
          <w:szCs w:val="20"/>
        </w:rPr>
        <w:t xml:space="preserve">stanowiącym załącznik </w:t>
      </w:r>
      <w:r w:rsidR="009D6D4E" w:rsidRPr="004B3294">
        <w:rPr>
          <w:rFonts w:cs="Arial"/>
          <w:sz w:val="20"/>
          <w:szCs w:val="20"/>
        </w:rPr>
        <w:t xml:space="preserve">nr </w:t>
      </w:r>
      <w:r w:rsidR="00733F4C" w:rsidRPr="004B3294">
        <w:rPr>
          <w:rFonts w:cs="Arial"/>
          <w:sz w:val="20"/>
          <w:szCs w:val="20"/>
        </w:rPr>
        <w:t xml:space="preserve">4 </w:t>
      </w:r>
      <w:r w:rsidR="009D6D4E" w:rsidRPr="004B3294">
        <w:rPr>
          <w:rFonts w:cs="Arial"/>
          <w:sz w:val="20"/>
          <w:szCs w:val="20"/>
        </w:rPr>
        <w:t>b</w:t>
      </w:r>
      <w:r w:rsidR="00EC26EE" w:rsidRPr="004B3294">
        <w:rPr>
          <w:rFonts w:cs="Arial"/>
          <w:sz w:val="20"/>
          <w:szCs w:val="20"/>
        </w:rPr>
        <w:t xml:space="preserve"> do SWZ</w:t>
      </w:r>
      <w:r w:rsidRPr="004B3294">
        <w:rPr>
          <w:rFonts w:cs="Arial"/>
          <w:sz w:val="20"/>
          <w:szCs w:val="20"/>
        </w:rPr>
        <w:t>;</w:t>
      </w:r>
    </w:p>
    <w:p w14:paraId="4F3AE37F" w14:textId="48680468" w:rsidR="003D2127" w:rsidRPr="004B3294" w:rsidRDefault="003D2127" w:rsidP="00B3452F">
      <w:pPr>
        <w:pStyle w:val="Akapitzlist"/>
        <w:numPr>
          <w:ilvl w:val="0"/>
          <w:numId w:val="12"/>
        </w:numPr>
        <w:spacing w:line="276" w:lineRule="auto"/>
        <w:ind w:left="1134" w:hanging="567"/>
        <w:contextualSpacing w:val="0"/>
        <w:rPr>
          <w:rFonts w:cs="Arial"/>
          <w:sz w:val="20"/>
          <w:szCs w:val="20"/>
        </w:rPr>
      </w:pPr>
      <w:r w:rsidRPr="004B3294">
        <w:rPr>
          <w:rFonts w:cs="Arial"/>
          <w:sz w:val="20"/>
          <w:szCs w:val="20"/>
        </w:rPr>
        <w:t>oświadczenie o niezgłaszaniu roszczeń w przypadku unieważnienia postępowania</w:t>
      </w:r>
      <w:r w:rsidR="009D6D4E" w:rsidRPr="004B3294">
        <w:rPr>
          <w:rFonts w:cs="Arial"/>
          <w:sz w:val="20"/>
          <w:szCs w:val="20"/>
        </w:rPr>
        <w:t xml:space="preserve"> zgodnie z wzorem </w:t>
      </w:r>
      <w:r w:rsidR="00066E35" w:rsidRPr="004B3294">
        <w:rPr>
          <w:rFonts w:cs="Arial"/>
          <w:sz w:val="20"/>
          <w:szCs w:val="20"/>
        </w:rPr>
        <w:t xml:space="preserve">stanowiącym załącznik </w:t>
      </w:r>
      <w:r w:rsidR="009D6D4E" w:rsidRPr="004B3294">
        <w:rPr>
          <w:rFonts w:cs="Arial"/>
          <w:sz w:val="20"/>
          <w:szCs w:val="20"/>
        </w:rPr>
        <w:t xml:space="preserve">nr </w:t>
      </w:r>
      <w:r w:rsidR="00733F4C" w:rsidRPr="004B3294">
        <w:rPr>
          <w:rFonts w:cs="Arial"/>
          <w:sz w:val="20"/>
          <w:szCs w:val="20"/>
        </w:rPr>
        <w:t xml:space="preserve">4 </w:t>
      </w:r>
      <w:r w:rsidR="0025522F" w:rsidRPr="004B3294">
        <w:rPr>
          <w:rFonts w:cs="Arial"/>
          <w:sz w:val="20"/>
          <w:szCs w:val="20"/>
        </w:rPr>
        <w:t>c</w:t>
      </w:r>
      <w:r w:rsidR="00EC26EE" w:rsidRPr="004B3294">
        <w:rPr>
          <w:rFonts w:cs="Arial"/>
          <w:sz w:val="20"/>
          <w:szCs w:val="20"/>
        </w:rPr>
        <w:t xml:space="preserve"> do SWZ</w:t>
      </w:r>
      <w:r w:rsidR="00A61DFC" w:rsidRPr="004B3294">
        <w:rPr>
          <w:rFonts w:cs="Arial"/>
          <w:sz w:val="20"/>
          <w:szCs w:val="20"/>
        </w:rPr>
        <w:t>;</w:t>
      </w:r>
    </w:p>
    <w:p w14:paraId="7570F434" w14:textId="25F4B743" w:rsidR="007B0289" w:rsidRPr="004B3294" w:rsidRDefault="007B0289" w:rsidP="00B3452F">
      <w:pPr>
        <w:pStyle w:val="Akapitzlist"/>
        <w:numPr>
          <w:ilvl w:val="0"/>
          <w:numId w:val="12"/>
        </w:numPr>
        <w:spacing w:line="276" w:lineRule="auto"/>
        <w:ind w:left="1134" w:hanging="567"/>
        <w:contextualSpacing w:val="0"/>
        <w:rPr>
          <w:rFonts w:cs="Arial"/>
          <w:sz w:val="20"/>
          <w:szCs w:val="20"/>
        </w:rPr>
      </w:pPr>
      <w:r w:rsidRPr="004B3294">
        <w:rPr>
          <w:rFonts w:cs="Arial"/>
          <w:sz w:val="20"/>
          <w:szCs w:val="20"/>
        </w:rPr>
        <w:t xml:space="preserve">aktualny odpis z właściwego rejestru lub centralnej ewidencji i informacji </w:t>
      </w:r>
      <w:r w:rsidRPr="004B3294">
        <w:rPr>
          <w:sz w:val="20"/>
          <w:szCs w:val="20"/>
        </w:rPr>
        <w:br/>
      </w:r>
      <w:r w:rsidRPr="004B3294">
        <w:rPr>
          <w:rFonts w:cs="Arial"/>
          <w:sz w:val="20"/>
          <w:szCs w:val="20"/>
        </w:rPr>
        <w:t xml:space="preserve">o działalności gospodarczej, jeśli odrębne przepisy wymagają wpisu do rejestru lub ewidencji, wystawiony nie wcześniej niż 6 miesięcy przed upływem terminu składania wniosków o dopuszczenie do udziału w licytacji lub ofert, bądź terminu rozpoczęcia </w:t>
      </w:r>
      <w:r w:rsidRPr="004B3294">
        <w:rPr>
          <w:rFonts w:cs="Arial"/>
          <w:sz w:val="20"/>
          <w:szCs w:val="20"/>
        </w:rPr>
        <w:lastRenderedPageBreak/>
        <w:t>negocjacji, a jeżeli Wykonawca ma siedzibę lub miejsce zamieszkania za granicą, dokument lub dokumenty wystawione zgodnie z prawem kraju, w którym ma siedzibę lub miejsce zamieszkania, potwierdzające, że jest uprawniony do występowania w obrocie prawnym i nie wszczęto wobec niego postępowania likwidacyjnego, upadłościowego ani nie ogłoszono jego upadłości, podając jednocześnie podstawę prawną wystawienia tych dokumentów;</w:t>
      </w:r>
    </w:p>
    <w:p w14:paraId="467E5438" w14:textId="0A979D0F" w:rsidR="00B32BB8" w:rsidRPr="004B3294" w:rsidRDefault="00B32BB8" w:rsidP="00B3452F">
      <w:pPr>
        <w:pStyle w:val="Akapitzlist"/>
        <w:numPr>
          <w:ilvl w:val="0"/>
          <w:numId w:val="12"/>
        </w:numPr>
        <w:spacing w:line="276" w:lineRule="auto"/>
        <w:ind w:left="1134" w:hanging="567"/>
        <w:contextualSpacing w:val="0"/>
        <w:rPr>
          <w:rFonts w:cs="Arial"/>
          <w:sz w:val="20"/>
          <w:szCs w:val="20"/>
        </w:rPr>
      </w:pPr>
      <w:r w:rsidRPr="004B3294">
        <w:rPr>
          <w:rFonts w:cs="Arial"/>
          <w:sz w:val="20"/>
          <w:szCs w:val="20"/>
        </w:rPr>
        <w:t xml:space="preserve">dot. </w:t>
      </w:r>
      <w:r w:rsidRPr="004B3294">
        <w:rPr>
          <w:rFonts w:cs="Arial"/>
          <w:sz w:val="20"/>
          <w:szCs w:val="20"/>
          <w:u w:val="single"/>
        </w:rPr>
        <w:t>Wykonawcy z siedzibą lub miejscem zamieszkania za granicą</w:t>
      </w:r>
      <w:r w:rsidRPr="004B3294">
        <w:rPr>
          <w:rFonts w:cs="Arial"/>
          <w:sz w:val="20"/>
          <w:szCs w:val="20"/>
        </w:rPr>
        <w:t xml:space="preserve">: </w:t>
      </w:r>
    </w:p>
    <w:p w14:paraId="7771B272" w14:textId="1A43D7FF" w:rsidR="00B32BB8" w:rsidRPr="004B3294" w:rsidRDefault="00B32BB8" w:rsidP="00B3452F">
      <w:pPr>
        <w:pStyle w:val="Akapitzlist"/>
        <w:spacing w:line="276" w:lineRule="auto"/>
        <w:ind w:left="1134"/>
        <w:contextualSpacing w:val="0"/>
        <w:rPr>
          <w:rFonts w:cs="Arial"/>
          <w:sz w:val="20"/>
          <w:szCs w:val="20"/>
        </w:rPr>
      </w:pPr>
      <w:r w:rsidRPr="004B3294">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4B3294">
        <w:rPr>
          <w:rFonts w:cs="Arial"/>
          <w:sz w:val="20"/>
          <w:szCs w:val="20"/>
        </w:rPr>
        <w:t>;</w:t>
      </w:r>
    </w:p>
    <w:p w14:paraId="557D33D2" w14:textId="3341BAC4" w:rsidR="008F3C7C" w:rsidRPr="004B3294" w:rsidRDefault="003D2127" w:rsidP="00B3452F">
      <w:pPr>
        <w:pStyle w:val="Akapitzlist"/>
        <w:numPr>
          <w:ilvl w:val="0"/>
          <w:numId w:val="12"/>
        </w:numPr>
        <w:spacing w:line="276" w:lineRule="auto"/>
        <w:ind w:left="1134" w:hanging="567"/>
        <w:contextualSpacing w:val="0"/>
        <w:rPr>
          <w:rFonts w:cs="Arial"/>
          <w:sz w:val="20"/>
          <w:szCs w:val="20"/>
        </w:rPr>
      </w:pPr>
      <w:r w:rsidRPr="004B3294">
        <w:rPr>
          <w:rFonts w:cs="Arial"/>
          <w:sz w:val="20"/>
          <w:szCs w:val="20"/>
        </w:rPr>
        <w:t>pełnomocnictwo – jeżeli ofertę podpisują inne osoby niż wskazane w dokumencie rejestrowym (oryginał lub kopię poświadczoną notarialnie lub kopię poświadczoną za zgodnoś</w:t>
      </w:r>
      <w:r w:rsidR="00A15149" w:rsidRPr="004B3294">
        <w:rPr>
          <w:rFonts w:cs="Arial"/>
          <w:sz w:val="20"/>
          <w:szCs w:val="20"/>
        </w:rPr>
        <w:t>ć z oryginałem przez Wykonawcę)</w:t>
      </w:r>
      <w:r w:rsidR="001566FC" w:rsidRPr="004B3294">
        <w:rPr>
          <w:rFonts w:cs="Arial"/>
          <w:sz w:val="20"/>
          <w:szCs w:val="20"/>
        </w:rPr>
        <w:t>;</w:t>
      </w:r>
    </w:p>
    <w:p w14:paraId="1E2D5FD8" w14:textId="1A686190" w:rsidR="008F3C7C" w:rsidRPr="004B3294" w:rsidRDefault="001566FC" w:rsidP="008F3C7C">
      <w:pPr>
        <w:pStyle w:val="Akapitzlist"/>
        <w:numPr>
          <w:ilvl w:val="0"/>
          <w:numId w:val="12"/>
        </w:numPr>
        <w:spacing w:line="276" w:lineRule="auto"/>
        <w:ind w:left="1134" w:hanging="567"/>
        <w:rPr>
          <w:rFonts w:cs="Arial"/>
          <w:sz w:val="20"/>
          <w:szCs w:val="20"/>
        </w:rPr>
      </w:pPr>
      <w:r w:rsidRPr="00FA60B3">
        <w:rPr>
          <w:rFonts w:cs="Arial"/>
          <w:sz w:val="20"/>
          <w:szCs w:val="20"/>
        </w:rPr>
        <w:t>w</w:t>
      </w:r>
      <w:r w:rsidR="008F3C7C" w:rsidRPr="00FA60B3">
        <w:rPr>
          <w:rFonts w:cs="Arial"/>
          <w:sz w:val="20"/>
          <w:szCs w:val="20"/>
        </w:rPr>
        <w:t>ykaz usług wykonanych</w:t>
      </w:r>
      <w:r w:rsidR="008F3C7C" w:rsidRPr="004B3294">
        <w:rPr>
          <w:rFonts w:cs="Arial"/>
          <w:sz w:val="20"/>
          <w:szCs w:val="20"/>
        </w:rPr>
        <w:t xml:space="preserve"> w okresie ostatnich 3 lat przed upływem terminu składania ofert, a jeżeli okres prowadzenia działalności jest krótszy - w tym okresie wraz z podaniem ich wartości netto, zakresu, terminu wykonania, miejsca wykonania - sporządzony na podstawie </w:t>
      </w:r>
      <w:r w:rsidRPr="004B3294">
        <w:rPr>
          <w:rFonts w:cs="Arial"/>
          <w:sz w:val="20"/>
          <w:szCs w:val="20"/>
        </w:rPr>
        <w:t>wzoru stanowiącego z</w:t>
      </w:r>
      <w:r w:rsidR="008F3C7C" w:rsidRPr="004B3294">
        <w:rPr>
          <w:rFonts w:cs="Arial"/>
          <w:sz w:val="20"/>
          <w:szCs w:val="20"/>
        </w:rPr>
        <w:t>ałącznik nr 5 do SWZ.</w:t>
      </w:r>
    </w:p>
    <w:p w14:paraId="5E2FB724" w14:textId="2F81014A" w:rsidR="008F3C7C" w:rsidRPr="004B3294" w:rsidRDefault="008F3C7C" w:rsidP="00700143">
      <w:pPr>
        <w:spacing w:line="276" w:lineRule="auto"/>
        <w:ind w:left="1134"/>
        <w:rPr>
          <w:rFonts w:cs="Arial"/>
          <w:sz w:val="20"/>
          <w:szCs w:val="20"/>
        </w:rPr>
      </w:pPr>
      <w:r w:rsidRPr="004B3294">
        <w:rPr>
          <w:rFonts w:cs="Arial"/>
          <w:sz w:val="20"/>
          <w:szCs w:val="20"/>
        </w:rPr>
        <w:t>Jeżeli Wykonawca powołuje się na doświadczenie w realizacji usług, wykonywanych wspólnie z innymi Wykonawcami, wykaz o którym mowa powyżej, dotyczy usług, w których wykonaniu Wykonawca ten bezpośrednio uczestniczył</w:t>
      </w:r>
      <w:r w:rsidR="00130C49">
        <w:rPr>
          <w:rFonts w:cs="Arial"/>
          <w:sz w:val="20"/>
          <w:szCs w:val="20"/>
        </w:rPr>
        <w:t>.</w:t>
      </w:r>
      <w:r w:rsidR="00130C49" w:rsidDel="00130C49">
        <w:rPr>
          <w:rStyle w:val="Odwoaniedokomentarza"/>
          <w:rFonts w:ascii="Times New Roman" w:hAnsi="Times New Roman"/>
          <w:lang w:val="en-GB" w:eastAsia="en-GB"/>
        </w:rPr>
        <w:t xml:space="preserve"> </w:t>
      </w:r>
    </w:p>
    <w:p w14:paraId="4DC297CB" w14:textId="74595693" w:rsidR="008F3C7C" w:rsidRPr="004B3294" w:rsidRDefault="008F3C7C" w:rsidP="008F3C7C">
      <w:pPr>
        <w:pStyle w:val="Akapitzlist"/>
        <w:numPr>
          <w:ilvl w:val="0"/>
          <w:numId w:val="12"/>
        </w:numPr>
        <w:spacing w:line="276" w:lineRule="auto"/>
        <w:ind w:left="1134" w:hanging="567"/>
        <w:rPr>
          <w:rFonts w:cs="Arial"/>
          <w:sz w:val="20"/>
          <w:szCs w:val="20"/>
        </w:rPr>
      </w:pPr>
      <w:r w:rsidRPr="004B3294">
        <w:rPr>
          <w:rFonts w:cs="Arial"/>
          <w:b/>
          <w:sz w:val="20"/>
          <w:szCs w:val="20"/>
        </w:rPr>
        <w:t>Dowodów</w:t>
      </w:r>
      <w:r w:rsidRPr="004B3294">
        <w:rPr>
          <w:rFonts w:cs="Arial"/>
          <w:sz w:val="20"/>
          <w:szCs w:val="20"/>
        </w:rPr>
        <w:t>, że usługi wymienione w wykazie zostały wykonane należycie:</w:t>
      </w:r>
    </w:p>
    <w:p w14:paraId="3D4614AC" w14:textId="4770A72D" w:rsidR="008F3C7C" w:rsidRPr="004B3294" w:rsidRDefault="008F3C7C" w:rsidP="008F3C7C">
      <w:pPr>
        <w:pStyle w:val="Akapitzlist"/>
        <w:numPr>
          <w:ilvl w:val="2"/>
          <w:numId w:val="12"/>
        </w:numPr>
        <w:spacing w:line="276" w:lineRule="auto"/>
        <w:ind w:left="1985" w:hanging="425"/>
        <w:rPr>
          <w:rFonts w:cs="Arial"/>
          <w:sz w:val="20"/>
          <w:szCs w:val="20"/>
        </w:rPr>
      </w:pPr>
      <w:r w:rsidRPr="004B3294">
        <w:rPr>
          <w:rFonts w:cs="Arial"/>
          <w:sz w:val="20"/>
          <w:szCs w:val="20"/>
        </w:rPr>
        <w:t xml:space="preserve">referencje lub bezusterkowy protokół odbioru </w:t>
      </w:r>
      <w:r w:rsidR="00590F47" w:rsidRPr="00FA60B3">
        <w:rPr>
          <w:rFonts w:cs="Arial"/>
          <w:sz w:val="20"/>
          <w:szCs w:val="20"/>
        </w:rPr>
        <w:t>usług</w:t>
      </w:r>
      <w:r w:rsidRPr="00FA60B3">
        <w:rPr>
          <w:rFonts w:cs="Arial"/>
          <w:sz w:val="20"/>
          <w:szCs w:val="20"/>
        </w:rPr>
        <w:t>, sporządzone</w:t>
      </w:r>
      <w:r w:rsidRPr="004B3294">
        <w:rPr>
          <w:rFonts w:cs="Arial"/>
          <w:sz w:val="20"/>
          <w:szCs w:val="20"/>
        </w:rPr>
        <w:t xml:space="preserve"> przez podmiot, na rzecz którego</w:t>
      </w:r>
      <w:r w:rsidR="00590F47" w:rsidRPr="004B3294">
        <w:rPr>
          <w:rFonts w:cs="Arial"/>
          <w:sz w:val="20"/>
          <w:szCs w:val="20"/>
        </w:rPr>
        <w:t xml:space="preserve"> usługi</w:t>
      </w:r>
      <w:r w:rsidRPr="004B3294">
        <w:rPr>
          <w:rFonts w:cs="Arial"/>
          <w:sz w:val="20"/>
          <w:szCs w:val="20"/>
        </w:rPr>
        <w:t xml:space="preserve"> zostały wykonane wskazane w wykazie, o którym mowa w pkt 11.1 lit. h) SWZ.;</w:t>
      </w:r>
    </w:p>
    <w:p w14:paraId="4493E0BA" w14:textId="36B802EC" w:rsidR="008F3C7C" w:rsidRPr="004B3294" w:rsidRDefault="008F3C7C" w:rsidP="008F3C7C">
      <w:pPr>
        <w:pStyle w:val="Akapitzlist"/>
        <w:numPr>
          <w:ilvl w:val="2"/>
          <w:numId w:val="12"/>
        </w:numPr>
        <w:spacing w:line="276" w:lineRule="auto"/>
        <w:ind w:left="1985" w:hanging="425"/>
        <w:rPr>
          <w:rFonts w:cs="Arial"/>
          <w:sz w:val="20"/>
          <w:szCs w:val="20"/>
        </w:rPr>
      </w:pPr>
      <w:r w:rsidRPr="004B3294">
        <w:rPr>
          <w:rFonts w:cs="Arial"/>
          <w:sz w:val="20"/>
          <w:szCs w:val="20"/>
        </w:rPr>
        <w:t>w przypadku, gdy</w:t>
      </w:r>
      <w:r w:rsidRPr="3AA5A335">
        <w:rPr>
          <w:rFonts w:cs="Arial"/>
          <w:i/>
          <w:iCs/>
          <w:sz w:val="20"/>
          <w:szCs w:val="20"/>
        </w:rPr>
        <w:t xml:space="preserve"> </w:t>
      </w:r>
      <w:r w:rsidRPr="004B3294">
        <w:rPr>
          <w:rFonts w:cs="Arial"/>
          <w:sz w:val="20"/>
          <w:szCs w:val="20"/>
        </w:rPr>
        <w:t>ORLEN S.A. – Oddział PGNiG w Sanoku</w:t>
      </w:r>
      <w:r w:rsidR="00EF6AFA" w:rsidRPr="004B3294">
        <w:rPr>
          <w:rFonts w:cs="Arial"/>
          <w:sz w:val="20"/>
          <w:szCs w:val="20"/>
        </w:rPr>
        <w:t xml:space="preserve">, </w:t>
      </w:r>
      <w:r w:rsidR="00590F47" w:rsidRPr="004B3294">
        <w:rPr>
          <w:rFonts w:cs="Arial"/>
          <w:sz w:val="20"/>
          <w:szCs w:val="20"/>
        </w:rPr>
        <w:t>ORLEN S.A. – Oddział Geologii i Eksploatacji PGNiG w Warszawie</w:t>
      </w:r>
      <w:r w:rsidRPr="004B3294">
        <w:rPr>
          <w:rFonts w:cs="Arial"/>
          <w:sz w:val="20"/>
          <w:szCs w:val="20"/>
          <w:u w:val="single"/>
        </w:rPr>
        <w:t>,</w:t>
      </w:r>
      <w:r w:rsidRPr="3AA5A335">
        <w:rPr>
          <w:rFonts w:cs="Arial"/>
          <w:i/>
          <w:iCs/>
          <w:sz w:val="20"/>
          <w:szCs w:val="20"/>
        </w:rPr>
        <w:t xml:space="preserve"> </w:t>
      </w:r>
      <w:r w:rsidRPr="004B3294">
        <w:rPr>
          <w:rFonts w:cs="Arial"/>
          <w:sz w:val="20"/>
          <w:szCs w:val="20"/>
        </w:rPr>
        <w:t xml:space="preserve">jest podmiotem, na rzecz którego usługi wskazane w w/w wykazie zostały wcześniej wykonane, Wykonawca nie ma obowiązku przedkładania ww. dowodów; </w:t>
      </w:r>
    </w:p>
    <w:p w14:paraId="78211C07" w14:textId="77777777" w:rsidR="008F3C7C" w:rsidRPr="004B3294" w:rsidRDefault="008F3C7C" w:rsidP="008F3C7C">
      <w:pPr>
        <w:pStyle w:val="Akapitzlist"/>
        <w:numPr>
          <w:ilvl w:val="2"/>
          <w:numId w:val="12"/>
        </w:numPr>
        <w:spacing w:line="276" w:lineRule="auto"/>
        <w:ind w:left="1985" w:hanging="425"/>
        <w:rPr>
          <w:rFonts w:cs="Arial"/>
          <w:sz w:val="20"/>
          <w:szCs w:val="20"/>
        </w:rPr>
      </w:pPr>
      <w:r w:rsidRPr="004B3294">
        <w:rPr>
          <w:rFonts w:cs="Arial"/>
          <w:sz w:val="20"/>
          <w:szCs w:val="20"/>
        </w:rPr>
        <w:t>Uwaga! Zamawiający nie uzna, jako dowodu faktur itp. dokumentów, z uwagi na fakt, iż ich treść nie potwierdza należytego wykonania zamówienia.</w:t>
      </w:r>
    </w:p>
    <w:p w14:paraId="2D8B7F91" w14:textId="4451D5F3" w:rsidR="008F3C7C" w:rsidRPr="004B3294" w:rsidRDefault="008F3C7C" w:rsidP="008F3C7C">
      <w:pPr>
        <w:pStyle w:val="Akapitzlist"/>
        <w:numPr>
          <w:ilvl w:val="0"/>
          <w:numId w:val="12"/>
        </w:numPr>
        <w:tabs>
          <w:tab w:val="left" w:pos="1134"/>
        </w:tabs>
        <w:spacing w:line="276" w:lineRule="auto"/>
        <w:ind w:left="1134" w:hanging="567"/>
        <w:rPr>
          <w:rFonts w:cs="Arial"/>
          <w:sz w:val="20"/>
          <w:szCs w:val="20"/>
        </w:rPr>
      </w:pPr>
      <w:r w:rsidRPr="004B3294">
        <w:rPr>
          <w:rFonts w:cs="Arial"/>
          <w:sz w:val="20"/>
          <w:szCs w:val="20"/>
        </w:rPr>
        <w:t xml:space="preserve">oświadczenie na potwierdzenie spełniania warunku z pkt 10.2.2 SWZ </w:t>
      </w:r>
      <w:r w:rsidR="001566FC" w:rsidRPr="004B3294">
        <w:rPr>
          <w:rFonts w:cs="Arial"/>
          <w:sz w:val="20"/>
          <w:szCs w:val="20"/>
        </w:rPr>
        <w:t>(zgodnie ze wzorem nr 6 do SWZ);</w:t>
      </w:r>
    </w:p>
    <w:p w14:paraId="0AED799B" w14:textId="76EB41C7" w:rsidR="00F40506" w:rsidRPr="004B3294" w:rsidRDefault="0057757E" w:rsidP="004B27B7">
      <w:pPr>
        <w:spacing w:line="276" w:lineRule="auto"/>
        <w:ind w:left="567" w:hanging="567"/>
        <w:rPr>
          <w:rFonts w:cs="Arial"/>
          <w:b/>
          <w:bCs/>
          <w:i/>
          <w:iCs/>
          <w:sz w:val="20"/>
          <w:szCs w:val="20"/>
        </w:rPr>
      </w:pPr>
      <w:r w:rsidRPr="004B3294">
        <w:rPr>
          <w:rFonts w:cs="Arial"/>
          <w:b/>
          <w:bCs/>
          <w:sz w:val="20"/>
          <w:szCs w:val="20"/>
        </w:rPr>
        <w:t>11.</w:t>
      </w:r>
      <w:r w:rsidR="00BD57EB">
        <w:rPr>
          <w:rFonts w:cs="Arial"/>
          <w:b/>
          <w:bCs/>
          <w:sz w:val="20"/>
          <w:szCs w:val="20"/>
        </w:rPr>
        <w:t>2</w:t>
      </w:r>
      <w:r w:rsidR="00574DFC" w:rsidRPr="004B3294">
        <w:rPr>
          <w:rFonts w:cs="Arial"/>
          <w:b/>
          <w:bCs/>
          <w:color w:val="0070C0"/>
          <w:sz w:val="20"/>
          <w:szCs w:val="20"/>
        </w:rPr>
        <w:tab/>
      </w:r>
      <w:r w:rsidR="00F40506" w:rsidRPr="004B3294">
        <w:rPr>
          <w:rFonts w:cs="Arial"/>
          <w:b/>
          <w:bCs/>
          <w:sz w:val="20"/>
          <w:szCs w:val="20"/>
        </w:rPr>
        <w:t>Oferta</w:t>
      </w:r>
      <w:r w:rsidR="00326502" w:rsidRPr="004B3294">
        <w:rPr>
          <w:rFonts w:cs="Arial"/>
          <w:b/>
          <w:bCs/>
          <w:sz w:val="20"/>
          <w:szCs w:val="20"/>
        </w:rPr>
        <w:t xml:space="preserve"> oraz oświadczenia złożone w postępowaniu </w:t>
      </w:r>
      <w:r w:rsidR="00212856" w:rsidRPr="004B3294">
        <w:rPr>
          <w:rFonts w:cs="Arial"/>
          <w:b/>
          <w:bCs/>
          <w:sz w:val="20"/>
          <w:szCs w:val="20"/>
        </w:rPr>
        <w:t>winny</w:t>
      </w:r>
      <w:r w:rsidR="00F40506" w:rsidRPr="004B3294">
        <w:rPr>
          <w:rFonts w:cs="Arial"/>
          <w:b/>
          <w:bCs/>
          <w:sz w:val="20"/>
          <w:szCs w:val="20"/>
        </w:rPr>
        <w:t xml:space="preserve"> </w:t>
      </w:r>
      <w:r w:rsidR="00326502" w:rsidRPr="004B3294">
        <w:rPr>
          <w:rFonts w:cs="Arial"/>
          <w:b/>
          <w:bCs/>
          <w:sz w:val="20"/>
          <w:szCs w:val="20"/>
        </w:rPr>
        <w:t>być podpisane</w:t>
      </w:r>
      <w:r w:rsidR="00F40506" w:rsidRPr="004B3294">
        <w:rPr>
          <w:rFonts w:cs="Arial"/>
          <w:b/>
          <w:bCs/>
          <w:sz w:val="20"/>
          <w:szCs w:val="20"/>
        </w:rPr>
        <w:t xml:space="preserve"> </w:t>
      </w:r>
      <w:r w:rsidR="00212856" w:rsidRPr="004B3294">
        <w:rPr>
          <w:rFonts w:cs="Arial"/>
          <w:b/>
          <w:bCs/>
          <w:sz w:val="20"/>
          <w:szCs w:val="20"/>
        </w:rPr>
        <w:t>własnoręcznie lub kwalifikowanym podpisem elektronicznym</w:t>
      </w:r>
      <w:r w:rsidR="00212856" w:rsidRPr="004B3294">
        <w:rPr>
          <w:rFonts w:cs="Arial"/>
          <w:sz w:val="20"/>
          <w:szCs w:val="20"/>
        </w:rPr>
        <w:t xml:space="preserve"> </w:t>
      </w:r>
      <w:r w:rsidR="00F40506" w:rsidRPr="004B3294">
        <w:rPr>
          <w:rFonts w:cs="Arial"/>
          <w:sz w:val="20"/>
          <w:szCs w:val="20"/>
        </w:rPr>
        <w:t>przez umocowanego/</w:t>
      </w:r>
      <w:proofErr w:type="spellStart"/>
      <w:r w:rsidR="00F40506" w:rsidRPr="004B3294">
        <w:rPr>
          <w:rFonts w:cs="Arial"/>
          <w:sz w:val="20"/>
          <w:szCs w:val="20"/>
        </w:rPr>
        <w:t>ych</w:t>
      </w:r>
      <w:proofErr w:type="spellEnd"/>
      <w:r w:rsidR="00F40506" w:rsidRPr="004B3294">
        <w:rPr>
          <w:rFonts w:cs="Arial"/>
          <w:sz w:val="20"/>
          <w:szCs w:val="20"/>
        </w:rPr>
        <w:t xml:space="preserve"> prawnie przedstawiciela/i wykonawcy, upoważnionego/</w:t>
      </w:r>
      <w:proofErr w:type="spellStart"/>
      <w:r w:rsidR="00F40506" w:rsidRPr="004B3294">
        <w:rPr>
          <w:rFonts w:cs="Arial"/>
          <w:sz w:val="20"/>
          <w:szCs w:val="20"/>
        </w:rPr>
        <w:t>ych</w:t>
      </w:r>
      <w:proofErr w:type="spellEnd"/>
      <w:r w:rsidR="00F40506" w:rsidRPr="004B3294">
        <w:rPr>
          <w:rFonts w:cs="Arial"/>
          <w:sz w:val="20"/>
          <w:szCs w:val="20"/>
        </w:rPr>
        <w:t xml:space="preserve"> do podejmowania zobowiązań w jego imieniu, zgodnie z wpisem o reprezentacji w stosownym dokumencie uprawniającym do występowania w obrocie prawnym lub z udzielonym pełnomocnictwem.</w:t>
      </w:r>
      <w:r w:rsidR="00D01E2F" w:rsidRPr="004B3294">
        <w:rPr>
          <w:rFonts w:cs="Arial"/>
          <w:sz w:val="20"/>
          <w:szCs w:val="20"/>
        </w:rPr>
        <w:t xml:space="preserve"> </w:t>
      </w:r>
      <w:r w:rsidR="00D01E2F" w:rsidRPr="004B3294">
        <w:rPr>
          <w:rFonts w:cs="Arial"/>
          <w:b/>
          <w:bCs/>
          <w:sz w:val="20"/>
          <w:szCs w:val="20"/>
        </w:rPr>
        <w:t>Zamawiający nie dopuszcza podpi</w:t>
      </w:r>
      <w:r w:rsidR="00376FC0" w:rsidRPr="004B3294">
        <w:rPr>
          <w:rFonts w:cs="Arial"/>
          <w:b/>
          <w:bCs/>
          <w:sz w:val="20"/>
          <w:szCs w:val="20"/>
        </w:rPr>
        <w:t>sania oferty podpisem zaufanym.</w:t>
      </w:r>
      <w:r w:rsidR="00D01E2F" w:rsidRPr="004B3294">
        <w:rPr>
          <w:rFonts w:cs="Arial"/>
          <w:b/>
          <w:bCs/>
          <w:sz w:val="20"/>
          <w:szCs w:val="20"/>
        </w:rPr>
        <w:t xml:space="preserve"> </w:t>
      </w:r>
      <w:r w:rsidR="00B708A5" w:rsidRPr="004B3294">
        <w:rPr>
          <w:rFonts w:cs="Arial"/>
          <w:b/>
          <w:bCs/>
          <w:sz w:val="20"/>
          <w:szCs w:val="20"/>
        </w:rPr>
        <w:t xml:space="preserve">Szczegółowe zapisy w zakresie przygotowania </w:t>
      </w:r>
      <w:r w:rsidR="00B708A5" w:rsidRPr="004B3294">
        <w:rPr>
          <w:rFonts w:cs="Arial"/>
          <w:b/>
          <w:bCs/>
          <w:sz w:val="20"/>
          <w:szCs w:val="20"/>
        </w:rPr>
        <w:br/>
        <w:t>i składania ofert są określone w pkt 13 oraz 22 SWZ.</w:t>
      </w:r>
    </w:p>
    <w:p w14:paraId="535ED79F" w14:textId="03047428" w:rsidR="00F40506" w:rsidRPr="004B3294" w:rsidRDefault="00574DFC" w:rsidP="0057757E">
      <w:pPr>
        <w:pStyle w:val="Akapitzlist"/>
        <w:spacing w:line="276" w:lineRule="auto"/>
        <w:ind w:left="567" w:hanging="567"/>
        <w:contextualSpacing w:val="0"/>
        <w:rPr>
          <w:rFonts w:cs="Arial"/>
          <w:color w:val="0070C0"/>
          <w:sz w:val="20"/>
          <w:szCs w:val="20"/>
        </w:rPr>
      </w:pPr>
      <w:r w:rsidRPr="004B3294">
        <w:rPr>
          <w:rFonts w:cs="Arial"/>
          <w:sz w:val="20"/>
          <w:szCs w:val="20"/>
        </w:rPr>
        <w:t>11.</w:t>
      </w:r>
      <w:r w:rsidR="00BD57EB">
        <w:rPr>
          <w:rFonts w:cs="Arial"/>
          <w:sz w:val="20"/>
          <w:szCs w:val="20"/>
        </w:rPr>
        <w:t>3</w:t>
      </w:r>
      <w:r w:rsidR="0057757E" w:rsidRPr="004B3294">
        <w:rPr>
          <w:rFonts w:cs="Arial"/>
          <w:sz w:val="20"/>
          <w:szCs w:val="20"/>
        </w:rPr>
        <w:tab/>
      </w:r>
      <w:r w:rsidR="00F40506" w:rsidRPr="004B3294">
        <w:rPr>
          <w:rFonts w:cs="Arial"/>
          <w:sz w:val="20"/>
          <w:szCs w:val="20"/>
        </w:rPr>
        <w:t>Pozostałe wymagane dokumenty należy dołączyć do oferty w formie oryginału lub kserokopii potwierdzonej za zgodność z oryginałem przez Wykonawcę.</w:t>
      </w:r>
      <w:r w:rsidR="00212856" w:rsidRPr="004B3294">
        <w:rPr>
          <w:rFonts w:cs="Arial"/>
          <w:sz w:val="20"/>
          <w:szCs w:val="20"/>
        </w:rPr>
        <w:t xml:space="preserve"> Poświadczenie za zgodność </w:t>
      </w:r>
      <w:r w:rsidR="001C06A2" w:rsidRPr="004B3294">
        <w:rPr>
          <w:rFonts w:cs="Arial"/>
          <w:sz w:val="20"/>
          <w:szCs w:val="20"/>
        </w:rPr>
        <w:br/>
      </w:r>
      <w:r w:rsidR="00212856" w:rsidRPr="004B3294">
        <w:rPr>
          <w:rFonts w:cs="Arial"/>
          <w:sz w:val="20"/>
          <w:szCs w:val="20"/>
        </w:rPr>
        <w:t>z oryginałem następuje w formie pisemnej lub elektronicznej</w:t>
      </w:r>
      <w:r w:rsidR="00880B26" w:rsidRPr="004B3294">
        <w:rPr>
          <w:rFonts w:cs="Arial"/>
          <w:sz w:val="20"/>
          <w:szCs w:val="20"/>
        </w:rPr>
        <w:t xml:space="preserve"> przy użyciu kwalifikowanego podpisu elektronicznego</w:t>
      </w:r>
      <w:r w:rsidR="00212856" w:rsidRPr="004B3294">
        <w:rPr>
          <w:rFonts w:cs="Arial"/>
          <w:sz w:val="20"/>
          <w:szCs w:val="20"/>
        </w:rPr>
        <w:t xml:space="preserve">. </w:t>
      </w:r>
      <w:r w:rsidR="007B0289" w:rsidRPr="004B3294">
        <w:rPr>
          <w:rFonts w:cs="Arial"/>
          <w:sz w:val="20"/>
          <w:szCs w:val="20"/>
        </w:rPr>
        <w:t>W przypadku dokumentu wygenerowanego automatycznie (wydruk z systemu komputerowego) nie wymaga się poświadczenia dokumentu za zgodność z oryginałem ani jego podpisania przez Wykonawcę.</w:t>
      </w:r>
    </w:p>
    <w:p w14:paraId="61BAFF16" w14:textId="46FB254E" w:rsidR="007B0289" w:rsidRPr="004B3294" w:rsidRDefault="00574DFC" w:rsidP="00530E0C">
      <w:pPr>
        <w:pStyle w:val="Akapitzlist"/>
        <w:tabs>
          <w:tab w:val="left" w:pos="709"/>
        </w:tabs>
        <w:spacing w:before="120" w:after="120" w:line="276" w:lineRule="auto"/>
        <w:ind w:left="600" w:hanging="600"/>
        <w:rPr>
          <w:rFonts w:cs="Arial"/>
          <w:color w:val="000000"/>
          <w:sz w:val="20"/>
          <w:szCs w:val="20"/>
        </w:rPr>
      </w:pPr>
      <w:r w:rsidRPr="004B3294">
        <w:rPr>
          <w:rFonts w:cs="Arial"/>
          <w:color w:val="000000"/>
          <w:sz w:val="20"/>
          <w:szCs w:val="20"/>
        </w:rPr>
        <w:t>11.</w:t>
      </w:r>
      <w:r w:rsidR="00BD57EB">
        <w:rPr>
          <w:rFonts w:cs="Arial"/>
          <w:color w:val="000000"/>
          <w:sz w:val="20"/>
          <w:szCs w:val="20"/>
        </w:rPr>
        <w:t>4</w:t>
      </w:r>
      <w:r w:rsidR="0057757E" w:rsidRPr="004B3294">
        <w:rPr>
          <w:rFonts w:cs="Arial"/>
          <w:color w:val="000000"/>
          <w:sz w:val="20"/>
          <w:szCs w:val="20"/>
        </w:rPr>
        <w:tab/>
      </w:r>
      <w:r w:rsidR="007B0289" w:rsidRPr="004B3294">
        <w:rPr>
          <w:rFonts w:cs="Arial"/>
          <w:color w:val="000000"/>
          <w:sz w:val="20"/>
          <w:szCs w:val="20"/>
        </w:rPr>
        <w:t>Wykonawca nie jest zobowiązany do złożenia dokumentów potwierdzających, że nie podlega wykluczeniu i spełnia warunki udziału w po</w:t>
      </w:r>
      <w:r w:rsidR="00E93973" w:rsidRPr="004B3294">
        <w:rPr>
          <w:rFonts w:cs="Arial"/>
          <w:color w:val="000000"/>
          <w:sz w:val="20"/>
          <w:szCs w:val="20"/>
        </w:rPr>
        <w:t xml:space="preserve">stępowaniu, jeżeli Zamawiający </w:t>
      </w:r>
      <w:r w:rsidR="007B0289" w:rsidRPr="004B3294">
        <w:rPr>
          <w:rFonts w:cs="Arial"/>
          <w:color w:val="000000"/>
          <w:sz w:val="20"/>
          <w:szCs w:val="20"/>
        </w:rPr>
        <w:t xml:space="preserve">może je uzyskać </w:t>
      </w:r>
      <w:r w:rsidR="00E93973" w:rsidRPr="004B3294">
        <w:rPr>
          <w:rFonts w:cs="Arial"/>
          <w:color w:val="000000"/>
          <w:sz w:val="20"/>
          <w:szCs w:val="20"/>
        </w:rPr>
        <w:br/>
      </w:r>
      <w:r w:rsidR="007B0289" w:rsidRPr="004B3294">
        <w:rPr>
          <w:rFonts w:cs="Arial"/>
          <w:color w:val="000000"/>
          <w:sz w:val="20"/>
          <w:szCs w:val="20"/>
        </w:rPr>
        <w:t>za pomocą bezpłatnych i ogólnodostępnych baz danych.</w:t>
      </w:r>
    </w:p>
    <w:p w14:paraId="22D6608A" w14:textId="702202F3" w:rsidR="00A82512" w:rsidRPr="004B3294" w:rsidRDefault="00A82512" w:rsidP="00A82512">
      <w:pPr>
        <w:pStyle w:val="Akapitzlist"/>
        <w:tabs>
          <w:tab w:val="left" w:pos="709"/>
        </w:tabs>
        <w:spacing w:before="120" w:after="120" w:line="276" w:lineRule="auto"/>
        <w:ind w:left="600" w:hanging="600"/>
        <w:rPr>
          <w:rFonts w:cs="Arial"/>
          <w:color w:val="000000"/>
          <w:sz w:val="20"/>
          <w:szCs w:val="20"/>
        </w:rPr>
      </w:pPr>
      <w:r w:rsidRPr="004B3294">
        <w:rPr>
          <w:rFonts w:cs="Arial"/>
          <w:color w:val="000000"/>
          <w:sz w:val="20"/>
          <w:szCs w:val="20"/>
        </w:rPr>
        <w:t>11.</w:t>
      </w:r>
      <w:r w:rsidR="00BD57EB">
        <w:rPr>
          <w:rFonts w:cs="Arial"/>
          <w:color w:val="000000"/>
          <w:sz w:val="20"/>
          <w:szCs w:val="20"/>
        </w:rPr>
        <w:t>5</w:t>
      </w:r>
      <w:r w:rsidRPr="004B3294">
        <w:rPr>
          <w:rFonts w:cs="Arial"/>
          <w:color w:val="000000"/>
          <w:sz w:val="20"/>
          <w:szCs w:val="20"/>
        </w:rPr>
        <w:tab/>
      </w:r>
      <w:r w:rsidRPr="004B3294">
        <w:rPr>
          <w:rFonts w:cs="Arial"/>
          <w:sz w:val="20"/>
          <w:szCs w:val="22"/>
        </w:rPr>
        <w:t>Wykonawca nie jest zobowiązany do złożenia dokumentów potwierdzających należyte  wykonanie usług  w przypadku gdy Zamawiający jest podmiotem, na rzecz którego usługi zostały wcześniej wykonane przez tego Wykonawcę.</w:t>
      </w:r>
    </w:p>
    <w:p w14:paraId="7882BDF5" w14:textId="098DD423" w:rsidR="00186A75" w:rsidRPr="004B3294" w:rsidRDefault="00574DFC" w:rsidP="00F05473">
      <w:pPr>
        <w:pStyle w:val="Akapitzlist"/>
        <w:spacing w:line="276" w:lineRule="auto"/>
        <w:ind w:left="567" w:hanging="567"/>
        <w:contextualSpacing w:val="0"/>
        <w:rPr>
          <w:rFonts w:cs="Arial"/>
          <w:sz w:val="20"/>
          <w:szCs w:val="20"/>
          <w:lang w:eastAsia="en-US"/>
        </w:rPr>
      </w:pPr>
      <w:r w:rsidRPr="004B3294">
        <w:rPr>
          <w:rFonts w:cs="Arial"/>
          <w:sz w:val="20"/>
          <w:szCs w:val="20"/>
          <w:lang w:eastAsia="en-US"/>
        </w:rPr>
        <w:t>1</w:t>
      </w:r>
      <w:r w:rsidR="00A82512" w:rsidRPr="004B3294">
        <w:rPr>
          <w:rFonts w:cs="Arial"/>
          <w:sz w:val="20"/>
          <w:szCs w:val="20"/>
          <w:lang w:eastAsia="en-US"/>
        </w:rPr>
        <w:t>1.</w:t>
      </w:r>
      <w:r w:rsidR="00BD57EB">
        <w:rPr>
          <w:rFonts w:cs="Arial"/>
          <w:sz w:val="20"/>
          <w:szCs w:val="20"/>
          <w:lang w:eastAsia="en-US"/>
        </w:rPr>
        <w:t>6</w:t>
      </w:r>
      <w:r w:rsidR="0057757E" w:rsidRPr="004B3294">
        <w:rPr>
          <w:rFonts w:cs="Arial"/>
          <w:sz w:val="20"/>
          <w:szCs w:val="20"/>
          <w:lang w:eastAsia="en-US"/>
        </w:rPr>
        <w:tab/>
      </w:r>
      <w:r w:rsidR="00326502" w:rsidRPr="004B3294">
        <w:rPr>
          <w:rFonts w:cs="Arial"/>
          <w:sz w:val="20"/>
          <w:szCs w:val="20"/>
          <w:lang w:eastAsia="en-US"/>
        </w:rPr>
        <w:t xml:space="preserve">Zamawiający dopuszcza wspólne ubieganie się Wykonawców o udzielenie zamówienia. Wykonawcy ubiegający się wspólnie o udzielenie zamówienia ustanawiają pełnomocnika </w:t>
      </w:r>
      <w:r w:rsidR="00802090" w:rsidRPr="004B3294">
        <w:rPr>
          <w:rFonts w:cs="Arial"/>
          <w:sz w:val="20"/>
          <w:szCs w:val="20"/>
          <w:lang w:eastAsia="en-US"/>
        </w:rPr>
        <w:br/>
      </w:r>
      <w:r w:rsidR="00326502" w:rsidRPr="004B3294">
        <w:rPr>
          <w:rFonts w:cs="Arial"/>
          <w:sz w:val="20"/>
          <w:szCs w:val="20"/>
          <w:lang w:eastAsia="en-US"/>
        </w:rPr>
        <w:lastRenderedPageBreak/>
        <w:t xml:space="preserve">do reprezentowania ich w postępowaniu albo reprezentowania w postępowaniu i zawarcia umowy w sprawie zamówienia. W przypadku Wykonawców wspólnie ubiegających się </w:t>
      </w:r>
      <w:r w:rsidR="00802090" w:rsidRPr="004B3294">
        <w:rPr>
          <w:rFonts w:cs="Arial"/>
          <w:sz w:val="20"/>
          <w:szCs w:val="20"/>
          <w:lang w:eastAsia="en-US"/>
        </w:rPr>
        <w:br/>
      </w:r>
      <w:r w:rsidR="00326502" w:rsidRPr="004B3294">
        <w:rPr>
          <w:rFonts w:cs="Arial"/>
          <w:sz w:val="20"/>
          <w:szCs w:val="20"/>
          <w:lang w:eastAsia="en-US"/>
        </w:rPr>
        <w:t>o udzielenie zamówienia, żaden z Wykonawców nie może podlegać wykluczeniu. Pozostałe warunki muszą być spełnione łącznie przez wszystkich Wykonawców składających ofertę.</w:t>
      </w:r>
    </w:p>
    <w:p w14:paraId="4ABE5FFB" w14:textId="140AE904" w:rsidR="000225F7" w:rsidRPr="004B3294" w:rsidRDefault="0057757E" w:rsidP="00F05473">
      <w:pPr>
        <w:pStyle w:val="Akapitzlist"/>
        <w:spacing w:line="276" w:lineRule="auto"/>
        <w:ind w:left="567" w:hanging="567"/>
        <w:contextualSpacing w:val="0"/>
        <w:rPr>
          <w:rFonts w:cs="Arial"/>
          <w:sz w:val="20"/>
          <w:szCs w:val="20"/>
          <w:lang w:eastAsia="en-US"/>
        </w:rPr>
      </w:pPr>
      <w:r w:rsidRPr="004B3294">
        <w:rPr>
          <w:rFonts w:cs="Arial"/>
          <w:sz w:val="20"/>
          <w:szCs w:val="20"/>
          <w:lang w:eastAsia="en-US"/>
        </w:rPr>
        <w:t>1</w:t>
      </w:r>
      <w:r w:rsidR="00A82512" w:rsidRPr="004B3294">
        <w:rPr>
          <w:rFonts w:cs="Arial"/>
          <w:sz w:val="20"/>
          <w:szCs w:val="20"/>
          <w:lang w:eastAsia="en-US"/>
        </w:rPr>
        <w:t>1.</w:t>
      </w:r>
      <w:r w:rsidR="00BD57EB">
        <w:rPr>
          <w:rFonts w:cs="Arial"/>
          <w:sz w:val="20"/>
          <w:szCs w:val="20"/>
          <w:lang w:eastAsia="en-US"/>
        </w:rPr>
        <w:t>7</w:t>
      </w:r>
      <w:r w:rsidRPr="004B3294">
        <w:rPr>
          <w:rFonts w:cs="Arial"/>
          <w:sz w:val="20"/>
          <w:szCs w:val="20"/>
          <w:lang w:eastAsia="en-US"/>
        </w:rPr>
        <w:tab/>
      </w:r>
      <w:r w:rsidR="00326502" w:rsidRPr="004B3294">
        <w:rPr>
          <w:rFonts w:cs="Arial"/>
          <w:sz w:val="20"/>
          <w:szCs w:val="20"/>
          <w:lang w:eastAsia="en-US"/>
        </w:rPr>
        <w:t>Wykonawcy wspólnie ubiegający się o udzielenie zamówienia mają obowiązek dołączyć do oferty dokument potwierdzający ustanowienie pełnomocnika. Pełnomocnictwo powinno wskazywać pełnomocnika i wszystkich Wykonawców, którzy wspólnie ubiegają się o udzielenie zamówienia. Pełnomocnictwo należy załączyć w formie oryginału lub kopii poświadczonej notarialnie</w:t>
      </w:r>
      <w:r w:rsidR="00451A2E" w:rsidRPr="004B3294">
        <w:rPr>
          <w:rFonts w:cs="Arial"/>
          <w:sz w:val="20"/>
          <w:szCs w:val="20"/>
          <w:lang w:eastAsia="en-US"/>
        </w:rPr>
        <w:t xml:space="preserve"> lub kopii potwierdzonej za zgodność z oryginałem przez Wykonawcę</w:t>
      </w:r>
      <w:r w:rsidR="003F1A3C" w:rsidRPr="004B3294">
        <w:rPr>
          <w:rFonts w:cs="Arial"/>
          <w:sz w:val="20"/>
          <w:szCs w:val="20"/>
          <w:lang w:eastAsia="en-US"/>
        </w:rPr>
        <w:t>.</w:t>
      </w:r>
    </w:p>
    <w:p w14:paraId="04750351" w14:textId="04BD7349" w:rsidR="003F1A3C" w:rsidRPr="004B3294" w:rsidRDefault="00A82512" w:rsidP="00F05473">
      <w:pPr>
        <w:pStyle w:val="Akapitzlist"/>
        <w:spacing w:line="276" w:lineRule="auto"/>
        <w:ind w:left="567" w:hanging="567"/>
        <w:contextualSpacing w:val="0"/>
        <w:rPr>
          <w:rFonts w:cs="Arial"/>
          <w:sz w:val="20"/>
          <w:szCs w:val="20"/>
          <w:lang w:eastAsia="en-US"/>
        </w:rPr>
      </w:pPr>
      <w:r w:rsidRPr="004B3294">
        <w:rPr>
          <w:rFonts w:cs="Arial"/>
          <w:sz w:val="20"/>
          <w:szCs w:val="20"/>
          <w:lang w:eastAsia="en-US"/>
        </w:rPr>
        <w:t>11.</w:t>
      </w:r>
      <w:r w:rsidR="00BD57EB">
        <w:rPr>
          <w:rFonts w:cs="Arial"/>
          <w:sz w:val="20"/>
          <w:szCs w:val="20"/>
          <w:lang w:eastAsia="en-US"/>
        </w:rPr>
        <w:t>8</w:t>
      </w:r>
      <w:r w:rsidR="0057757E" w:rsidRPr="004B3294">
        <w:rPr>
          <w:rFonts w:cs="Arial"/>
          <w:sz w:val="20"/>
          <w:szCs w:val="20"/>
          <w:lang w:eastAsia="en-US"/>
        </w:rPr>
        <w:tab/>
      </w:r>
      <w:r w:rsidR="003F1A3C" w:rsidRPr="004B3294">
        <w:rPr>
          <w:rFonts w:cs="Arial"/>
          <w:sz w:val="20"/>
          <w:szCs w:val="20"/>
          <w:lang w:eastAsia="en-US"/>
        </w:rPr>
        <w:t xml:space="preserve">W przypadku gdy zostanie wybrana oferta Wykonawców wspólnie ubiegających się </w:t>
      </w:r>
      <w:r w:rsidR="00772972" w:rsidRPr="004B3294">
        <w:rPr>
          <w:rFonts w:cs="Arial"/>
          <w:sz w:val="20"/>
          <w:szCs w:val="20"/>
          <w:lang w:eastAsia="en-US"/>
        </w:rPr>
        <w:br/>
      </w:r>
      <w:r w:rsidR="003F1A3C" w:rsidRPr="004B3294">
        <w:rPr>
          <w:rFonts w:cs="Arial"/>
          <w:sz w:val="20"/>
          <w:szCs w:val="20"/>
          <w:lang w:eastAsia="en-US"/>
        </w:rPr>
        <w:t>o udzielenie zamówienia, przed zawarciem umowy Zamawiający będzie żądał umowy regulującej współpracę tych Wykonawców.</w:t>
      </w:r>
    </w:p>
    <w:p w14:paraId="2B1DADC8" w14:textId="77F88631" w:rsidR="00F05473" w:rsidRPr="004B3294" w:rsidRDefault="00A82512">
      <w:pPr>
        <w:pStyle w:val="Akapitzlist"/>
        <w:spacing w:line="276" w:lineRule="auto"/>
        <w:ind w:left="567" w:hanging="567"/>
        <w:rPr>
          <w:rFonts w:cs="Arial"/>
          <w:sz w:val="20"/>
          <w:szCs w:val="20"/>
        </w:rPr>
      </w:pPr>
      <w:r w:rsidRPr="004B3294">
        <w:rPr>
          <w:rFonts w:cs="Arial"/>
          <w:sz w:val="20"/>
          <w:szCs w:val="20"/>
        </w:rPr>
        <w:t>11.</w:t>
      </w:r>
      <w:r w:rsidR="00BD57EB">
        <w:rPr>
          <w:rFonts w:cs="Arial"/>
          <w:sz w:val="20"/>
          <w:szCs w:val="20"/>
        </w:rPr>
        <w:t>9</w:t>
      </w:r>
      <w:r w:rsidR="0057757E" w:rsidRPr="004B3294">
        <w:rPr>
          <w:rFonts w:cs="Arial"/>
          <w:sz w:val="20"/>
          <w:szCs w:val="20"/>
        </w:rPr>
        <w:tab/>
      </w:r>
      <w:r w:rsidR="00F05473" w:rsidRPr="004B3294">
        <w:rPr>
          <w:rFonts w:cs="Arial"/>
          <w:sz w:val="20"/>
          <w:szCs w:val="20"/>
        </w:rPr>
        <w:t>W przypadku wspólnego ubiegania się Wykonawców o udzielenie zamówienia, każdy przedsiębiorca wchodzący w skład konsorcjum musi złożyć osobno dokument</w:t>
      </w:r>
      <w:r w:rsidR="00035C19" w:rsidRPr="004B3294">
        <w:rPr>
          <w:rFonts w:cs="Arial"/>
          <w:sz w:val="20"/>
          <w:szCs w:val="20"/>
        </w:rPr>
        <w:t>y</w:t>
      </w:r>
      <w:r w:rsidR="00F05473" w:rsidRPr="004B3294">
        <w:rPr>
          <w:rFonts w:cs="Arial"/>
          <w:sz w:val="20"/>
          <w:szCs w:val="20"/>
        </w:rPr>
        <w:t xml:space="preserve">, </w:t>
      </w:r>
      <w:r w:rsidR="00F05473" w:rsidRPr="004B3294">
        <w:rPr>
          <w:sz w:val="20"/>
          <w:szCs w:val="20"/>
        </w:rPr>
        <w:br/>
      </w:r>
      <w:r w:rsidR="0057757E" w:rsidRPr="004B3294">
        <w:rPr>
          <w:rFonts w:cs="Arial"/>
          <w:sz w:val="20"/>
          <w:szCs w:val="20"/>
        </w:rPr>
        <w:t>o którym mowa w pkt 11.1</w:t>
      </w:r>
      <w:r w:rsidR="00F05473" w:rsidRPr="004B3294">
        <w:rPr>
          <w:rFonts w:cs="Arial"/>
          <w:sz w:val="20"/>
          <w:szCs w:val="20"/>
        </w:rPr>
        <w:t xml:space="preserve"> lit. </w:t>
      </w:r>
      <w:r w:rsidR="00011BF9" w:rsidRPr="004B3294">
        <w:rPr>
          <w:rFonts w:cs="Arial"/>
          <w:sz w:val="20"/>
          <w:szCs w:val="20"/>
        </w:rPr>
        <w:t>e</w:t>
      </w:r>
      <w:r w:rsidR="00F05473" w:rsidRPr="004B3294">
        <w:rPr>
          <w:rFonts w:cs="Arial"/>
          <w:sz w:val="20"/>
          <w:szCs w:val="20"/>
        </w:rPr>
        <w:t>)</w:t>
      </w:r>
      <w:r w:rsidR="004E142B" w:rsidRPr="004B3294">
        <w:rPr>
          <w:rFonts w:cs="Arial"/>
          <w:sz w:val="20"/>
          <w:szCs w:val="20"/>
        </w:rPr>
        <w:t xml:space="preserve"> </w:t>
      </w:r>
      <w:r w:rsidR="00BB1A00" w:rsidRPr="004B3294">
        <w:rPr>
          <w:rFonts w:cs="Arial"/>
          <w:sz w:val="20"/>
          <w:szCs w:val="20"/>
        </w:rPr>
        <w:t xml:space="preserve">SWZ </w:t>
      </w:r>
      <w:r w:rsidR="00F05473" w:rsidRPr="004B3294">
        <w:rPr>
          <w:rFonts w:cs="Arial"/>
          <w:sz w:val="20"/>
          <w:szCs w:val="20"/>
        </w:rPr>
        <w:t>oraz oświadczenie o niepodleganiu wykluczeniu wg w</w:t>
      </w:r>
      <w:r w:rsidR="00D66A6D" w:rsidRPr="004B3294">
        <w:rPr>
          <w:rFonts w:cs="Arial"/>
          <w:sz w:val="20"/>
          <w:szCs w:val="20"/>
        </w:rPr>
        <w:t xml:space="preserve">zoru stanowiącego załącznik nr </w:t>
      </w:r>
      <w:r w:rsidR="00733F4C" w:rsidRPr="004B3294">
        <w:rPr>
          <w:rFonts w:cs="Arial"/>
          <w:sz w:val="20"/>
          <w:szCs w:val="20"/>
        </w:rPr>
        <w:t xml:space="preserve">4 </w:t>
      </w:r>
      <w:r w:rsidR="00593F50" w:rsidRPr="004B3294">
        <w:rPr>
          <w:rFonts w:cs="Arial"/>
          <w:sz w:val="20"/>
          <w:szCs w:val="20"/>
        </w:rPr>
        <w:t>b</w:t>
      </w:r>
      <w:r w:rsidR="00861596" w:rsidRPr="004B3294">
        <w:rPr>
          <w:rFonts w:cs="Arial"/>
          <w:sz w:val="20"/>
          <w:szCs w:val="20"/>
        </w:rPr>
        <w:t xml:space="preserve"> </w:t>
      </w:r>
      <w:r w:rsidR="00BB1A00" w:rsidRPr="004B3294">
        <w:rPr>
          <w:rFonts w:cs="Arial"/>
          <w:sz w:val="20"/>
          <w:szCs w:val="20"/>
        </w:rPr>
        <w:t>do SWZ</w:t>
      </w:r>
      <w:r w:rsidR="000A5275" w:rsidRPr="004B3294">
        <w:rPr>
          <w:rFonts w:cs="Arial"/>
          <w:sz w:val="20"/>
          <w:szCs w:val="20"/>
        </w:rPr>
        <w:t xml:space="preserve">. </w:t>
      </w:r>
      <w:r w:rsidR="00F05473" w:rsidRPr="004B3294">
        <w:rPr>
          <w:rFonts w:cs="Arial"/>
          <w:sz w:val="20"/>
          <w:szCs w:val="20"/>
        </w:rPr>
        <w:t>Pozostałe dokumenty/oświadczenia składa przedstawiciel podmiotów występujących wspólnie.</w:t>
      </w:r>
    </w:p>
    <w:p w14:paraId="2CA0A8B9" w14:textId="67805210" w:rsidR="00F05473" w:rsidRPr="004B3294" w:rsidRDefault="00A82512" w:rsidP="00F05473">
      <w:pPr>
        <w:pStyle w:val="Akapitzlist"/>
        <w:spacing w:line="276" w:lineRule="auto"/>
        <w:ind w:left="567" w:hanging="567"/>
        <w:rPr>
          <w:rFonts w:cs="Arial"/>
          <w:sz w:val="20"/>
          <w:szCs w:val="20"/>
          <w:lang w:eastAsia="en-US"/>
        </w:rPr>
      </w:pPr>
      <w:r w:rsidRPr="004B3294">
        <w:rPr>
          <w:rFonts w:cs="Arial"/>
          <w:sz w:val="20"/>
          <w:szCs w:val="20"/>
        </w:rPr>
        <w:t>11.</w:t>
      </w:r>
      <w:r w:rsidR="000578B2" w:rsidRPr="004B3294">
        <w:rPr>
          <w:rFonts w:cs="Arial"/>
          <w:sz w:val="20"/>
          <w:szCs w:val="20"/>
        </w:rPr>
        <w:t>1</w:t>
      </w:r>
      <w:r w:rsidR="00BD57EB">
        <w:rPr>
          <w:rFonts w:cs="Arial"/>
          <w:sz w:val="20"/>
          <w:szCs w:val="20"/>
        </w:rPr>
        <w:t>0</w:t>
      </w:r>
      <w:r w:rsidR="00F05473" w:rsidRPr="004B3294">
        <w:rPr>
          <w:rFonts w:cs="Arial"/>
          <w:sz w:val="20"/>
          <w:szCs w:val="20"/>
        </w:rPr>
        <w:tab/>
        <w:t xml:space="preserve">W przypadku ubiegania się o udzielenie zamówienia przez spółkę cywilną, każdy przedsiębiorca wchodzący w skład spółki cywilnej musi złożyć osobno dokument, </w:t>
      </w:r>
      <w:r w:rsidR="0057757E" w:rsidRPr="004B3294">
        <w:rPr>
          <w:rFonts w:cs="Arial"/>
          <w:sz w:val="20"/>
          <w:szCs w:val="20"/>
        </w:rPr>
        <w:t>o którym mowa w pkt 11.1</w:t>
      </w:r>
      <w:r w:rsidR="00130C49">
        <w:rPr>
          <w:rFonts w:cs="Arial"/>
          <w:sz w:val="20"/>
          <w:szCs w:val="20"/>
        </w:rPr>
        <w:t xml:space="preserve"> </w:t>
      </w:r>
      <w:r w:rsidR="00F05473" w:rsidRPr="004B3294">
        <w:rPr>
          <w:rFonts w:cs="Arial"/>
          <w:sz w:val="20"/>
          <w:szCs w:val="20"/>
        </w:rPr>
        <w:t xml:space="preserve">lit. </w:t>
      </w:r>
      <w:r w:rsidR="00602686" w:rsidRPr="004B3294">
        <w:rPr>
          <w:rFonts w:cs="Arial"/>
          <w:sz w:val="20"/>
          <w:szCs w:val="20"/>
        </w:rPr>
        <w:t>e)</w:t>
      </w:r>
      <w:r w:rsidR="00F05473" w:rsidRPr="004B3294">
        <w:rPr>
          <w:rFonts w:cs="Arial"/>
          <w:sz w:val="20"/>
          <w:szCs w:val="20"/>
        </w:rPr>
        <w:t xml:space="preserve"> </w:t>
      </w:r>
      <w:r w:rsidR="00BB1A00" w:rsidRPr="004B3294">
        <w:rPr>
          <w:rFonts w:cs="Arial"/>
          <w:sz w:val="20"/>
          <w:szCs w:val="20"/>
        </w:rPr>
        <w:t xml:space="preserve">SWZ </w:t>
      </w:r>
      <w:r w:rsidR="00F05473" w:rsidRPr="004B3294">
        <w:rPr>
          <w:rFonts w:cs="Arial"/>
          <w:sz w:val="20"/>
          <w:szCs w:val="20"/>
        </w:rPr>
        <w:t xml:space="preserve">oraz oświadczenie o niepodleganiu wykluczeniu wg wzoru stanowiącego załącznik </w:t>
      </w:r>
      <w:r w:rsidR="00C008B8" w:rsidRPr="004B3294">
        <w:rPr>
          <w:rFonts w:cs="Arial"/>
          <w:sz w:val="20"/>
          <w:szCs w:val="20"/>
        </w:rPr>
        <w:br/>
      </w:r>
      <w:r w:rsidR="00F05473" w:rsidRPr="004B3294">
        <w:rPr>
          <w:rFonts w:cs="Arial"/>
          <w:sz w:val="20"/>
          <w:szCs w:val="20"/>
        </w:rPr>
        <w:t xml:space="preserve">nr </w:t>
      </w:r>
      <w:r w:rsidR="00733F4C" w:rsidRPr="004B3294">
        <w:rPr>
          <w:rFonts w:cs="Arial"/>
          <w:sz w:val="20"/>
          <w:szCs w:val="20"/>
        </w:rPr>
        <w:t xml:space="preserve">4 </w:t>
      </w:r>
      <w:r w:rsidR="00593F50" w:rsidRPr="004B3294">
        <w:rPr>
          <w:rFonts w:cs="Arial"/>
          <w:sz w:val="20"/>
          <w:szCs w:val="20"/>
        </w:rPr>
        <w:t>b</w:t>
      </w:r>
      <w:r w:rsidR="00BB1A00" w:rsidRPr="004B3294">
        <w:rPr>
          <w:rFonts w:cs="Arial"/>
          <w:sz w:val="20"/>
          <w:szCs w:val="20"/>
        </w:rPr>
        <w:t xml:space="preserve"> do SWZ</w:t>
      </w:r>
      <w:r w:rsidR="00D66A6D" w:rsidRPr="004B3294">
        <w:rPr>
          <w:rFonts w:cs="Arial"/>
          <w:sz w:val="20"/>
          <w:szCs w:val="20"/>
        </w:rPr>
        <w:t>.</w:t>
      </w:r>
    </w:p>
    <w:p w14:paraId="14CD91F2" w14:textId="77777777" w:rsidR="00F05473" w:rsidRPr="004B3294" w:rsidRDefault="00F05473" w:rsidP="00F05473">
      <w:pPr>
        <w:pStyle w:val="Akapitzlist"/>
        <w:spacing w:line="276" w:lineRule="auto"/>
        <w:ind w:left="567" w:hanging="567"/>
        <w:contextualSpacing w:val="0"/>
        <w:rPr>
          <w:rFonts w:cs="Arial"/>
          <w:color w:val="4F81BD" w:themeColor="accent1"/>
          <w:sz w:val="2"/>
          <w:szCs w:val="20"/>
          <w:lang w:eastAsia="en-US"/>
        </w:rPr>
      </w:pPr>
    </w:p>
    <w:p w14:paraId="721C0C14" w14:textId="0B2B4DD2" w:rsidR="00171698" w:rsidRPr="004B3294" w:rsidRDefault="0098098C" w:rsidP="00A2277D">
      <w:pPr>
        <w:shd w:val="clear" w:color="auto" w:fill="17365D" w:themeFill="text2" w:themeFillShade="BF"/>
        <w:autoSpaceDE w:val="0"/>
        <w:autoSpaceDN w:val="0"/>
        <w:adjustRightInd w:val="0"/>
        <w:spacing w:before="120" w:after="120" w:line="276" w:lineRule="auto"/>
        <w:rPr>
          <w:rFonts w:cs="Arial"/>
          <w:b/>
          <w:bCs/>
          <w:sz w:val="20"/>
          <w:szCs w:val="20"/>
        </w:rPr>
      </w:pPr>
      <w:r w:rsidRPr="004B3294">
        <w:rPr>
          <w:rFonts w:eastAsia="Calibri" w:cs="Arial"/>
          <w:b/>
          <w:bCs/>
          <w:sz w:val="20"/>
          <w:szCs w:val="20"/>
        </w:rPr>
        <w:t xml:space="preserve">12. </w:t>
      </w:r>
      <w:r w:rsidR="00A441AC" w:rsidRPr="004B3294">
        <w:rPr>
          <w:rFonts w:eastAsia="Calibri" w:cs="Arial"/>
          <w:b/>
          <w:bCs/>
          <w:sz w:val="20"/>
          <w:szCs w:val="20"/>
        </w:rPr>
        <w:t>Wadium</w:t>
      </w:r>
      <w:bookmarkEnd w:id="6"/>
    </w:p>
    <w:p w14:paraId="3A21B31C" w14:textId="00293BF4" w:rsidR="00EE1F7C" w:rsidRPr="004B3294" w:rsidRDefault="00EE1F7C" w:rsidP="1ECC9D6C">
      <w:pPr>
        <w:pStyle w:val="Akapitzlist"/>
        <w:numPr>
          <w:ilvl w:val="1"/>
          <w:numId w:val="26"/>
        </w:numPr>
        <w:rPr>
          <w:rFonts w:eastAsiaTheme="minorEastAsia" w:cs="Arial"/>
          <w:sz w:val="20"/>
          <w:szCs w:val="20"/>
          <w:lang w:eastAsia="en-US"/>
        </w:rPr>
      </w:pPr>
      <w:r w:rsidRPr="1ECC9D6C">
        <w:rPr>
          <w:rFonts w:eastAsiaTheme="minorEastAsia" w:cs="Arial"/>
          <w:sz w:val="20"/>
          <w:szCs w:val="20"/>
          <w:lang w:eastAsia="en-US"/>
        </w:rPr>
        <w:t>Zamawiający nie wymaga wniesienia wadium w postępowaniu.</w:t>
      </w:r>
    </w:p>
    <w:p w14:paraId="007B7D58" w14:textId="3A9590A5" w:rsidR="00462462" w:rsidRPr="004B3294" w:rsidRDefault="00462462" w:rsidP="003A53CC">
      <w:pPr>
        <w:spacing w:line="276" w:lineRule="auto"/>
        <w:rPr>
          <w:rFonts w:eastAsia="Calibri" w:cs="Arial"/>
          <w:sz w:val="20"/>
          <w:szCs w:val="20"/>
        </w:rPr>
      </w:pPr>
    </w:p>
    <w:p w14:paraId="14E27D9D" w14:textId="5B851229" w:rsidR="00F40506" w:rsidRPr="004B3294" w:rsidRDefault="00F40506" w:rsidP="007C2E4F">
      <w:pPr>
        <w:spacing w:line="276" w:lineRule="auto"/>
        <w:jc w:val="center"/>
        <w:rPr>
          <w:rFonts w:eastAsia="Calibri" w:cs="Arial"/>
          <w:b/>
          <w:bCs/>
          <w:color w:val="000000"/>
          <w:sz w:val="20"/>
          <w:szCs w:val="20"/>
        </w:rPr>
      </w:pPr>
      <w:r w:rsidRPr="004B3294">
        <w:rPr>
          <w:rFonts w:eastAsia="Calibri" w:cs="Arial"/>
          <w:b/>
          <w:bCs/>
          <w:color w:val="000000"/>
          <w:sz w:val="20"/>
          <w:szCs w:val="20"/>
        </w:rPr>
        <w:t>Dział IV</w:t>
      </w:r>
    </w:p>
    <w:p w14:paraId="4FF9A9A8" w14:textId="77777777" w:rsidR="00F40506" w:rsidRPr="004B3294" w:rsidRDefault="00F40506" w:rsidP="007C2E4F">
      <w:pPr>
        <w:spacing w:line="276" w:lineRule="auto"/>
        <w:jc w:val="center"/>
        <w:rPr>
          <w:rFonts w:eastAsia="Calibri" w:cs="Arial"/>
          <w:b/>
          <w:bCs/>
          <w:color w:val="000000"/>
          <w:sz w:val="20"/>
          <w:szCs w:val="20"/>
        </w:rPr>
      </w:pPr>
      <w:r w:rsidRPr="004B3294">
        <w:rPr>
          <w:rFonts w:eastAsia="Calibri" w:cs="Arial"/>
          <w:b/>
          <w:bCs/>
          <w:color w:val="000000"/>
          <w:sz w:val="20"/>
          <w:szCs w:val="20"/>
        </w:rPr>
        <w:t>Zasady przygotowania oferty</w:t>
      </w:r>
    </w:p>
    <w:p w14:paraId="37EE5FA8" w14:textId="59095E6E" w:rsidR="006A6F21" w:rsidRPr="004B3294" w:rsidRDefault="0098098C" w:rsidP="007C2E4F">
      <w:pPr>
        <w:shd w:val="clear" w:color="auto" w:fill="17365D" w:themeFill="text2" w:themeFillShade="BF"/>
        <w:autoSpaceDE w:val="0"/>
        <w:autoSpaceDN w:val="0"/>
        <w:adjustRightInd w:val="0"/>
        <w:spacing w:before="120" w:after="120" w:line="276" w:lineRule="auto"/>
        <w:rPr>
          <w:rFonts w:eastAsia="Calibri" w:cs="Arial"/>
          <w:b/>
          <w:bCs/>
          <w:color w:val="FFFFFF" w:themeColor="background1"/>
          <w:sz w:val="20"/>
          <w:szCs w:val="20"/>
        </w:rPr>
      </w:pPr>
      <w:r w:rsidRPr="004B3294">
        <w:rPr>
          <w:rFonts w:eastAsia="Calibri" w:cs="Arial"/>
          <w:b/>
          <w:bCs/>
          <w:color w:val="FFFFFF" w:themeColor="background1"/>
          <w:sz w:val="20"/>
          <w:szCs w:val="20"/>
        </w:rPr>
        <w:t xml:space="preserve">13. </w:t>
      </w:r>
      <w:r w:rsidR="006A6F21" w:rsidRPr="004B3294">
        <w:rPr>
          <w:rFonts w:eastAsia="Calibri" w:cs="Arial"/>
          <w:b/>
          <w:bCs/>
          <w:color w:val="FFFFFF" w:themeColor="background1"/>
          <w:sz w:val="20"/>
          <w:szCs w:val="20"/>
        </w:rPr>
        <w:t>Opis sposobu przygotowania oferty</w:t>
      </w:r>
    </w:p>
    <w:p w14:paraId="653675C9" w14:textId="15BF6634" w:rsidR="00B61CA6"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 xml:space="preserve">Oferta musi być sporządzona zgodnie z wymogami określonymi niniejszą </w:t>
      </w:r>
      <w:r w:rsidR="006C29FD" w:rsidRPr="004B3294">
        <w:rPr>
          <w:rFonts w:eastAsia="Calibri" w:cs="Arial"/>
          <w:color w:val="000000"/>
          <w:sz w:val="20"/>
          <w:szCs w:val="20"/>
        </w:rPr>
        <w:t>SWZ</w:t>
      </w:r>
      <w:r w:rsidRPr="004B3294">
        <w:rPr>
          <w:rFonts w:eastAsia="Calibri" w:cs="Arial"/>
          <w:color w:val="000000"/>
          <w:sz w:val="20"/>
          <w:szCs w:val="20"/>
        </w:rPr>
        <w:t>.</w:t>
      </w:r>
    </w:p>
    <w:p w14:paraId="75517DE7" w14:textId="5DA9352A" w:rsidR="00B61CA6" w:rsidRPr="004B3294" w:rsidRDefault="0070672D" w:rsidP="00864E1B">
      <w:pPr>
        <w:pStyle w:val="Akapitzlist"/>
        <w:numPr>
          <w:ilvl w:val="1"/>
          <w:numId w:val="7"/>
        </w:numPr>
        <w:spacing w:before="120" w:line="276" w:lineRule="auto"/>
        <w:ind w:left="709" w:hanging="567"/>
        <w:rPr>
          <w:rFonts w:eastAsia="Calibri" w:cs="Arial"/>
          <w:sz w:val="20"/>
          <w:szCs w:val="20"/>
        </w:rPr>
      </w:pPr>
      <w:r w:rsidRPr="004B3294">
        <w:rPr>
          <w:rFonts w:eastAsia="Calibri" w:cs="Arial"/>
          <w:color w:val="000000"/>
          <w:sz w:val="20"/>
          <w:szCs w:val="20"/>
        </w:rPr>
        <w:t xml:space="preserve">Ofertę składa się pod </w:t>
      </w:r>
      <w:r w:rsidRPr="004B3294">
        <w:rPr>
          <w:rFonts w:eastAsia="Calibri" w:cs="Arial"/>
          <w:sz w:val="20"/>
          <w:szCs w:val="20"/>
        </w:rPr>
        <w:t>rygorem nieważności w formie ele</w:t>
      </w:r>
      <w:r w:rsidR="00D733B3" w:rsidRPr="004B3294">
        <w:rPr>
          <w:rFonts w:eastAsia="Calibri" w:cs="Arial"/>
          <w:sz w:val="20"/>
          <w:szCs w:val="20"/>
        </w:rPr>
        <w:t>k</w:t>
      </w:r>
      <w:r w:rsidRPr="004B3294">
        <w:rPr>
          <w:rFonts w:eastAsia="Calibri" w:cs="Arial"/>
          <w:sz w:val="20"/>
          <w:szCs w:val="20"/>
        </w:rPr>
        <w:t>tronicznej</w:t>
      </w:r>
      <w:r w:rsidR="002D61B0" w:rsidRPr="004B3294">
        <w:rPr>
          <w:rFonts w:eastAsia="Calibri" w:cs="Arial"/>
          <w:sz w:val="20"/>
          <w:szCs w:val="20"/>
        </w:rPr>
        <w:t xml:space="preserve"> </w:t>
      </w:r>
      <w:r w:rsidR="002D61B0" w:rsidRPr="004B3294">
        <w:rPr>
          <w:sz w:val="20"/>
          <w:szCs w:val="20"/>
        </w:rPr>
        <w:t>lub w formie pisemnej lub formie dokumentowej</w:t>
      </w:r>
      <w:r w:rsidR="00764011" w:rsidRPr="004B3294">
        <w:rPr>
          <w:rFonts w:eastAsia="Calibri" w:cs="Arial"/>
          <w:sz w:val="20"/>
          <w:szCs w:val="20"/>
        </w:rPr>
        <w:t>.</w:t>
      </w:r>
    </w:p>
    <w:p w14:paraId="5257F79C" w14:textId="42350094" w:rsidR="00B61CA6"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Wykonawca ma prawo złożyć tylko jedną ofertę, wypełniają</w:t>
      </w:r>
      <w:r w:rsidR="00B61CA6" w:rsidRPr="004B3294">
        <w:rPr>
          <w:rFonts w:eastAsia="Calibri" w:cs="Arial"/>
          <w:color w:val="000000"/>
          <w:sz w:val="20"/>
          <w:szCs w:val="20"/>
        </w:rPr>
        <w:t xml:space="preserve">c odpowiednio </w:t>
      </w:r>
      <w:r w:rsidR="00922058" w:rsidRPr="004B3294">
        <w:rPr>
          <w:rFonts w:eastAsia="Calibri" w:cs="Arial"/>
          <w:color w:val="000000"/>
          <w:sz w:val="20"/>
          <w:szCs w:val="20"/>
        </w:rPr>
        <w:t>F</w:t>
      </w:r>
      <w:r w:rsidR="00B61CA6" w:rsidRPr="004B3294">
        <w:rPr>
          <w:rFonts w:eastAsia="Calibri" w:cs="Arial"/>
          <w:color w:val="000000"/>
          <w:sz w:val="20"/>
          <w:szCs w:val="20"/>
        </w:rPr>
        <w:t xml:space="preserve">ormularz oferty. </w:t>
      </w:r>
      <w:r w:rsidRPr="004B3294">
        <w:rPr>
          <w:rFonts w:eastAsia="Calibri" w:cs="Arial"/>
          <w:color w:val="000000"/>
          <w:sz w:val="20"/>
          <w:szCs w:val="20"/>
        </w:rPr>
        <w:t xml:space="preserve">Złożenie większej liczby ofert lub oferty zawierającej rozwiązania alternatywne lub oferty wariantowej (chyba że </w:t>
      </w:r>
      <w:r w:rsidR="00450227" w:rsidRPr="004B3294">
        <w:rPr>
          <w:rFonts w:eastAsia="Calibri" w:cs="Arial"/>
          <w:color w:val="000000"/>
          <w:sz w:val="20"/>
          <w:szCs w:val="20"/>
        </w:rPr>
        <w:t>Z</w:t>
      </w:r>
      <w:r w:rsidRPr="004B3294">
        <w:rPr>
          <w:rFonts w:eastAsia="Calibri" w:cs="Arial"/>
          <w:color w:val="000000"/>
          <w:sz w:val="20"/>
          <w:szCs w:val="20"/>
        </w:rPr>
        <w:t>amawiający dopuścił składanie ofert wariantowych), spowoduje odrzucenie wszystkich ofert złożonych przez danego Wykonawcę.</w:t>
      </w:r>
    </w:p>
    <w:p w14:paraId="13C2FCB5" w14:textId="77777777" w:rsidR="00F40506"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Oferta oraz wszelkie dokumenty wymagane w niniejszej specyfikacji muszą spełniać następujące wymogi:</w:t>
      </w:r>
    </w:p>
    <w:p w14:paraId="3A6567D9" w14:textId="696F36A6" w:rsidR="00F40506" w:rsidRPr="004B3294" w:rsidRDefault="00F40506" w:rsidP="00864E1B">
      <w:pPr>
        <w:pStyle w:val="Akapitzlist"/>
        <w:numPr>
          <w:ilvl w:val="4"/>
          <w:numId w:val="8"/>
        </w:numPr>
        <w:spacing w:line="276" w:lineRule="auto"/>
        <w:ind w:left="1134" w:hanging="425"/>
        <w:contextualSpacing w:val="0"/>
        <w:rPr>
          <w:rFonts w:eastAsia="Calibri" w:cs="Arial"/>
          <w:color w:val="000000"/>
          <w:sz w:val="20"/>
          <w:szCs w:val="20"/>
        </w:rPr>
      </w:pPr>
      <w:r w:rsidRPr="004B3294">
        <w:rPr>
          <w:rFonts w:eastAsia="Calibri" w:cs="Arial"/>
          <w:color w:val="000000"/>
          <w:sz w:val="20"/>
          <w:szCs w:val="20"/>
        </w:rPr>
        <w:t>oferta musi zostać sporządzona w języku polskim. Dokumenty sporządzone w języku obcym należy złożyć wraz z tłumaczeniem na język polski</w:t>
      </w:r>
      <w:r w:rsidR="00D370ED" w:rsidRPr="004B3294">
        <w:rPr>
          <w:rFonts w:eastAsia="Calibri" w:cs="Arial"/>
          <w:color w:val="000000"/>
          <w:sz w:val="20"/>
          <w:szCs w:val="20"/>
        </w:rPr>
        <w:t>,</w:t>
      </w:r>
    </w:p>
    <w:p w14:paraId="5F4DBD3B" w14:textId="6CDBD294" w:rsidR="00F40506" w:rsidRPr="004B3294" w:rsidRDefault="0098098C" w:rsidP="00864E1B">
      <w:pPr>
        <w:pStyle w:val="Tekstprzypisudolnego"/>
        <w:numPr>
          <w:ilvl w:val="4"/>
          <w:numId w:val="8"/>
        </w:numPr>
        <w:spacing w:line="276" w:lineRule="auto"/>
        <w:ind w:left="1134" w:hanging="425"/>
        <w:jc w:val="both"/>
        <w:rPr>
          <w:rFonts w:eastAsia="Calibri" w:cs="Arial"/>
          <w:color w:val="000000"/>
        </w:rPr>
      </w:pPr>
      <w:r w:rsidRPr="004B3294">
        <w:rPr>
          <w:rFonts w:ascii="Arial" w:eastAsia="Calibri" w:hAnsi="Arial" w:cs="Arial"/>
          <w:color w:val="000000"/>
          <w:lang w:eastAsia="pl-PL"/>
        </w:rPr>
        <w:t xml:space="preserve">Formularz oferty i wszystkie dokumenty sporządzone przez Wykonawcę muszą być podpisane: za podpisanie uznaje się </w:t>
      </w:r>
      <w:r w:rsidRPr="004B3294">
        <w:rPr>
          <w:rFonts w:ascii="Arial" w:eastAsia="Calibri" w:hAnsi="Arial" w:cs="Arial"/>
          <w:lang w:eastAsia="pl-PL"/>
        </w:rPr>
        <w:t xml:space="preserve">własnoręczny (odręczny) podpis z pieczątką imienną, a w przypadku braku pieczęci, złożenie czytelnego podpisu lub </w:t>
      </w:r>
      <w:r w:rsidRPr="004B3294">
        <w:rPr>
          <w:rFonts w:ascii="Arial" w:eastAsia="Calibri" w:hAnsi="Arial" w:cs="Arial"/>
          <w:color w:val="000000"/>
          <w:lang w:eastAsia="pl-PL"/>
        </w:rPr>
        <w:t>kwalifikowany podpis elektroniczny, wystawiony przez dostawcę kwalifikowanej usługi zaufania, będącego podmiotem świadczącym usługi certyfikacyjne - podpis elektroniczny, spełniający wymogi bezpieczeństwa określone w Ustawie z dnia 5 września 2016 r. – o usługach zaufania oraz identyfikacji elektronicznej (Dz. U. z 2021 r. poz. 1797) przez osobę(-y) upoważnioną(-e) do reprezentowania zgodnie z formą reprezentacji Wykonawcy określoną w dokumencie rejestrowym lub innym dokumencie, właściwym dla formy organizacyjnej,</w:t>
      </w:r>
    </w:p>
    <w:p w14:paraId="144EAB6E" w14:textId="3F73860F" w:rsidR="00764011" w:rsidRPr="004B3294" w:rsidRDefault="00764011" w:rsidP="00864E1B">
      <w:pPr>
        <w:pStyle w:val="Tekstprzypisudolnego"/>
        <w:numPr>
          <w:ilvl w:val="4"/>
          <w:numId w:val="8"/>
        </w:numPr>
        <w:spacing w:line="276" w:lineRule="auto"/>
        <w:ind w:left="1134" w:hanging="425"/>
        <w:jc w:val="both"/>
        <w:rPr>
          <w:rFonts w:eastAsia="Calibri" w:cs="Arial"/>
        </w:rPr>
      </w:pPr>
      <w:r w:rsidRPr="004B3294">
        <w:rPr>
          <w:rFonts w:ascii="Arial" w:eastAsia="Calibri" w:hAnsi="Arial" w:cs="Arial"/>
        </w:rPr>
        <w:t>W przypadku formy dokumentowej składania ofert - do zachowania formy dokumentowej wymagane jest złożenie oświadczenia woli w postaci dokumentu, w sposób umożliwiający ustalenie osoby składającej oświadczenie, przy czym przez dokument należy rozumieć nośnik informacji umożliwiający zapoznanie się z jego treścią</w:t>
      </w:r>
      <w:r w:rsidR="0024311F" w:rsidRPr="004B3294">
        <w:rPr>
          <w:rFonts w:ascii="Arial" w:eastAsia="Calibri" w:hAnsi="Arial" w:cs="Arial"/>
        </w:rPr>
        <w:t>,</w:t>
      </w:r>
    </w:p>
    <w:p w14:paraId="446172A0" w14:textId="77777777" w:rsidR="00212856" w:rsidRPr="004B3294" w:rsidRDefault="00212856" w:rsidP="00864E1B">
      <w:pPr>
        <w:numPr>
          <w:ilvl w:val="4"/>
          <w:numId w:val="8"/>
        </w:numPr>
        <w:spacing w:line="276" w:lineRule="auto"/>
        <w:ind w:left="1134" w:hanging="425"/>
        <w:rPr>
          <w:rFonts w:eastAsia="Calibri"/>
          <w:sz w:val="20"/>
          <w:szCs w:val="20"/>
        </w:rPr>
      </w:pPr>
      <w:r w:rsidRPr="004B3294">
        <w:rPr>
          <w:rFonts w:eastAsia="Calibri"/>
          <w:sz w:val="20"/>
          <w:szCs w:val="20"/>
        </w:rPr>
        <w:lastRenderedPageBreak/>
        <w:t>w przypadku, gdy Wykonawcę reprezentuje pełnomocnik do oferty winno zostać załączone pełnomocnictwo:</w:t>
      </w:r>
    </w:p>
    <w:p w14:paraId="69773712" w14:textId="77777777" w:rsidR="00212856" w:rsidRPr="004B3294" w:rsidRDefault="00212856" w:rsidP="00864E1B">
      <w:pPr>
        <w:numPr>
          <w:ilvl w:val="5"/>
          <w:numId w:val="8"/>
        </w:numPr>
        <w:spacing w:line="276" w:lineRule="auto"/>
        <w:ind w:left="1560" w:hanging="284"/>
        <w:rPr>
          <w:rFonts w:eastAsia="Calibri"/>
          <w:sz w:val="20"/>
          <w:szCs w:val="20"/>
        </w:rPr>
      </w:pPr>
      <w:r w:rsidRPr="004B3294">
        <w:rPr>
          <w:rFonts w:eastAsia="Calibri"/>
          <w:sz w:val="20"/>
          <w:szCs w:val="20"/>
        </w:rPr>
        <w:t xml:space="preserve">pisemne lub kopia poświadczona notarialnie </w:t>
      </w:r>
      <w:r w:rsidR="00CF711D" w:rsidRPr="004B3294">
        <w:rPr>
          <w:rFonts w:eastAsia="Calibri"/>
          <w:sz w:val="20"/>
          <w:szCs w:val="20"/>
        </w:rPr>
        <w:t>lub kopia</w:t>
      </w:r>
      <w:r w:rsidR="0095285D" w:rsidRPr="004B3294">
        <w:rPr>
          <w:rFonts w:eastAsia="Calibri"/>
          <w:sz w:val="20"/>
          <w:szCs w:val="20"/>
        </w:rPr>
        <w:t xml:space="preserve"> </w:t>
      </w:r>
      <w:r w:rsidR="00CF711D" w:rsidRPr="004B3294">
        <w:rPr>
          <w:rFonts w:eastAsia="Calibri"/>
          <w:sz w:val="20"/>
          <w:szCs w:val="20"/>
        </w:rPr>
        <w:t>poświadczona</w:t>
      </w:r>
      <w:r w:rsidR="0095285D" w:rsidRPr="004B3294">
        <w:rPr>
          <w:rFonts w:eastAsia="Calibri"/>
          <w:sz w:val="20"/>
          <w:szCs w:val="20"/>
        </w:rPr>
        <w:t xml:space="preserve"> za zgodność</w:t>
      </w:r>
      <w:r w:rsidR="00CF711D" w:rsidRPr="004B3294">
        <w:rPr>
          <w:rFonts w:eastAsia="Calibri"/>
          <w:sz w:val="20"/>
          <w:szCs w:val="20"/>
        </w:rPr>
        <w:t xml:space="preserve"> z </w:t>
      </w:r>
      <w:r w:rsidR="0095285D" w:rsidRPr="004B3294">
        <w:rPr>
          <w:rFonts w:eastAsia="Calibri"/>
          <w:sz w:val="20"/>
          <w:szCs w:val="20"/>
        </w:rPr>
        <w:t xml:space="preserve">oryginałem przez Wykonawcę </w:t>
      </w:r>
      <w:r w:rsidRPr="004B3294">
        <w:rPr>
          <w:rFonts w:eastAsia="Calibri"/>
          <w:sz w:val="20"/>
          <w:szCs w:val="20"/>
        </w:rPr>
        <w:t>określające jego zakres i podpisane przez osoby uprawnione do reprezentacji Wykonawcy – w przypadku złożenia oferty w formie pisemnej;</w:t>
      </w:r>
    </w:p>
    <w:p w14:paraId="1D888A4D" w14:textId="63F61067" w:rsidR="00F40506" w:rsidRPr="004B3294" w:rsidRDefault="00212856" w:rsidP="00864E1B">
      <w:pPr>
        <w:numPr>
          <w:ilvl w:val="5"/>
          <w:numId w:val="8"/>
        </w:numPr>
        <w:spacing w:line="276" w:lineRule="auto"/>
        <w:ind w:left="1560" w:hanging="284"/>
        <w:rPr>
          <w:rFonts w:eastAsia="Calibri"/>
          <w:sz w:val="20"/>
          <w:szCs w:val="20"/>
        </w:rPr>
      </w:pPr>
      <w:r w:rsidRPr="004B3294">
        <w:rPr>
          <w:rFonts w:eastAsia="Calibri"/>
          <w:sz w:val="20"/>
          <w:szCs w:val="20"/>
        </w:rPr>
        <w:t xml:space="preserve">w formie elektronicznej podpisanej kwalifikowanym podpisem elektronicznym przez osoby uprawnione do reprezentacji Wykonawcy – w przypadku złożenia oferty </w:t>
      </w:r>
      <w:r w:rsidR="00B905C6" w:rsidRPr="004B3294">
        <w:rPr>
          <w:rFonts w:eastAsia="Calibri"/>
          <w:sz w:val="20"/>
          <w:szCs w:val="20"/>
        </w:rPr>
        <w:br/>
      </w:r>
      <w:r w:rsidRPr="004B3294">
        <w:rPr>
          <w:rFonts w:eastAsia="Calibri"/>
          <w:sz w:val="20"/>
          <w:szCs w:val="20"/>
        </w:rPr>
        <w:t>w formie elektronicznej</w:t>
      </w:r>
      <w:r w:rsidR="00B905C6" w:rsidRPr="004B3294">
        <w:rPr>
          <w:rFonts w:eastAsia="Calibri"/>
          <w:sz w:val="20"/>
          <w:szCs w:val="20"/>
        </w:rPr>
        <w:t>;</w:t>
      </w:r>
    </w:p>
    <w:p w14:paraId="4BB96631" w14:textId="04708BB0" w:rsidR="00764011" w:rsidRPr="004B3294" w:rsidRDefault="00764011" w:rsidP="00864E1B">
      <w:pPr>
        <w:numPr>
          <w:ilvl w:val="5"/>
          <w:numId w:val="8"/>
        </w:numPr>
        <w:spacing w:line="276" w:lineRule="auto"/>
        <w:ind w:left="1560" w:hanging="284"/>
        <w:rPr>
          <w:rFonts w:eastAsia="Calibri"/>
          <w:sz w:val="20"/>
          <w:szCs w:val="20"/>
        </w:rPr>
      </w:pPr>
      <w:r w:rsidRPr="004B3294">
        <w:rPr>
          <w:rFonts w:eastAsia="Calibri"/>
          <w:sz w:val="20"/>
          <w:szCs w:val="20"/>
        </w:rPr>
        <w:t>w formie skanu wersji pisemnej („papierowej”), opisanej w lit. i) powyżej bądź w formie wskazanej w lit. ii).</w:t>
      </w:r>
    </w:p>
    <w:p w14:paraId="1A2E80DE" w14:textId="77777777" w:rsidR="00F40506" w:rsidRPr="004B3294" w:rsidRDefault="00F40506" w:rsidP="00864E1B">
      <w:pPr>
        <w:pStyle w:val="Akapitzlist"/>
        <w:numPr>
          <w:ilvl w:val="1"/>
          <w:numId w:val="7"/>
        </w:numPr>
        <w:spacing w:line="276" w:lineRule="auto"/>
        <w:ind w:left="709" w:hanging="567"/>
        <w:contextualSpacing w:val="0"/>
        <w:rPr>
          <w:rFonts w:eastAsia="Calibri" w:cs="Arial"/>
          <w:sz w:val="20"/>
          <w:szCs w:val="20"/>
        </w:rPr>
      </w:pPr>
      <w:r w:rsidRPr="004B3294">
        <w:rPr>
          <w:rFonts w:eastAsia="Calibri" w:cs="Arial"/>
          <w:sz w:val="20"/>
          <w:szCs w:val="20"/>
        </w:rPr>
        <w:t>Poprawki lub zmiany (również przy użyciu korektora) w ofercie, muszą być parafowane własnoręcznie przez osobę(-y) podpisującą(-e) ofertę.</w:t>
      </w:r>
    </w:p>
    <w:p w14:paraId="051296C6" w14:textId="77777777" w:rsidR="00F40506" w:rsidRPr="004B3294" w:rsidRDefault="00F40506" w:rsidP="00864E1B">
      <w:pPr>
        <w:pStyle w:val="Akapitzlist"/>
        <w:numPr>
          <w:ilvl w:val="1"/>
          <w:numId w:val="7"/>
        </w:numPr>
        <w:spacing w:line="276" w:lineRule="auto"/>
        <w:ind w:left="709" w:hanging="567"/>
        <w:contextualSpacing w:val="0"/>
        <w:rPr>
          <w:rFonts w:eastAsia="Calibri" w:cs="Arial"/>
          <w:sz w:val="20"/>
          <w:szCs w:val="20"/>
        </w:rPr>
      </w:pPr>
      <w:r w:rsidRPr="004B3294">
        <w:rPr>
          <w:rFonts w:eastAsia="Calibri" w:cs="Arial"/>
          <w:sz w:val="20"/>
          <w:szCs w:val="20"/>
        </w:rPr>
        <w:t>Zaleca się ponumerowanie stron oferty.</w:t>
      </w:r>
    </w:p>
    <w:p w14:paraId="352EE067" w14:textId="4A1E6EE9" w:rsidR="00F40506"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 xml:space="preserve">We wszystkich przypadkach, gdzie jest mowa o pieczątkach, Zamawiający dopuszcza złożenie czytelnego zapisu o treści pieczęci, np.: nazwa firmy, siedziba lub czytelnego podpisu </w:t>
      </w:r>
      <w:r w:rsidR="002A0400" w:rsidRPr="004B3294">
        <w:rPr>
          <w:rFonts w:eastAsia="Calibri" w:cs="Arial"/>
          <w:color w:val="000000"/>
          <w:sz w:val="20"/>
          <w:szCs w:val="20"/>
        </w:rPr>
        <w:t>w </w:t>
      </w:r>
      <w:r w:rsidRPr="004B3294">
        <w:rPr>
          <w:rFonts w:eastAsia="Calibri" w:cs="Arial"/>
          <w:color w:val="000000"/>
          <w:sz w:val="20"/>
          <w:szCs w:val="20"/>
        </w:rPr>
        <w:t>przypadku pieczęci imiennej.</w:t>
      </w:r>
    </w:p>
    <w:p w14:paraId="0C91BCA9" w14:textId="6A1247B4" w:rsidR="002D61B0" w:rsidRPr="004B3294" w:rsidRDefault="002D61B0" w:rsidP="00864E1B">
      <w:pPr>
        <w:pStyle w:val="Styl11"/>
        <w:numPr>
          <w:ilvl w:val="1"/>
          <w:numId w:val="7"/>
        </w:numPr>
        <w:ind w:left="709" w:hanging="567"/>
      </w:pPr>
      <w:r w:rsidRPr="004B3294">
        <w:t>Ofertę należy złożyć w jednej z form wskazanych w treści SWZ tj. elektronicznej, pisemnej lub dokumentowej.</w:t>
      </w:r>
    </w:p>
    <w:p w14:paraId="24AEB729" w14:textId="77777777" w:rsidR="006A2FC0" w:rsidRPr="004B3294" w:rsidRDefault="006A2FC0"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Tajemnica przedsiębiorstwa</w:t>
      </w:r>
    </w:p>
    <w:p w14:paraId="10CD8F5E" w14:textId="77777777" w:rsidR="00F40506" w:rsidRPr="004B3294" w:rsidRDefault="005C4682"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W przypadku gdy</w:t>
      </w:r>
      <w:r w:rsidR="00F40506" w:rsidRPr="004B3294">
        <w:rPr>
          <w:rFonts w:eastAsia="Calibri" w:cs="Arial"/>
          <w:color w:val="000000"/>
          <w:sz w:val="20"/>
          <w:szCs w:val="20"/>
        </w:rPr>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631A348B" w:rsidR="00F40506"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 xml:space="preserve">Zgodnie z art. 11 ust. </w:t>
      </w:r>
      <w:r w:rsidR="00E719B4" w:rsidRPr="004B3294">
        <w:rPr>
          <w:rFonts w:eastAsia="Calibri" w:cs="Arial"/>
          <w:color w:val="000000"/>
          <w:sz w:val="20"/>
          <w:szCs w:val="20"/>
        </w:rPr>
        <w:t>2</w:t>
      </w:r>
      <w:r w:rsidRPr="004B3294">
        <w:rPr>
          <w:rFonts w:eastAsia="Calibri" w:cs="Arial"/>
          <w:color w:val="000000"/>
          <w:sz w:val="20"/>
          <w:szCs w:val="20"/>
        </w:rPr>
        <w:t xml:space="preserve"> ustawy z dnia 16 kwietnia 1993 r. o zwalczaniu </w:t>
      </w:r>
      <w:r w:rsidR="006A2FC0" w:rsidRPr="004B3294">
        <w:rPr>
          <w:rFonts w:eastAsia="Calibri" w:cs="Arial"/>
          <w:color w:val="000000"/>
          <w:sz w:val="20"/>
          <w:szCs w:val="20"/>
        </w:rPr>
        <w:t>nieuczciwej konkurencji (</w:t>
      </w:r>
      <w:r w:rsidRPr="004B3294">
        <w:rPr>
          <w:rFonts w:eastAsia="Calibri" w:cs="Arial"/>
          <w:color w:val="000000"/>
          <w:sz w:val="20"/>
          <w:szCs w:val="20"/>
        </w:rPr>
        <w:t>Dz. U. z 20</w:t>
      </w:r>
      <w:r w:rsidR="00D848D5" w:rsidRPr="004B3294">
        <w:rPr>
          <w:rFonts w:eastAsia="Calibri" w:cs="Arial"/>
          <w:color w:val="000000"/>
          <w:sz w:val="20"/>
          <w:szCs w:val="20"/>
        </w:rPr>
        <w:t>22</w:t>
      </w:r>
      <w:r w:rsidRPr="004B3294">
        <w:rPr>
          <w:rFonts w:eastAsia="Calibri" w:cs="Arial"/>
          <w:color w:val="000000"/>
          <w:sz w:val="20"/>
          <w:szCs w:val="20"/>
        </w:rPr>
        <w:t xml:space="preserve"> r., poz. </w:t>
      </w:r>
      <w:r w:rsidR="00696E9C" w:rsidRPr="004B3294">
        <w:rPr>
          <w:rFonts w:eastAsia="Calibri" w:cs="Arial"/>
          <w:color w:val="000000"/>
          <w:sz w:val="20"/>
          <w:szCs w:val="20"/>
        </w:rPr>
        <w:t>1</w:t>
      </w:r>
      <w:r w:rsidR="00D848D5" w:rsidRPr="004B3294">
        <w:rPr>
          <w:rFonts w:eastAsia="Calibri" w:cs="Arial"/>
          <w:color w:val="000000"/>
          <w:sz w:val="20"/>
          <w:szCs w:val="20"/>
        </w:rPr>
        <w:t>233</w:t>
      </w:r>
      <w:r w:rsidRPr="004B3294">
        <w:rPr>
          <w:rFonts w:eastAsia="Calibri" w:cs="Arial"/>
          <w:color w:val="000000"/>
          <w:sz w:val="20"/>
          <w:szCs w:val="20"/>
        </w:rPr>
        <w:t xml:space="preserve">) </w:t>
      </w:r>
      <w:r w:rsidR="00E719B4" w:rsidRPr="004B3294">
        <w:rPr>
          <w:sz w:val="20"/>
          <w:szCs w:val="20"/>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rsidRPr="004B3294">
        <w:rPr>
          <w:sz w:val="20"/>
          <w:szCs w:val="20"/>
        </w:rPr>
        <w:t> </w:t>
      </w:r>
      <w:r w:rsidR="00E719B4" w:rsidRPr="004B3294">
        <w:rPr>
          <w:sz w:val="20"/>
          <w:szCs w:val="20"/>
        </w:rPr>
        <w:t xml:space="preserve">informacji lub rozporządzania nimi podjął, przy zachowaniu należytej staranności, działania </w:t>
      </w:r>
      <w:r w:rsidR="002A0400" w:rsidRPr="004B3294">
        <w:rPr>
          <w:sz w:val="20"/>
          <w:szCs w:val="20"/>
        </w:rPr>
        <w:t>w </w:t>
      </w:r>
      <w:r w:rsidR="00E719B4" w:rsidRPr="004B3294">
        <w:rPr>
          <w:sz w:val="20"/>
          <w:szCs w:val="20"/>
        </w:rPr>
        <w:t xml:space="preserve">celu utrzymania ich </w:t>
      </w:r>
      <w:r w:rsidR="00B905C6" w:rsidRPr="004B3294">
        <w:rPr>
          <w:sz w:val="20"/>
          <w:szCs w:val="20"/>
        </w:rPr>
        <w:br/>
      </w:r>
      <w:r w:rsidR="00E719B4" w:rsidRPr="004B3294">
        <w:rPr>
          <w:sz w:val="20"/>
          <w:szCs w:val="20"/>
        </w:rPr>
        <w:t>w poufności</w:t>
      </w:r>
      <w:r w:rsidRPr="004B3294">
        <w:rPr>
          <w:rFonts w:eastAsia="Calibri" w:cs="Arial"/>
          <w:color w:val="000000"/>
          <w:sz w:val="20"/>
          <w:szCs w:val="20"/>
        </w:rPr>
        <w:t>.</w:t>
      </w:r>
    </w:p>
    <w:p w14:paraId="13912D95" w14:textId="77777777" w:rsidR="00326502" w:rsidRPr="004B3294" w:rsidRDefault="00326502"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By zastrzeżenie, o którym mowa wyżej było skuteczne, Wykonawca zobowiązany jest poinformować o nich w treści złożonej oferty.</w:t>
      </w:r>
    </w:p>
    <w:p w14:paraId="4AFFAABE" w14:textId="77777777" w:rsidR="00985EC2" w:rsidRPr="004B3294"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Koszt przygotowania oferty</w:t>
      </w:r>
    </w:p>
    <w:p w14:paraId="16CBBABE" w14:textId="77777777" w:rsidR="005E3BFC"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Wykonawcy ponoszą wszelkie koszty związane z przygotowaniem i złożeniem oferty.</w:t>
      </w:r>
    </w:p>
    <w:p w14:paraId="20C7C013" w14:textId="77777777" w:rsidR="00F40506" w:rsidRPr="004B3294" w:rsidRDefault="00F40506" w:rsidP="00864E1B">
      <w:pPr>
        <w:pStyle w:val="Akapitzlist"/>
        <w:numPr>
          <w:ilvl w:val="1"/>
          <w:numId w:val="7"/>
        </w:numPr>
        <w:spacing w:line="276" w:lineRule="auto"/>
        <w:ind w:hanging="302"/>
        <w:contextualSpacing w:val="0"/>
        <w:rPr>
          <w:rFonts w:eastAsia="Calibri" w:cs="Arial"/>
          <w:color w:val="000000"/>
          <w:sz w:val="20"/>
          <w:szCs w:val="20"/>
        </w:rPr>
      </w:pPr>
      <w:r w:rsidRPr="004B3294">
        <w:rPr>
          <w:rFonts w:eastAsia="Calibri" w:cs="Arial"/>
          <w:color w:val="000000"/>
          <w:sz w:val="20"/>
          <w:szCs w:val="20"/>
        </w:rPr>
        <w:t>Zamawiający nie przewiduje zwrotu kosztów udziału w postępowaniu.</w:t>
      </w:r>
    </w:p>
    <w:p w14:paraId="37944F14" w14:textId="77777777" w:rsidR="00985EC2" w:rsidRPr="004B3294"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Wyjaśnienia dotyczące specyfikacji</w:t>
      </w:r>
    </w:p>
    <w:p w14:paraId="5C3DFFF2" w14:textId="00FCD4F6" w:rsidR="001F6240"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 xml:space="preserve">Wykonawca może zwrócić się do Zamawiającego o wyjaśnienie treści </w:t>
      </w:r>
      <w:r w:rsidR="006C29FD" w:rsidRPr="004B3294">
        <w:rPr>
          <w:rFonts w:eastAsia="Calibri" w:cs="Arial"/>
          <w:color w:val="000000"/>
          <w:sz w:val="20"/>
          <w:szCs w:val="20"/>
        </w:rPr>
        <w:t>SWZ</w:t>
      </w:r>
      <w:r w:rsidRPr="004B3294">
        <w:rPr>
          <w:rFonts w:eastAsia="Calibri" w:cs="Arial"/>
          <w:color w:val="000000"/>
          <w:sz w:val="20"/>
          <w:szCs w:val="20"/>
        </w:rPr>
        <w:t>.</w:t>
      </w:r>
    </w:p>
    <w:p w14:paraId="5190CE8A" w14:textId="3E41387F" w:rsidR="001F6240"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 xml:space="preserve">Zamawiający udzieli odpowiedzi, jeżeli prośba o wyjaśnienie wpłynie do Zamawiającego </w:t>
      </w:r>
      <w:r w:rsidR="002A0400" w:rsidRPr="004B3294">
        <w:rPr>
          <w:rFonts w:eastAsia="Calibri" w:cs="Arial"/>
          <w:color w:val="000000"/>
          <w:sz w:val="20"/>
          <w:szCs w:val="20"/>
        </w:rPr>
        <w:t>w </w:t>
      </w:r>
      <w:r w:rsidRPr="004B3294">
        <w:rPr>
          <w:rFonts w:eastAsia="Calibri" w:cs="Arial"/>
          <w:color w:val="000000"/>
          <w:sz w:val="20"/>
          <w:szCs w:val="20"/>
        </w:rPr>
        <w:t>terminie nie krótszym niż</w:t>
      </w:r>
      <w:r w:rsidRPr="004B3294">
        <w:rPr>
          <w:rFonts w:eastAsia="Calibri" w:cs="Arial"/>
          <w:sz w:val="20"/>
          <w:szCs w:val="20"/>
        </w:rPr>
        <w:t xml:space="preserve"> </w:t>
      </w:r>
      <w:r w:rsidR="00252C7A" w:rsidRPr="004B3294">
        <w:rPr>
          <w:rFonts w:eastAsia="Calibri" w:cs="Arial"/>
          <w:sz w:val="20"/>
          <w:szCs w:val="20"/>
        </w:rPr>
        <w:t xml:space="preserve">3 </w:t>
      </w:r>
      <w:r w:rsidRPr="004B3294">
        <w:rPr>
          <w:rFonts w:eastAsia="Calibri" w:cs="Arial"/>
          <w:color w:val="000000"/>
          <w:sz w:val="20"/>
          <w:szCs w:val="20"/>
        </w:rPr>
        <w:t>dni robocz</w:t>
      </w:r>
      <w:r w:rsidR="00763BB7" w:rsidRPr="004B3294">
        <w:rPr>
          <w:rFonts w:eastAsia="Calibri" w:cs="Arial"/>
          <w:color w:val="000000"/>
          <w:sz w:val="20"/>
          <w:szCs w:val="20"/>
        </w:rPr>
        <w:t>e</w:t>
      </w:r>
      <w:r w:rsidRPr="004B3294">
        <w:rPr>
          <w:rFonts w:eastAsia="Calibri" w:cs="Arial"/>
          <w:color w:val="000000"/>
          <w:sz w:val="20"/>
          <w:szCs w:val="20"/>
        </w:rPr>
        <w:t xml:space="preserv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37C361B4" w:rsidR="001F6240"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 xml:space="preserve">Udzielone przez Zamawiającego </w:t>
      </w:r>
      <w:r w:rsidR="008D4E3E" w:rsidRPr="004B3294">
        <w:rPr>
          <w:rFonts w:eastAsia="Calibri" w:cs="Arial"/>
          <w:color w:val="000000"/>
          <w:sz w:val="20"/>
          <w:szCs w:val="20"/>
        </w:rPr>
        <w:t>w</w:t>
      </w:r>
      <w:r w:rsidRPr="004B3294">
        <w:rPr>
          <w:rFonts w:eastAsia="Calibri" w:cs="Arial"/>
          <w:color w:val="000000"/>
          <w:sz w:val="20"/>
          <w:szCs w:val="20"/>
        </w:rPr>
        <w:t xml:space="preserve">yjaśnienia są wiążące dla Wykonawców. </w:t>
      </w:r>
    </w:p>
    <w:p w14:paraId="16657D4B" w14:textId="6FA6B5E5" w:rsidR="00F40506"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 xml:space="preserve">Treść odpowiedzi zostanie zamieszczona na stronie internetowej Zamawiającego oraz przekazana niezwłocznie wszystkim </w:t>
      </w:r>
      <w:r w:rsidR="00326502" w:rsidRPr="004B3294">
        <w:rPr>
          <w:rFonts w:cs="Arial"/>
          <w:color w:val="000000"/>
          <w:sz w:val="20"/>
          <w:szCs w:val="20"/>
        </w:rPr>
        <w:t xml:space="preserve">ujawnionym Wykonawcom, którzy przy pobieraniu treści </w:t>
      </w:r>
      <w:r w:rsidR="006C29FD" w:rsidRPr="004B3294">
        <w:rPr>
          <w:rFonts w:cs="Arial"/>
          <w:color w:val="000000"/>
          <w:sz w:val="20"/>
          <w:szCs w:val="20"/>
        </w:rPr>
        <w:t>SWZ</w:t>
      </w:r>
      <w:r w:rsidR="00326502" w:rsidRPr="004B3294">
        <w:rPr>
          <w:rFonts w:cs="Arial"/>
          <w:color w:val="000000"/>
          <w:sz w:val="20"/>
          <w:szCs w:val="20"/>
        </w:rPr>
        <w:t xml:space="preserve"> pozostawili kontaktowy adres mail oraz Wykonawcy który zadał pytanie.</w:t>
      </w:r>
    </w:p>
    <w:p w14:paraId="30B33F95" w14:textId="092D53C5" w:rsidR="00A61DFC" w:rsidRPr="004B3294" w:rsidRDefault="00A61DFC" w:rsidP="00864E1B">
      <w:pPr>
        <w:pStyle w:val="Akapitzlist"/>
        <w:numPr>
          <w:ilvl w:val="1"/>
          <w:numId w:val="7"/>
        </w:numPr>
        <w:spacing w:line="276" w:lineRule="auto"/>
        <w:ind w:left="709" w:hanging="567"/>
        <w:rPr>
          <w:rFonts w:eastAsia="Calibri" w:cs="Arial"/>
          <w:color w:val="000000"/>
          <w:sz w:val="20"/>
          <w:szCs w:val="20"/>
        </w:rPr>
      </w:pPr>
      <w:r w:rsidRPr="004B3294">
        <w:rPr>
          <w:rFonts w:eastAsia="Calibri" w:cs="Arial"/>
          <w:color w:val="000000"/>
          <w:sz w:val="20"/>
          <w:szCs w:val="20"/>
        </w:rPr>
        <w:t xml:space="preserve">Zamawiający nie będzie traktował jako prośby o wyjaśnienie treści SWZ plików przesłanych </w:t>
      </w:r>
      <w:r w:rsidR="00B905C6" w:rsidRPr="004B3294">
        <w:rPr>
          <w:rFonts w:eastAsia="Calibri" w:cs="Arial"/>
          <w:color w:val="000000"/>
          <w:sz w:val="20"/>
          <w:szCs w:val="20"/>
        </w:rPr>
        <w:br/>
      </w:r>
      <w:r w:rsidRPr="004B3294">
        <w:rPr>
          <w:rFonts w:eastAsia="Calibri" w:cs="Arial"/>
          <w:color w:val="000000"/>
          <w:sz w:val="20"/>
          <w:szCs w:val="20"/>
        </w:rPr>
        <w:t>w trybie śledzenia zmian i/lub w formie komentarzy do dokumentu.</w:t>
      </w:r>
    </w:p>
    <w:p w14:paraId="494A1F29" w14:textId="77777777" w:rsidR="00985EC2" w:rsidRPr="004B3294"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lastRenderedPageBreak/>
        <w:t>Zmiana treści specyfikacji i treści ogłoszenia</w:t>
      </w:r>
    </w:p>
    <w:p w14:paraId="26C1C784" w14:textId="777685E8" w:rsidR="001F6240"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 xml:space="preserve">W uzasadnionych przypadkach Zamawiający może w każdym czasie, przed upływem terminu składania ofert, zmienić treść specyfikacji istotnych warunków zamówienia. Dokonaną zmianę </w:t>
      </w:r>
      <w:r w:rsidR="006C29FD" w:rsidRPr="004B3294">
        <w:rPr>
          <w:rFonts w:eastAsia="Calibri" w:cs="Arial"/>
          <w:color w:val="000000"/>
          <w:sz w:val="20"/>
          <w:szCs w:val="20"/>
        </w:rPr>
        <w:t>SWZ</w:t>
      </w:r>
      <w:r w:rsidRPr="004B3294">
        <w:rPr>
          <w:rFonts w:eastAsia="Calibri" w:cs="Arial"/>
          <w:color w:val="000000"/>
          <w:sz w:val="20"/>
          <w:szCs w:val="20"/>
        </w:rPr>
        <w:t xml:space="preserve"> Zamawiający udostępni na stronie internetowej</w:t>
      </w:r>
      <w:r w:rsidR="009E59BE" w:rsidRPr="004B3294">
        <w:rPr>
          <w:rFonts w:eastAsia="Calibri" w:cs="Arial"/>
          <w:color w:val="000000"/>
          <w:sz w:val="20"/>
          <w:szCs w:val="20"/>
        </w:rPr>
        <w:t xml:space="preserve"> </w:t>
      </w:r>
      <w:r w:rsidR="009E59BE" w:rsidRPr="004B3294">
        <w:rPr>
          <w:rFonts w:cs="Arial"/>
          <w:color w:val="000000"/>
          <w:sz w:val="20"/>
          <w:szCs w:val="20"/>
        </w:rPr>
        <w:t xml:space="preserve">oraz przekaże niezwłocznie wszystkim ujawnionym </w:t>
      </w:r>
      <w:r w:rsidR="002D61B0" w:rsidRPr="004B3294">
        <w:rPr>
          <w:rFonts w:cs="Arial"/>
          <w:color w:val="000000"/>
          <w:sz w:val="20"/>
          <w:szCs w:val="20"/>
        </w:rPr>
        <w:t>Wykonawcom</w:t>
      </w:r>
      <w:r w:rsidR="009E59BE" w:rsidRPr="004B3294">
        <w:rPr>
          <w:rFonts w:cs="Arial"/>
          <w:color w:val="000000"/>
          <w:sz w:val="20"/>
          <w:szCs w:val="20"/>
        </w:rPr>
        <w:t xml:space="preserve">, którzy przy pobieraniu treści </w:t>
      </w:r>
      <w:r w:rsidR="006C29FD" w:rsidRPr="004B3294">
        <w:rPr>
          <w:rFonts w:cs="Arial"/>
          <w:color w:val="000000"/>
          <w:sz w:val="20"/>
          <w:szCs w:val="20"/>
        </w:rPr>
        <w:t>SWZ</w:t>
      </w:r>
      <w:r w:rsidR="009E59BE" w:rsidRPr="004B3294">
        <w:rPr>
          <w:rFonts w:cs="Arial"/>
          <w:color w:val="000000"/>
          <w:sz w:val="20"/>
          <w:szCs w:val="20"/>
        </w:rPr>
        <w:t xml:space="preserve"> pozostawili kontaktowy adres mail.</w:t>
      </w:r>
    </w:p>
    <w:p w14:paraId="730FD616" w14:textId="3C7C24A8" w:rsidR="00F40506" w:rsidRPr="004B3294" w:rsidRDefault="00F40506" w:rsidP="00864E1B">
      <w:pPr>
        <w:pStyle w:val="Akapitzlist"/>
        <w:numPr>
          <w:ilvl w:val="1"/>
          <w:numId w:val="7"/>
        </w:numPr>
        <w:spacing w:line="276" w:lineRule="auto"/>
        <w:ind w:left="709" w:hanging="567"/>
        <w:contextualSpacing w:val="0"/>
        <w:rPr>
          <w:rFonts w:eastAsia="Calibri" w:cs="Arial"/>
          <w:color w:val="000000"/>
          <w:sz w:val="20"/>
          <w:szCs w:val="20"/>
        </w:rPr>
      </w:pPr>
      <w:r w:rsidRPr="004B3294">
        <w:rPr>
          <w:rFonts w:eastAsia="Calibri" w:cs="Arial"/>
          <w:color w:val="000000"/>
          <w:sz w:val="20"/>
          <w:szCs w:val="20"/>
        </w:rPr>
        <w:t xml:space="preserve">W przypadku, gdy zmiana treści </w:t>
      </w:r>
      <w:r w:rsidR="006C29FD" w:rsidRPr="004B3294">
        <w:rPr>
          <w:rFonts w:eastAsia="Calibri" w:cs="Arial"/>
          <w:color w:val="000000"/>
          <w:sz w:val="20"/>
          <w:szCs w:val="20"/>
        </w:rPr>
        <w:t>SWZ</w:t>
      </w:r>
      <w:r w:rsidRPr="004B3294">
        <w:rPr>
          <w:rFonts w:eastAsia="Calibri" w:cs="Arial"/>
          <w:color w:val="000000"/>
          <w:sz w:val="20"/>
          <w:szCs w:val="20"/>
        </w:rPr>
        <w:t xml:space="preserve"> o zamówieniu będzie istotna, Zamawiający </w:t>
      </w:r>
      <w:r w:rsidR="009E59BE" w:rsidRPr="004B3294">
        <w:rPr>
          <w:rFonts w:eastAsia="Calibri" w:cs="Arial"/>
          <w:color w:val="000000"/>
          <w:sz w:val="20"/>
          <w:szCs w:val="20"/>
        </w:rPr>
        <w:t xml:space="preserve">może </w:t>
      </w:r>
      <w:r w:rsidRPr="004B3294">
        <w:rPr>
          <w:rFonts w:eastAsia="Calibri" w:cs="Arial"/>
          <w:color w:val="000000"/>
          <w:sz w:val="20"/>
          <w:szCs w:val="20"/>
        </w:rPr>
        <w:t>przedłuży</w:t>
      </w:r>
      <w:r w:rsidR="009E59BE" w:rsidRPr="004B3294">
        <w:rPr>
          <w:rFonts w:eastAsia="Calibri" w:cs="Arial"/>
          <w:color w:val="000000"/>
          <w:sz w:val="20"/>
          <w:szCs w:val="20"/>
        </w:rPr>
        <w:t>ć</w:t>
      </w:r>
      <w:r w:rsidRPr="004B3294">
        <w:rPr>
          <w:rFonts w:eastAsia="Calibri" w:cs="Arial"/>
          <w:color w:val="000000"/>
          <w:sz w:val="20"/>
          <w:szCs w:val="20"/>
        </w:rPr>
        <w:t xml:space="preserve"> termin składania ofert. </w:t>
      </w:r>
    </w:p>
    <w:p w14:paraId="0C450278" w14:textId="77777777" w:rsidR="00985EC2" w:rsidRPr="004B3294" w:rsidRDefault="00985EC2"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cs="Arial"/>
          <w:b/>
          <w:bCs/>
          <w:sz w:val="20"/>
          <w:szCs w:val="20"/>
        </w:rPr>
        <w:t>Kryteria oraz sposób oceny ofert:</w:t>
      </w:r>
    </w:p>
    <w:p w14:paraId="6970F90C" w14:textId="1EA10D11" w:rsidR="00C25E1E" w:rsidRPr="004B3294" w:rsidRDefault="00C25E1E" w:rsidP="002A4756">
      <w:pPr>
        <w:pStyle w:val="Styl11"/>
        <w:numPr>
          <w:ilvl w:val="1"/>
          <w:numId w:val="7"/>
        </w:numPr>
        <w:tabs>
          <w:tab w:val="left" w:pos="567"/>
        </w:tabs>
        <w:spacing w:line="276" w:lineRule="auto"/>
        <w:ind w:left="284" w:hanging="284"/>
      </w:pPr>
      <w:r w:rsidRPr="004B3294">
        <w:t xml:space="preserve">Jedynym kryterium oceny jest cena podana w ofercie. </w:t>
      </w:r>
    </w:p>
    <w:p w14:paraId="18A69494" w14:textId="0344293E" w:rsidR="00ED4438" w:rsidRPr="004B3294" w:rsidRDefault="00ED4438" w:rsidP="00ED4438">
      <w:pPr>
        <w:pStyle w:val="Styl11"/>
        <w:numPr>
          <w:ilvl w:val="1"/>
          <w:numId w:val="7"/>
        </w:numPr>
        <w:tabs>
          <w:tab w:val="left" w:pos="567"/>
        </w:tabs>
        <w:spacing w:line="276" w:lineRule="auto"/>
        <w:ind w:left="567" w:hanging="567"/>
      </w:pPr>
      <w:r w:rsidRPr="004B3294">
        <w:t>Spośród</w:t>
      </w:r>
      <w:r w:rsidR="000F4B1C" w:rsidRPr="004B3294">
        <w:t xml:space="preserve"> ofert nieodrzuconych za najkorzystniejszą zostanie uznana oferta</w:t>
      </w:r>
      <w:r w:rsidR="007161A0" w:rsidRPr="004B3294">
        <w:t xml:space="preserve">, która uzyska najwyższą łączną liczbę punktów (zaokrągloną do dwóch miejsc po przecinku) </w:t>
      </w:r>
      <w:r w:rsidR="000F4B1C" w:rsidRPr="004B3294">
        <w:t xml:space="preserve"> </w:t>
      </w:r>
      <w:r w:rsidR="007161A0" w:rsidRPr="004B3294">
        <w:t>obliczonych w oparciu o ustalone kryteria i sposób ich oceny przedstawiony poniżej</w:t>
      </w:r>
      <w:r w:rsidR="00A15149" w:rsidRPr="004B3294">
        <w:t>:</w:t>
      </w:r>
    </w:p>
    <w:p w14:paraId="72FD5A8F" w14:textId="74E21D96" w:rsidR="000F091F" w:rsidRPr="004B3294" w:rsidRDefault="000F091F" w:rsidP="00AF5DED">
      <w:pPr>
        <w:pStyle w:val="Styl11"/>
        <w:numPr>
          <w:ilvl w:val="0"/>
          <w:numId w:val="0"/>
        </w:numPr>
        <w:spacing w:line="276" w:lineRule="auto"/>
        <w:rPr>
          <w:sz w:val="4"/>
        </w:rPr>
      </w:pPr>
    </w:p>
    <w:p w14:paraId="2195F649" w14:textId="612088E1" w:rsidR="00B3452F" w:rsidRPr="004B3294" w:rsidRDefault="00B3452F" w:rsidP="00AF5DED">
      <w:pPr>
        <w:pStyle w:val="Styl11"/>
        <w:numPr>
          <w:ilvl w:val="0"/>
          <w:numId w:val="0"/>
        </w:numPr>
        <w:spacing w:line="276" w:lineRule="auto"/>
        <w:rPr>
          <w:sz w:val="4"/>
        </w:rPr>
      </w:pPr>
    </w:p>
    <w:p w14:paraId="7A35D4E2" w14:textId="77777777" w:rsidR="00A15149" w:rsidRPr="004B3294" w:rsidRDefault="00A15149" w:rsidP="00A15149">
      <w:pPr>
        <w:pStyle w:val="Styl11"/>
        <w:numPr>
          <w:ilvl w:val="0"/>
          <w:numId w:val="0"/>
        </w:numPr>
        <w:tabs>
          <w:tab w:val="left" w:pos="709"/>
        </w:tabs>
        <w:spacing w:line="276" w:lineRule="auto"/>
        <w:ind w:left="567" w:hanging="283"/>
      </w:pPr>
      <w:r w:rsidRPr="004B3294">
        <w:rPr>
          <w:b/>
          <w:bCs/>
        </w:rPr>
        <w:tab/>
        <w:t xml:space="preserve">Cena brutto PLN - 100% </w:t>
      </w:r>
      <w:r w:rsidRPr="004B3294">
        <w:t>(najniższa cena brutto badanych ofert/cena brutto oferty badanej) x 100</w:t>
      </w:r>
    </w:p>
    <w:p w14:paraId="62BB5D9A" w14:textId="77777777" w:rsidR="00B3452F" w:rsidRPr="004B3294" w:rsidRDefault="00B3452F" w:rsidP="00AF5DED">
      <w:pPr>
        <w:pStyle w:val="Styl11"/>
        <w:numPr>
          <w:ilvl w:val="0"/>
          <w:numId w:val="0"/>
        </w:numPr>
        <w:spacing w:line="276" w:lineRule="auto"/>
        <w:rPr>
          <w:sz w:val="4"/>
        </w:rPr>
      </w:pPr>
    </w:p>
    <w:p w14:paraId="049BDF8D" w14:textId="6F2D0377" w:rsidR="0047736F" w:rsidRPr="004B3294" w:rsidRDefault="0047736F" w:rsidP="00AF5DED">
      <w:pPr>
        <w:pStyle w:val="Styl11"/>
        <w:numPr>
          <w:ilvl w:val="0"/>
          <w:numId w:val="0"/>
        </w:numPr>
        <w:spacing w:line="276" w:lineRule="auto"/>
        <w:rPr>
          <w:sz w:val="4"/>
        </w:rPr>
      </w:pPr>
    </w:p>
    <w:p w14:paraId="2364E46A" w14:textId="1F3D1F74" w:rsidR="0018265F" w:rsidRPr="004B3294" w:rsidRDefault="00F40506" w:rsidP="00864E1B">
      <w:pPr>
        <w:pStyle w:val="Akapitzlist"/>
        <w:numPr>
          <w:ilvl w:val="1"/>
          <w:numId w:val="7"/>
        </w:numPr>
        <w:spacing w:line="276" w:lineRule="auto"/>
        <w:ind w:left="567" w:hanging="567"/>
        <w:contextualSpacing w:val="0"/>
        <w:rPr>
          <w:rFonts w:eastAsia="Calibri" w:cs="Arial"/>
          <w:i/>
          <w:iCs/>
          <w:color w:val="4F81BD" w:themeColor="accent1"/>
          <w:sz w:val="20"/>
          <w:szCs w:val="20"/>
        </w:rPr>
      </w:pPr>
      <w:r w:rsidRPr="004B3294">
        <w:rPr>
          <w:rFonts w:eastAsia="Calibri" w:cs="Arial"/>
          <w:sz w:val="20"/>
          <w:szCs w:val="20"/>
        </w:rPr>
        <w:t>Jako najkorzystniejsza zostanie wybrana oferta, która otrzyma największą liczbę</w:t>
      </w:r>
      <w:r w:rsidR="009E59BE" w:rsidRPr="004B3294">
        <w:rPr>
          <w:rFonts w:eastAsia="Calibri" w:cs="Arial"/>
          <w:sz w:val="20"/>
          <w:szCs w:val="20"/>
        </w:rPr>
        <w:t xml:space="preserve"> punktów zgodnie z ww. kryteria</w:t>
      </w:r>
      <w:r w:rsidR="009E59BE" w:rsidRPr="004B3294">
        <w:rPr>
          <w:rFonts w:cs="Arial"/>
          <w:sz w:val="20"/>
          <w:szCs w:val="20"/>
        </w:rPr>
        <w:t>mi,</w:t>
      </w:r>
      <w:r w:rsidRPr="004B3294">
        <w:rPr>
          <w:rFonts w:eastAsia="Calibri" w:cs="Arial"/>
          <w:sz w:val="20"/>
          <w:szCs w:val="20"/>
        </w:rPr>
        <w:t xml:space="preserve"> z uwzględnieniem wyniku np. negocjacji.</w:t>
      </w:r>
    </w:p>
    <w:p w14:paraId="709B7BD0" w14:textId="26DAAF40" w:rsidR="00F40506" w:rsidRPr="004B3294" w:rsidRDefault="00F40506" w:rsidP="00864E1B">
      <w:pPr>
        <w:pStyle w:val="Akapitzlist"/>
        <w:numPr>
          <w:ilvl w:val="1"/>
          <w:numId w:val="7"/>
        </w:numPr>
        <w:spacing w:line="276" w:lineRule="auto"/>
        <w:ind w:left="567" w:hanging="567"/>
        <w:contextualSpacing w:val="0"/>
        <w:rPr>
          <w:rFonts w:eastAsia="Calibri" w:cs="Arial"/>
          <w:i/>
          <w:iCs/>
          <w:color w:val="4F81BD" w:themeColor="accent1"/>
          <w:sz w:val="20"/>
          <w:szCs w:val="20"/>
        </w:rPr>
      </w:pPr>
      <w:r w:rsidRPr="004B3294">
        <w:rPr>
          <w:rFonts w:eastAsia="Calibri" w:cs="Arial"/>
          <w:sz w:val="20"/>
          <w:szCs w:val="20"/>
        </w:rPr>
        <w:t>Jeżeli złożona zostanie of</w:t>
      </w:r>
      <w:r w:rsidR="00931112" w:rsidRPr="004B3294">
        <w:rPr>
          <w:rFonts w:eastAsia="Calibri" w:cs="Arial"/>
          <w:sz w:val="20"/>
          <w:szCs w:val="20"/>
        </w:rPr>
        <w:t xml:space="preserve">erta, której wybór prowadziłby </w:t>
      </w:r>
      <w:r w:rsidRPr="004B3294">
        <w:rPr>
          <w:rFonts w:eastAsia="Calibri" w:cs="Arial"/>
          <w:sz w:val="20"/>
          <w:szCs w:val="20"/>
        </w:rPr>
        <w:t>d</w:t>
      </w:r>
      <w:r w:rsidR="00931112" w:rsidRPr="004B3294">
        <w:rPr>
          <w:rFonts w:eastAsia="Calibri" w:cs="Arial"/>
          <w:sz w:val="20"/>
          <w:szCs w:val="20"/>
        </w:rPr>
        <w:t>o</w:t>
      </w:r>
      <w:r w:rsidRPr="004B3294">
        <w:rPr>
          <w:rFonts w:eastAsia="Calibri" w:cs="Arial"/>
          <w:sz w:val="20"/>
          <w:szCs w:val="20"/>
        </w:rPr>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4D3D460F" w14:textId="7CD85CE9" w:rsidR="0098098C" w:rsidRPr="004B3294" w:rsidRDefault="0098098C" w:rsidP="00ED4438">
      <w:pPr>
        <w:pStyle w:val="Akapitzlist"/>
        <w:numPr>
          <w:ilvl w:val="1"/>
          <w:numId w:val="7"/>
        </w:numPr>
        <w:spacing w:line="276" w:lineRule="auto"/>
        <w:ind w:left="567" w:hanging="567"/>
        <w:contextualSpacing w:val="0"/>
        <w:rPr>
          <w:rFonts w:eastAsia="Calibri" w:cs="Arial"/>
          <w:i/>
          <w:iCs/>
          <w:color w:val="4F81BD" w:themeColor="accent1"/>
          <w:sz w:val="20"/>
          <w:szCs w:val="20"/>
        </w:rPr>
      </w:pPr>
      <w:r w:rsidRPr="004B3294">
        <w:rPr>
          <w:rFonts w:cs="Arial"/>
          <w:sz w:val="20"/>
          <w:szCs w:val="20"/>
        </w:rPr>
        <w:t xml:space="preserve">W przypadku, gdy wpłyną oferty o tej samej </w:t>
      </w:r>
      <w:r w:rsidR="00536984" w:rsidRPr="004B3294">
        <w:rPr>
          <w:rFonts w:cs="Arial"/>
          <w:sz w:val="20"/>
          <w:szCs w:val="20"/>
        </w:rPr>
        <w:t>cenie</w:t>
      </w:r>
      <w:r w:rsidR="00B836C4" w:rsidRPr="004B3294">
        <w:rPr>
          <w:rFonts w:cs="Arial"/>
          <w:sz w:val="20"/>
          <w:szCs w:val="20"/>
        </w:rPr>
        <w:t xml:space="preserve"> </w:t>
      </w:r>
      <w:r w:rsidRPr="004B3294">
        <w:rPr>
          <w:rFonts w:cs="Arial"/>
          <w:sz w:val="20"/>
          <w:szCs w:val="20"/>
        </w:rPr>
        <w:t>uniemożliwiające wybór najkorzystniejszej oferty, Zamawiający wzywa Wykonawców do złożenia w terminie określonym przez niego ofert dodatkowych. Wykonawcy składający oferty dodatkowe nie mogą zaproponować cen wyższych, niż w złożonych wcześniej ofertach.</w:t>
      </w:r>
    </w:p>
    <w:p w14:paraId="42B57FA5" w14:textId="30E1E315" w:rsidR="0098098C" w:rsidRPr="004B3294" w:rsidRDefault="0098098C" w:rsidP="00ED4438">
      <w:pPr>
        <w:pStyle w:val="Akapitzlist"/>
        <w:numPr>
          <w:ilvl w:val="1"/>
          <w:numId w:val="7"/>
        </w:numPr>
        <w:spacing w:line="276" w:lineRule="auto"/>
        <w:ind w:left="567" w:hanging="567"/>
        <w:contextualSpacing w:val="0"/>
        <w:rPr>
          <w:rFonts w:eastAsia="Calibri" w:cs="Arial"/>
          <w:i/>
          <w:iCs/>
          <w:color w:val="4F81BD" w:themeColor="accent1"/>
          <w:sz w:val="20"/>
          <w:szCs w:val="20"/>
        </w:rPr>
      </w:pPr>
      <w:r w:rsidRPr="004B3294">
        <w:rPr>
          <w:rFonts w:cs="Arial"/>
          <w:sz w:val="20"/>
          <w:szCs w:val="20"/>
        </w:rPr>
        <w:t>Zamawiający zastrzega możliwość dokonania najpierw oceny ofert, a następnie zbadania, czy Wykonawca, którego oferta została oceniona jako najkorzystniejsza, nie podlega wykluczeniu oraz spełnia warunki udziału w postępowaniu.</w:t>
      </w:r>
    </w:p>
    <w:p w14:paraId="3BE46314" w14:textId="2C058B7A" w:rsidR="004556D7" w:rsidRPr="004B3294" w:rsidRDefault="0098098C" w:rsidP="00ED4438">
      <w:pPr>
        <w:pStyle w:val="Akapitzlist"/>
        <w:numPr>
          <w:ilvl w:val="1"/>
          <w:numId w:val="7"/>
        </w:numPr>
        <w:spacing w:line="276" w:lineRule="auto"/>
        <w:ind w:left="567" w:hanging="567"/>
        <w:contextualSpacing w:val="0"/>
        <w:rPr>
          <w:rFonts w:eastAsia="Calibri" w:cs="Arial"/>
          <w:i/>
          <w:iCs/>
          <w:color w:val="4F81BD" w:themeColor="accent1"/>
          <w:sz w:val="20"/>
          <w:szCs w:val="20"/>
        </w:rPr>
      </w:pPr>
      <w:r w:rsidRPr="004B3294">
        <w:rPr>
          <w:rFonts w:cs="Arial"/>
          <w:sz w:val="20"/>
          <w:szCs w:val="20"/>
        </w:rPr>
        <w:t>Zamawiający może poprawić w treści oferty oczywiste omyłki pisarskie, oczywiste omyłki rachunkowe oraz inne omyłki polegające na niezgodności oferty z wymaganiami Zamawiającego, niepowodujące istotnych zmian w treści oferty – niezwłocznie zawiadamiając o tym Wykonawcę, którego oferta została poprawiona. W przypadku poprawienia innej omyłki polegającej na niezgodności z wymaganiami Zamawiającego, niepowodującej istotnych zmian w treści oferty oferta Wykonawcy podlega odrzuceniu, jeżeli Wykonawca nie wyrazi zgody na poprawienie oferty w terminie 3 dni kalendarzowych od dnia otrzymania zawiadomienia w tej sprawie.</w:t>
      </w:r>
    </w:p>
    <w:p w14:paraId="2DBD188A" w14:textId="77777777" w:rsidR="004556D7" w:rsidRPr="004B3294" w:rsidRDefault="004556D7" w:rsidP="00ED4438">
      <w:pPr>
        <w:pStyle w:val="Tekstkomentarza"/>
        <w:spacing w:line="276" w:lineRule="auto"/>
        <w:jc w:val="both"/>
        <w:rPr>
          <w:rFonts w:ascii="Arial" w:hAnsi="Arial" w:cs="Arial"/>
          <w:lang w:val="pl-PL"/>
        </w:rPr>
      </w:pPr>
    </w:p>
    <w:p w14:paraId="019441B7" w14:textId="77777777" w:rsidR="003A6159" w:rsidRPr="004B3294" w:rsidRDefault="003A6159" w:rsidP="00864E1B">
      <w:pPr>
        <w:pStyle w:val="Akapitzlist"/>
        <w:numPr>
          <w:ilvl w:val="0"/>
          <w:numId w:val="7"/>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Wybór oferty</w:t>
      </w:r>
    </w:p>
    <w:p w14:paraId="1DE27342" w14:textId="77777777" w:rsidR="00F40506" w:rsidRPr="004B3294" w:rsidRDefault="00F40506" w:rsidP="00864E1B">
      <w:pPr>
        <w:pStyle w:val="Akapitzlist"/>
        <w:numPr>
          <w:ilvl w:val="1"/>
          <w:numId w:val="10"/>
        </w:numPr>
        <w:spacing w:line="276" w:lineRule="auto"/>
        <w:ind w:left="567" w:hanging="567"/>
        <w:contextualSpacing w:val="0"/>
        <w:rPr>
          <w:rFonts w:eastAsia="Calibri" w:cs="Arial"/>
          <w:color w:val="000000"/>
          <w:sz w:val="20"/>
          <w:szCs w:val="20"/>
        </w:rPr>
      </w:pPr>
      <w:r w:rsidRPr="004B3294">
        <w:rPr>
          <w:rFonts w:eastAsia="Calibri" w:cs="Arial"/>
          <w:color w:val="000000"/>
          <w:sz w:val="20"/>
          <w:szCs w:val="20"/>
        </w:rPr>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BBD9B58" w:rsidR="00F40506" w:rsidRPr="004B3294" w:rsidRDefault="00F40506" w:rsidP="00864E1B">
      <w:pPr>
        <w:pStyle w:val="Akapitzlist"/>
        <w:numPr>
          <w:ilvl w:val="1"/>
          <w:numId w:val="11"/>
        </w:numPr>
        <w:spacing w:line="276" w:lineRule="auto"/>
        <w:ind w:left="567" w:hanging="567"/>
        <w:contextualSpacing w:val="0"/>
        <w:rPr>
          <w:rFonts w:eastAsia="Calibri" w:cs="Arial"/>
          <w:sz w:val="20"/>
          <w:szCs w:val="20"/>
        </w:rPr>
      </w:pPr>
      <w:r w:rsidRPr="004B3294">
        <w:rPr>
          <w:rFonts w:eastAsia="Calibri" w:cs="Arial"/>
          <w:sz w:val="20"/>
          <w:szCs w:val="20"/>
        </w:rPr>
        <w:t>Zamawiający dodatkowo poinformuje Wykonawcę, którego oferta została wybrana,</w:t>
      </w:r>
      <w:r w:rsidR="00496425" w:rsidRPr="004B3294">
        <w:rPr>
          <w:rFonts w:eastAsia="Calibri" w:cs="Arial"/>
          <w:sz w:val="20"/>
          <w:szCs w:val="20"/>
        </w:rPr>
        <w:t xml:space="preserve"> </w:t>
      </w:r>
      <w:r w:rsidRPr="004B3294">
        <w:rPr>
          <w:rFonts w:eastAsia="Calibri" w:cs="Arial"/>
          <w:sz w:val="20"/>
          <w:szCs w:val="20"/>
        </w:rPr>
        <w:t>że Umowa zostanie zawarta z chwilą jej podpisania przez strony, nie z chwilą zawiadomienia Wykonawcy o</w:t>
      </w:r>
      <w:r w:rsidR="00496425" w:rsidRPr="004B3294">
        <w:rPr>
          <w:rFonts w:eastAsia="Calibri" w:cs="Arial"/>
          <w:sz w:val="20"/>
          <w:szCs w:val="20"/>
        </w:rPr>
        <w:t> </w:t>
      </w:r>
      <w:r w:rsidRPr="004B3294">
        <w:rPr>
          <w:rFonts w:eastAsia="Calibri" w:cs="Arial"/>
          <w:sz w:val="20"/>
          <w:szCs w:val="20"/>
        </w:rPr>
        <w:t>wyborze oferty.</w:t>
      </w:r>
    </w:p>
    <w:p w14:paraId="4E2FE4FE" w14:textId="2287CB00" w:rsidR="00580584" w:rsidRPr="004B3294" w:rsidRDefault="00F40506" w:rsidP="00864E1B">
      <w:pPr>
        <w:pStyle w:val="Akapitzlist"/>
        <w:numPr>
          <w:ilvl w:val="1"/>
          <w:numId w:val="11"/>
        </w:numPr>
        <w:spacing w:line="276" w:lineRule="auto"/>
        <w:ind w:left="567" w:hanging="567"/>
        <w:contextualSpacing w:val="0"/>
        <w:rPr>
          <w:rFonts w:eastAsia="Calibri" w:cs="Arial"/>
          <w:color w:val="000000"/>
          <w:sz w:val="20"/>
          <w:szCs w:val="20"/>
        </w:rPr>
      </w:pPr>
      <w:r w:rsidRPr="004B3294">
        <w:rPr>
          <w:rFonts w:eastAsia="Calibri" w:cs="Arial"/>
          <w:color w:val="000000"/>
          <w:sz w:val="20"/>
          <w:szCs w:val="20"/>
        </w:rPr>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4B3294" w:rsidRDefault="00580584" w:rsidP="00864E1B">
      <w:pPr>
        <w:pStyle w:val="Akapitzlist"/>
        <w:numPr>
          <w:ilvl w:val="0"/>
          <w:numId w:val="11"/>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Waluty rozliczenia umowy</w:t>
      </w:r>
    </w:p>
    <w:p w14:paraId="47869FDA" w14:textId="065D6613" w:rsidR="00F40506" w:rsidRPr="004B3294" w:rsidRDefault="00F40506" w:rsidP="00360633">
      <w:pPr>
        <w:spacing w:line="276" w:lineRule="auto"/>
        <w:rPr>
          <w:rFonts w:eastAsia="Calibri" w:cs="Arial"/>
          <w:color w:val="000000"/>
          <w:sz w:val="20"/>
          <w:szCs w:val="20"/>
        </w:rPr>
      </w:pPr>
      <w:r w:rsidRPr="004B3294">
        <w:rPr>
          <w:rFonts w:eastAsia="Calibri" w:cs="Arial"/>
          <w:color w:val="000000"/>
          <w:sz w:val="20"/>
          <w:szCs w:val="20"/>
        </w:rPr>
        <w:t xml:space="preserve">Zamawiający </w:t>
      </w:r>
      <w:r w:rsidRPr="004B3294">
        <w:rPr>
          <w:rFonts w:eastAsia="Calibri" w:cs="Arial"/>
          <w:sz w:val="20"/>
          <w:szCs w:val="20"/>
        </w:rPr>
        <w:t xml:space="preserve">nie przewiduje </w:t>
      </w:r>
      <w:r w:rsidRPr="004B3294">
        <w:rPr>
          <w:rFonts w:eastAsia="Calibri" w:cs="Arial"/>
          <w:color w:val="000000"/>
          <w:sz w:val="20"/>
          <w:szCs w:val="20"/>
        </w:rPr>
        <w:t>możliwości rozliczenia z Wykonawcą w innej walucie niż złoty polski.</w:t>
      </w:r>
    </w:p>
    <w:p w14:paraId="12AF41E5" w14:textId="77777777" w:rsidR="00513B82" w:rsidRPr="004B3294" w:rsidRDefault="00513B82" w:rsidP="00864E1B">
      <w:pPr>
        <w:pStyle w:val="Akapitzlist"/>
        <w:numPr>
          <w:ilvl w:val="0"/>
          <w:numId w:val="11"/>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Sposób obliczenia ceny</w:t>
      </w:r>
    </w:p>
    <w:p w14:paraId="61097D0C" w14:textId="77777777" w:rsidR="00ED4438" w:rsidRPr="004B3294" w:rsidRDefault="00D05692" w:rsidP="00310D0C">
      <w:pPr>
        <w:spacing w:line="276" w:lineRule="auto"/>
        <w:ind w:left="709" w:hanging="709"/>
        <w:rPr>
          <w:rFonts w:cs="Arial"/>
          <w:sz w:val="20"/>
          <w:szCs w:val="20"/>
        </w:rPr>
      </w:pPr>
      <w:r w:rsidRPr="004B3294">
        <w:rPr>
          <w:rFonts w:cs="Arial"/>
          <w:sz w:val="20"/>
          <w:szCs w:val="20"/>
        </w:rPr>
        <w:lastRenderedPageBreak/>
        <w:t>21.1</w:t>
      </w:r>
      <w:r w:rsidR="00066E35" w:rsidRPr="004B3294">
        <w:rPr>
          <w:rFonts w:cs="Arial"/>
          <w:sz w:val="20"/>
          <w:szCs w:val="20"/>
        </w:rPr>
        <w:tab/>
      </w:r>
      <w:r w:rsidR="00513B82" w:rsidRPr="004B3294">
        <w:rPr>
          <w:rFonts w:cs="Arial"/>
          <w:sz w:val="20"/>
          <w:szCs w:val="20"/>
        </w:rPr>
        <w:t>Zaoferowaną cenę należy przedstawić w Formularzu ofert</w:t>
      </w:r>
      <w:r w:rsidR="0020380E" w:rsidRPr="004B3294">
        <w:rPr>
          <w:rFonts w:cs="Arial"/>
          <w:sz w:val="20"/>
          <w:szCs w:val="20"/>
        </w:rPr>
        <w:t>owym</w:t>
      </w:r>
      <w:r w:rsidR="00513B82" w:rsidRPr="004B3294">
        <w:rPr>
          <w:rFonts w:cs="Arial"/>
          <w:sz w:val="20"/>
          <w:szCs w:val="20"/>
        </w:rPr>
        <w:t xml:space="preserve"> zgodnym z</w:t>
      </w:r>
      <w:r w:rsidR="002A0400" w:rsidRPr="004B3294">
        <w:rPr>
          <w:rFonts w:cs="Arial"/>
          <w:sz w:val="20"/>
          <w:szCs w:val="20"/>
        </w:rPr>
        <w:t> </w:t>
      </w:r>
      <w:r w:rsidR="00513B82" w:rsidRPr="004B3294">
        <w:rPr>
          <w:rFonts w:cs="Arial"/>
          <w:sz w:val="20"/>
          <w:szCs w:val="20"/>
        </w:rPr>
        <w:t>wzorem stanowiącym Załącznik nr 1 do SWZ.</w:t>
      </w:r>
      <w:r w:rsidR="0098098C" w:rsidRPr="004B3294">
        <w:rPr>
          <w:rFonts w:cs="Arial"/>
          <w:sz w:val="20"/>
          <w:szCs w:val="20"/>
        </w:rPr>
        <w:t xml:space="preserve"> </w:t>
      </w:r>
    </w:p>
    <w:p w14:paraId="2BC0FADC" w14:textId="42ADBBED" w:rsidR="00FF7D61" w:rsidRPr="004B3294" w:rsidRDefault="00ED4438" w:rsidP="00ED4438">
      <w:pPr>
        <w:spacing w:line="276" w:lineRule="auto"/>
        <w:ind w:left="709" w:hanging="709"/>
        <w:rPr>
          <w:rFonts w:cs="Arial"/>
          <w:sz w:val="20"/>
          <w:szCs w:val="20"/>
        </w:rPr>
      </w:pPr>
      <w:r w:rsidRPr="004B3294">
        <w:rPr>
          <w:rFonts w:cs="Arial"/>
          <w:sz w:val="20"/>
          <w:szCs w:val="20"/>
        </w:rPr>
        <w:t>21.2</w:t>
      </w:r>
      <w:r w:rsidRPr="004B3294">
        <w:rPr>
          <w:rFonts w:cs="Arial"/>
          <w:sz w:val="20"/>
          <w:szCs w:val="20"/>
        </w:rPr>
        <w:tab/>
      </w:r>
      <w:r w:rsidR="0098098C" w:rsidRPr="004B3294">
        <w:rPr>
          <w:rFonts w:cs="Arial"/>
          <w:sz w:val="20"/>
          <w:szCs w:val="20"/>
        </w:rPr>
        <w:t xml:space="preserve">Cena oferty musi być podana </w:t>
      </w:r>
      <w:r w:rsidR="00174AEC" w:rsidRPr="004B3294">
        <w:rPr>
          <w:rFonts w:cs="Arial"/>
          <w:sz w:val="20"/>
          <w:szCs w:val="20"/>
        </w:rPr>
        <w:t xml:space="preserve">w PLN </w:t>
      </w:r>
      <w:r w:rsidR="0098098C" w:rsidRPr="004B3294">
        <w:rPr>
          <w:rFonts w:cs="Arial"/>
          <w:sz w:val="20"/>
          <w:szCs w:val="20"/>
        </w:rPr>
        <w:t>w postaci netto, brutto – cyfrowo ze wskazaniem stawki podatku VAT (netto + VAT = brutto), naliczonym zgodnie z obowiązującymi przepisami prawa</w:t>
      </w:r>
      <w:r w:rsidR="00D05692" w:rsidRPr="004B3294">
        <w:rPr>
          <w:rFonts w:cs="Arial"/>
          <w:sz w:val="20"/>
          <w:szCs w:val="20"/>
        </w:rPr>
        <w:t>.</w:t>
      </w:r>
      <w:r w:rsidR="00A15149" w:rsidRPr="004B3294">
        <w:rPr>
          <w:rFonts w:cs="Arial"/>
          <w:sz w:val="20"/>
          <w:szCs w:val="20"/>
        </w:rPr>
        <w:t xml:space="preserve"> </w:t>
      </w:r>
    </w:p>
    <w:p w14:paraId="403C7753" w14:textId="55DC8399" w:rsidR="00041FCF" w:rsidRPr="004B3294" w:rsidRDefault="00D05692" w:rsidP="008F708F">
      <w:pPr>
        <w:spacing w:line="276" w:lineRule="auto"/>
        <w:ind w:left="709" w:hanging="709"/>
        <w:rPr>
          <w:rFonts w:cs="Arial"/>
          <w:color w:val="0070C0"/>
          <w:sz w:val="20"/>
          <w:szCs w:val="20"/>
        </w:rPr>
      </w:pPr>
      <w:r w:rsidRPr="004B3294">
        <w:rPr>
          <w:rFonts w:cs="Arial"/>
          <w:sz w:val="20"/>
          <w:szCs w:val="20"/>
        </w:rPr>
        <w:t>21.</w:t>
      </w:r>
      <w:r w:rsidR="00085406" w:rsidRPr="004B3294">
        <w:rPr>
          <w:rFonts w:cs="Arial"/>
          <w:sz w:val="20"/>
          <w:szCs w:val="20"/>
        </w:rPr>
        <w:t>3</w:t>
      </w:r>
      <w:r w:rsidRPr="004B3294">
        <w:rPr>
          <w:rFonts w:cs="Arial"/>
          <w:sz w:val="20"/>
          <w:szCs w:val="20"/>
        </w:rPr>
        <w:t>.</w:t>
      </w:r>
      <w:r w:rsidR="00066E35" w:rsidRPr="004B3294">
        <w:rPr>
          <w:rFonts w:cs="Arial"/>
          <w:sz w:val="20"/>
          <w:szCs w:val="20"/>
        </w:rPr>
        <w:tab/>
      </w:r>
      <w:r w:rsidR="00513B82" w:rsidRPr="004B3294">
        <w:rPr>
          <w:rFonts w:cs="Arial"/>
          <w:sz w:val="20"/>
          <w:szCs w:val="20"/>
        </w:rPr>
        <w:t xml:space="preserve">Wykonawca zobowiązany jest wypełnić wszystkie pozycje ujęte w </w:t>
      </w:r>
      <w:r w:rsidR="00CC2316" w:rsidRPr="004B3294">
        <w:rPr>
          <w:rFonts w:cs="Arial"/>
          <w:sz w:val="20"/>
          <w:szCs w:val="20"/>
        </w:rPr>
        <w:t>Formularzu ofert</w:t>
      </w:r>
      <w:r w:rsidR="0020380E" w:rsidRPr="004B3294">
        <w:rPr>
          <w:rFonts w:cs="Arial"/>
          <w:sz w:val="20"/>
          <w:szCs w:val="20"/>
        </w:rPr>
        <w:t>owym</w:t>
      </w:r>
      <w:r w:rsidR="00A906A6" w:rsidRPr="004B3294">
        <w:rPr>
          <w:rFonts w:cs="Arial"/>
          <w:sz w:val="20"/>
          <w:szCs w:val="20"/>
        </w:rPr>
        <w:t>.</w:t>
      </w:r>
    </w:p>
    <w:p w14:paraId="0EF5CEC7" w14:textId="5A874BD9" w:rsidR="00D05692" w:rsidRPr="004B3294" w:rsidRDefault="005E3B27" w:rsidP="004D59E3">
      <w:pPr>
        <w:pStyle w:val="Styl11"/>
        <w:numPr>
          <w:ilvl w:val="1"/>
          <w:numId w:val="0"/>
        </w:numPr>
        <w:spacing w:line="276" w:lineRule="auto"/>
        <w:ind w:left="709" w:hanging="709"/>
      </w:pPr>
      <w:r w:rsidRPr="004B3294">
        <w:t>21.</w:t>
      </w:r>
      <w:r w:rsidR="008F708F" w:rsidRPr="004B3294">
        <w:t>4</w:t>
      </w:r>
      <w:r w:rsidR="00C25E1E" w:rsidRPr="004B3294">
        <w:t>.</w:t>
      </w:r>
      <w:r w:rsidR="00C25E1E" w:rsidRPr="004B3294">
        <w:tab/>
        <w:t xml:space="preserve">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usług (tekst jednolity: Dz. U. 2020 r., poz. 106 z </w:t>
      </w:r>
      <w:proofErr w:type="spellStart"/>
      <w:r w:rsidR="00C25E1E" w:rsidRPr="004B3294">
        <w:t>późn</w:t>
      </w:r>
      <w:proofErr w:type="spellEnd"/>
      <w:r w:rsidR="00C25E1E" w:rsidRPr="004B3294">
        <w:t>. zm.).</w:t>
      </w:r>
    </w:p>
    <w:p w14:paraId="4E5F9224" w14:textId="2ADEE408" w:rsidR="00120393" w:rsidRPr="004B3294" w:rsidRDefault="00D05692" w:rsidP="004D59E3">
      <w:pPr>
        <w:pStyle w:val="Styl11"/>
        <w:numPr>
          <w:ilvl w:val="1"/>
          <w:numId w:val="0"/>
        </w:numPr>
        <w:spacing w:line="276" w:lineRule="auto"/>
        <w:ind w:left="709" w:hanging="709"/>
      </w:pPr>
      <w:r w:rsidRPr="004B3294">
        <w:t>21.</w:t>
      </w:r>
      <w:r w:rsidR="008F708F" w:rsidRPr="004B3294">
        <w:t>5</w:t>
      </w:r>
      <w:r w:rsidR="007377DB" w:rsidRPr="004B3294">
        <w:t>.</w:t>
      </w:r>
      <w:r w:rsidR="008F4534" w:rsidRPr="004B3294">
        <w:tab/>
      </w:r>
      <w:r w:rsidR="00C25E1E" w:rsidRPr="004B3294">
        <w:t xml:space="preserve">Zamawiający zastrzega, że cena za realizację przedmiotu zamówienia wskazana przez Wykonawcę w Formularzu </w:t>
      </w:r>
      <w:r w:rsidR="006C7B1C" w:rsidRPr="004B3294">
        <w:t>ofertowym</w:t>
      </w:r>
      <w:r w:rsidR="00A15149" w:rsidRPr="004B3294">
        <w:t xml:space="preserve"> </w:t>
      </w:r>
      <w:r w:rsidR="00C25E1E" w:rsidRPr="004B3294">
        <w:t>nie może mieć wartości 0,00 złotych.</w:t>
      </w:r>
    </w:p>
    <w:p w14:paraId="67BFFE57" w14:textId="77777777" w:rsidR="00D17588" w:rsidRPr="004B3294" w:rsidRDefault="00D17588" w:rsidP="007C2E4F">
      <w:pPr>
        <w:spacing w:line="276" w:lineRule="auto"/>
        <w:jc w:val="center"/>
        <w:rPr>
          <w:rFonts w:eastAsia="Calibri" w:cs="Arial"/>
          <w:b/>
          <w:bCs/>
          <w:color w:val="000000"/>
          <w:sz w:val="20"/>
          <w:szCs w:val="20"/>
        </w:rPr>
      </w:pPr>
    </w:p>
    <w:p w14:paraId="18F24CC2" w14:textId="20BC02B1" w:rsidR="00F40506" w:rsidRPr="004B3294" w:rsidRDefault="00F40506" w:rsidP="007C2E4F">
      <w:pPr>
        <w:spacing w:line="276" w:lineRule="auto"/>
        <w:jc w:val="center"/>
        <w:rPr>
          <w:rFonts w:eastAsia="Calibri" w:cs="Arial"/>
          <w:b/>
          <w:bCs/>
          <w:color w:val="000000"/>
          <w:sz w:val="20"/>
          <w:szCs w:val="20"/>
        </w:rPr>
      </w:pPr>
      <w:r w:rsidRPr="004B3294">
        <w:rPr>
          <w:rFonts w:eastAsia="Calibri" w:cs="Arial"/>
          <w:b/>
          <w:bCs/>
          <w:color w:val="000000"/>
          <w:sz w:val="20"/>
          <w:szCs w:val="20"/>
        </w:rPr>
        <w:t>Dział VI</w:t>
      </w:r>
    </w:p>
    <w:p w14:paraId="22777609" w14:textId="77777777" w:rsidR="00F40506" w:rsidRPr="004B3294" w:rsidRDefault="00F40506" w:rsidP="007C2E4F">
      <w:pPr>
        <w:spacing w:line="276" w:lineRule="auto"/>
        <w:jc w:val="center"/>
        <w:rPr>
          <w:rFonts w:eastAsia="Calibri" w:cs="Arial"/>
          <w:b/>
          <w:bCs/>
          <w:color w:val="000000"/>
          <w:sz w:val="20"/>
          <w:szCs w:val="20"/>
        </w:rPr>
      </w:pPr>
      <w:r w:rsidRPr="004B3294">
        <w:rPr>
          <w:rFonts w:eastAsia="Calibri" w:cs="Arial"/>
          <w:b/>
          <w:bCs/>
          <w:color w:val="000000"/>
          <w:sz w:val="20"/>
          <w:szCs w:val="20"/>
        </w:rPr>
        <w:t>Składanie i otwarcie ofert</w:t>
      </w:r>
    </w:p>
    <w:p w14:paraId="5BF7FCA7" w14:textId="77777777" w:rsidR="00580584" w:rsidRPr="004B3294" w:rsidRDefault="00580584"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Miejsce i termin składania ofert</w:t>
      </w:r>
    </w:p>
    <w:p w14:paraId="406B60A3" w14:textId="2C8D6B86" w:rsidR="00877675" w:rsidRPr="004B3294" w:rsidRDefault="0098098C" w:rsidP="00864E1B">
      <w:pPr>
        <w:pStyle w:val="Akapitzlist"/>
        <w:numPr>
          <w:ilvl w:val="1"/>
          <w:numId w:val="13"/>
        </w:numPr>
        <w:tabs>
          <w:tab w:val="left" w:pos="0"/>
        </w:tabs>
        <w:spacing w:line="276" w:lineRule="auto"/>
        <w:ind w:left="567" w:hanging="567"/>
        <w:rPr>
          <w:rFonts w:eastAsia="Calibri"/>
        </w:rPr>
      </w:pPr>
      <w:r w:rsidRPr="004B3294">
        <w:rPr>
          <w:rFonts w:eastAsia="Calibri" w:cs="Arial"/>
          <w:color w:val="000000"/>
          <w:sz w:val="20"/>
          <w:szCs w:val="20"/>
        </w:rPr>
        <w:t xml:space="preserve">Ofertę w formie elektronicznej, opatrzonej kwalifikowanym podpisem elektronicznym wystawionym przez dostawcę kwalifikowanej usługi zaufania, będącego podmiotem świadczącym usługi certyfikacyjne – tj. podpisem elektronicznym, spełniającym wymogi bezpieczeństwa określone w Ustawie z dnia 5 września 2016 r. – o usługach zaufania oraz identyfikacji elektronicznej Wykonawca składa za pośrednictwem Modułu Elektronicznej Komunikacji z Dostawcami dostępnego na stronie </w:t>
      </w:r>
      <w:hyperlink r:id="rId16" w:history="1">
        <w:r w:rsidRPr="004B3294">
          <w:rPr>
            <w:rFonts w:eastAsia="Calibri" w:cs="Arial"/>
            <w:color w:val="000000"/>
            <w:sz w:val="20"/>
            <w:szCs w:val="20"/>
          </w:rPr>
          <w:t>http://www.przetargi.pgnig.pl</w:t>
        </w:r>
      </w:hyperlink>
      <w:r w:rsidRPr="004B3294">
        <w:rPr>
          <w:rFonts w:eastAsia="Calibri" w:cs="Arial"/>
          <w:color w:val="000000"/>
          <w:sz w:val="20"/>
          <w:szCs w:val="20"/>
        </w:rPr>
        <w:t xml:space="preserve"> przed upływem terminu składania ofert</w:t>
      </w:r>
      <w:r w:rsidR="007D42CE" w:rsidRPr="004B3294">
        <w:rPr>
          <w:rFonts w:eastAsia="Calibri" w:cs="Arial"/>
          <w:color w:val="000000"/>
          <w:sz w:val="20"/>
          <w:szCs w:val="20"/>
        </w:rPr>
        <w:t xml:space="preserve"> tj. do dnia</w:t>
      </w:r>
      <w:ins w:id="7" w:author="Lewek Adam" w:date="2025-07-01T14:46:00Z">
        <w:r w:rsidR="00B405A7">
          <w:rPr>
            <w:rFonts w:eastAsia="Calibri" w:cs="Arial"/>
            <w:color w:val="000000"/>
            <w:sz w:val="20"/>
            <w:szCs w:val="20"/>
          </w:rPr>
          <w:t xml:space="preserve"> </w:t>
        </w:r>
      </w:ins>
      <w:del w:id="8" w:author="Lewek Adam" w:date="2025-07-01T14:46:00Z">
        <w:r w:rsidR="00F0605D" w:rsidDel="00B405A7">
          <w:rPr>
            <w:rFonts w:eastAsia="Calibri" w:cs="Arial"/>
            <w:color w:val="000000"/>
            <w:sz w:val="20"/>
            <w:szCs w:val="20"/>
          </w:rPr>
          <w:delText>08</w:delText>
        </w:r>
      </w:del>
      <w:ins w:id="9" w:author="Lewek Adam" w:date="2025-07-01T14:46:00Z">
        <w:r w:rsidR="00B405A7">
          <w:rPr>
            <w:rFonts w:eastAsia="Calibri" w:cs="Arial"/>
            <w:color w:val="000000"/>
            <w:sz w:val="20"/>
            <w:szCs w:val="20"/>
          </w:rPr>
          <w:t>22</w:t>
        </w:r>
      </w:ins>
      <w:r w:rsidR="00F0605D">
        <w:rPr>
          <w:rFonts w:eastAsia="Calibri" w:cs="Arial"/>
          <w:color w:val="000000"/>
          <w:sz w:val="20"/>
          <w:szCs w:val="20"/>
        </w:rPr>
        <w:t>.07</w:t>
      </w:r>
      <w:r w:rsidR="007D42CE" w:rsidRPr="004B3294">
        <w:rPr>
          <w:rFonts w:eastAsia="Calibri" w:cs="Arial"/>
          <w:color w:val="000000"/>
          <w:sz w:val="20"/>
          <w:szCs w:val="20"/>
        </w:rPr>
        <w:t>.202</w:t>
      </w:r>
      <w:r w:rsidR="0083764B" w:rsidRPr="004B3294">
        <w:rPr>
          <w:rFonts w:eastAsia="Calibri" w:cs="Arial"/>
          <w:color w:val="000000"/>
          <w:sz w:val="20"/>
          <w:szCs w:val="20"/>
        </w:rPr>
        <w:t>5</w:t>
      </w:r>
      <w:r w:rsidR="00FA5766" w:rsidRPr="004B3294">
        <w:rPr>
          <w:rFonts w:eastAsia="Calibri" w:cs="Arial"/>
          <w:color w:val="000000"/>
          <w:sz w:val="20"/>
          <w:szCs w:val="20"/>
        </w:rPr>
        <w:t xml:space="preserve"> </w:t>
      </w:r>
      <w:r w:rsidR="00C25E1E" w:rsidRPr="004B3294">
        <w:rPr>
          <w:rFonts w:eastAsia="Calibri" w:cs="Arial"/>
          <w:color w:val="000000"/>
          <w:sz w:val="20"/>
          <w:szCs w:val="20"/>
        </w:rPr>
        <w:t xml:space="preserve">r. godz. </w:t>
      </w:r>
      <w:r w:rsidR="007D42CE" w:rsidRPr="004B3294">
        <w:rPr>
          <w:rFonts w:eastAsia="Calibri" w:cs="Arial"/>
          <w:color w:val="000000"/>
          <w:sz w:val="20"/>
          <w:szCs w:val="20"/>
        </w:rPr>
        <w:t>10:45</w:t>
      </w:r>
      <w:r w:rsidR="00056A2E" w:rsidRPr="004B3294">
        <w:rPr>
          <w:rFonts w:eastAsia="Calibri" w:cs="Arial"/>
          <w:color w:val="000000"/>
          <w:sz w:val="20"/>
          <w:szCs w:val="20"/>
        </w:rPr>
        <w:t>.</w:t>
      </w:r>
    </w:p>
    <w:p w14:paraId="452DEBD2" w14:textId="110DA960" w:rsidR="00764011" w:rsidRPr="004B3294" w:rsidRDefault="0098098C" w:rsidP="00864E1B">
      <w:pPr>
        <w:pStyle w:val="Akapitzlist"/>
        <w:numPr>
          <w:ilvl w:val="1"/>
          <w:numId w:val="13"/>
        </w:numPr>
        <w:tabs>
          <w:tab w:val="left" w:pos="0"/>
        </w:tabs>
        <w:spacing w:line="276" w:lineRule="auto"/>
        <w:ind w:left="567" w:hanging="567"/>
        <w:rPr>
          <w:rFonts w:eastAsia="Calibri"/>
        </w:rPr>
      </w:pPr>
      <w:r w:rsidRPr="004B3294">
        <w:rPr>
          <w:rFonts w:eastAsia="Calibri" w:cs="Arial"/>
          <w:b/>
          <w:bCs/>
          <w:color w:val="000000"/>
          <w:sz w:val="20"/>
          <w:szCs w:val="20"/>
        </w:rPr>
        <w:t>Zamawiający nie dopuszcza podpisania oferty podpisem zaufanym</w:t>
      </w:r>
      <w:r w:rsidRPr="004B3294">
        <w:rPr>
          <w:rFonts w:eastAsia="Calibri" w:cs="Arial"/>
          <w:color w:val="000000"/>
          <w:sz w:val="20"/>
          <w:szCs w:val="20"/>
        </w:rPr>
        <w:t>,</w:t>
      </w:r>
      <w:r w:rsidRPr="004B3294">
        <w:rPr>
          <w:rFonts w:eastAsia="Arial Unicode MS" w:cs="Arial"/>
          <w:sz w:val="20"/>
          <w:szCs w:val="20"/>
        </w:rPr>
        <w:t xml:space="preserve"> o którym mowa </w:t>
      </w:r>
      <w:r w:rsidR="00B909D5" w:rsidRPr="004B3294">
        <w:rPr>
          <w:rFonts w:eastAsia="Arial Unicode MS" w:cs="Arial"/>
          <w:sz w:val="20"/>
          <w:szCs w:val="20"/>
        </w:rPr>
        <w:br/>
      </w:r>
      <w:r w:rsidRPr="004B3294">
        <w:rPr>
          <w:rFonts w:eastAsia="Arial Unicode MS" w:cs="Arial"/>
          <w:sz w:val="20"/>
          <w:szCs w:val="20"/>
        </w:rPr>
        <w:t>w ustawie z dnia</w:t>
      </w:r>
      <w:r w:rsidRPr="004B3294">
        <w:rPr>
          <w:rFonts w:cs="Arial"/>
          <w:sz w:val="20"/>
          <w:szCs w:val="20"/>
        </w:rPr>
        <w:t xml:space="preserve"> 17 lutego 2005 roku o informatyzacji działalności podmiotów realizujących zadania publiczne.</w:t>
      </w:r>
    </w:p>
    <w:p w14:paraId="0DBCBFAB" w14:textId="09FC6BB9" w:rsidR="00764011" w:rsidRPr="004B3294" w:rsidRDefault="00764011" w:rsidP="00864E1B">
      <w:pPr>
        <w:pStyle w:val="Akapitzlist"/>
        <w:numPr>
          <w:ilvl w:val="1"/>
          <w:numId w:val="13"/>
        </w:numPr>
        <w:spacing w:line="276" w:lineRule="auto"/>
        <w:ind w:left="567" w:hanging="567"/>
        <w:rPr>
          <w:rFonts w:eastAsia="Calibri" w:cs="Arial"/>
          <w:color w:val="000000"/>
          <w:sz w:val="20"/>
          <w:szCs w:val="20"/>
        </w:rPr>
      </w:pPr>
      <w:r w:rsidRPr="004B3294">
        <w:rPr>
          <w:rFonts w:eastAsia="Calibri" w:cs="Arial"/>
          <w:color w:val="000000"/>
          <w:sz w:val="20"/>
          <w:szCs w:val="20"/>
        </w:rPr>
        <w:t>Oświadczenia podmiotów składających ofertę</w:t>
      </w:r>
      <w:r w:rsidR="000E64C1" w:rsidRPr="004B3294">
        <w:rPr>
          <w:rFonts w:eastAsia="Calibri" w:cs="Arial"/>
          <w:color w:val="000000"/>
          <w:sz w:val="20"/>
          <w:szCs w:val="20"/>
        </w:rPr>
        <w:t xml:space="preserve"> wspólnie</w:t>
      </w:r>
      <w:r w:rsidRPr="004B3294">
        <w:rPr>
          <w:rFonts w:eastAsia="Calibri" w:cs="Arial"/>
          <w:color w:val="000000"/>
          <w:sz w:val="20"/>
          <w:szCs w:val="20"/>
        </w:rPr>
        <w:t xml:space="preserve"> powinny mieć formę dokumentu elektronicznego, podpisanego kwalifikowanym podpisem elektronicznym przez każdego z nich.</w:t>
      </w:r>
    </w:p>
    <w:p w14:paraId="1D11B793" w14:textId="1EFBC5D8" w:rsidR="00764011" w:rsidRPr="004B3294"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4B3294">
        <w:rPr>
          <w:rFonts w:eastAsia="Calibri" w:cs="Arial"/>
          <w:color w:val="000000"/>
          <w:sz w:val="20"/>
          <w:szCs w:val="20"/>
        </w:rPr>
        <w:t>Oznaczenie czasu odbioru realizowane będzie w odniesieniu do zegara systemowego na serwerze Modułu Elektronicznej Komunikacji z Dostawcami</w:t>
      </w:r>
      <w:r w:rsidR="001B048D" w:rsidRPr="004B3294">
        <w:rPr>
          <w:rFonts w:cs="Arial"/>
          <w:sz w:val="20"/>
          <w:szCs w:val="20"/>
        </w:rPr>
        <w:t>.</w:t>
      </w:r>
    </w:p>
    <w:p w14:paraId="4BBC3B92" w14:textId="00546A5D" w:rsidR="00764011" w:rsidRPr="004B3294"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4B3294">
        <w:rPr>
          <w:rFonts w:eastAsia="Calibri" w:cs="Arial"/>
          <w:color w:val="000000"/>
          <w:sz w:val="20"/>
          <w:szCs w:val="20"/>
        </w:rPr>
        <w:t xml:space="preserve">Zamawiający informuje, </w:t>
      </w:r>
      <w:r w:rsidR="00C25E1E" w:rsidRPr="004B3294">
        <w:rPr>
          <w:rFonts w:eastAsia="Calibri" w:cs="Arial"/>
          <w:color w:val="000000"/>
          <w:sz w:val="20"/>
          <w:szCs w:val="20"/>
        </w:rPr>
        <w:t>że</w:t>
      </w:r>
      <w:r w:rsidRPr="004B3294">
        <w:rPr>
          <w:rFonts w:eastAsia="Calibri" w:cs="Arial"/>
          <w:color w:val="000000"/>
          <w:sz w:val="20"/>
          <w:szCs w:val="20"/>
        </w:rPr>
        <w:t xml:space="preserve"> </w:t>
      </w:r>
      <w:r w:rsidR="006976E8" w:rsidRPr="004B3294">
        <w:rPr>
          <w:rFonts w:eastAsia="Arial Unicode MS" w:cs="Arial"/>
          <w:sz w:val="20"/>
          <w:szCs w:val="20"/>
          <w:lang w:eastAsia="en-US"/>
        </w:rPr>
        <w:t>Moduł</w:t>
      </w:r>
      <w:r w:rsidRPr="004B3294">
        <w:rPr>
          <w:rFonts w:eastAsia="Arial Unicode MS" w:cs="Arial"/>
          <w:sz w:val="20"/>
          <w:szCs w:val="20"/>
          <w:lang w:eastAsia="en-US"/>
        </w:rPr>
        <w:t xml:space="preserve"> Elektronicznej Komunikacji z Dostawcami uniemożliwia złożenie oferty po upływie terminu składania ofert. </w:t>
      </w:r>
    </w:p>
    <w:p w14:paraId="0F464096" w14:textId="307A8E68" w:rsidR="00764011" w:rsidRPr="004B3294"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4B3294">
        <w:rPr>
          <w:rFonts w:eastAsia="Calibri" w:cs="Arial"/>
          <w:color w:val="000000"/>
          <w:sz w:val="20"/>
          <w:szCs w:val="20"/>
        </w:rPr>
        <w:t xml:space="preserve">Zamawiający zapewnia, </w:t>
      </w:r>
      <w:r w:rsidR="00C25E1E" w:rsidRPr="004B3294">
        <w:rPr>
          <w:rFonts w:eastAsia="Calibri" w:cs="Arial"/>
          <w:color w:val="000000"/>
          <w:sz w:val="20"/>
          <w:szCs w:val="20"/>
        </w:rPr>
        <w:t>że</w:t>
      </w:r>
      <w:r w:rsidRPr="004B3294">
        <w:rPr>
          <w:rFonts w:eastAsia="Calibri" w:cs="Arial"/>
          <w:color w:val="000000"/>
          <w:sz w:val="20"/>
          <w:szCs w:val="20"/>
        </w:rPr>
        <w:t xml:space="preserve"> </w:t>
      </w:r>
      <w:r w:rsidRPr="004B3294">
        <w:rPr>
          <w:rFonts w:eastAsia="Arial Unicode MS" w:cs="Arial"/>
          <w:sz w:val="20"/>
          <w:szCs w:val="20"/>
          <w:lang w:eastAsia="en-US"/>
        </w:rPr>
        <w:t xml:space="preserve">Moduł Elektronicznej Komunikacji z Dostawcami uniemożliwia zapoznanie się z ofertami przed upływem terminu ich otwarcia wskazanego </w:t>
      </w:r>
      <w:r w:rsidRPr="004B3294">
        <w:rPr>
          <w:rFonts w:eastAsia="Arial Unicode MS" w:cs="Arial"/>
          <w:sz w:val="20"/>
          <w:szCs w:val="20"/>
          <w:lang w:eastAsia="en-US"/>
        </w:rPr>
        <w:br/>
        <w:t xml:space="preserve">w pkt </w:t>
      </w:r>
      <w:r w:rsidR="00C25E1E" w:rsidRPr="004B3294">
        <w:rPr>
          <w:rFonts w:eastAsia="Arial Unicode MS" w:cs="Arial"/>
          <w:sz w:val="20"/>
          <w:szCs w:val="20"/>
          <w:lang w:eastAsia="en-US"/>
        </w:rPr>
        <w:t>23</w:t>
      </w:r>
      <w:r w:rsidRPr="004B3294">
        <w:rPr>
          <w:rFonts w:eastAsia="Arial Unicode MS" w:cs="Arial"/>
          <w:sz w:val="20"/>
          <w:szCs w:val="20"/>
          <w:lang w:eastAsia="en-US"/>
        </w:rPr>
        <w:t>.</w:t>
      </w:r>
      <w:r w:rsidR="00C25E1E" w:rsidRPr="004B3294">
        <w:rPr>
          <w:rFonts w:eastAsia="Arial Unicode MS" w:cs="Arial"/>
          <w:sz w:val="20"/>
          <w:szCs w:val="20"/>
          <w:lang w:eastAsia="en-US"/>
        </w:rPr>
        <w:t>1</w:t>
      </w:r>
      <w:r w:rsidRPr="004B3294">
        <w:rPr>
          <w:rFonts w:eastAsia="Arial Unicode MS" w:cs="Arial"/>
          <w:sz w:val="20"/>
          <w:szCs w:val="20"/>
          <w:lang w:eastAsia="en-US"/>
        </w:rPr>
        <w:t>. SWZ.</w:t>
      </w:r>
    </w:p>
    <w:p w14:paraId="1528673A" w14:textId="68B5F06A" w:rsidR="00764011" w:rsidRPr="004B3294" w:rsidRDefault="00764011" w:rsidP="00864E1B">
      <w:pPr>
        <w:pStyle w:val="Akapitzlist"/>
        <w:numPr>
          <w:ilvl w:val="1"/>
          <w:numId w:val="13"/>
        </w:numPr>
        <w:spacing w:before="120" w:after="120" w:line="276" w:lineRule="auto"/>
        <w:ind w:left="567" w:hanging="567"/>
        <w:rPr>
          <w:rFonts w:eastAsia="Calibri" w:cs="Arial"/>
          <w:color w:val="000000"/>
          <w:sz w:val="20"/>
          <w:szCs w:val="20"/>
        </w:rPr>
      </w:pPr>
      <w:r w:rsidRPr="004B3294">
        <w:rPr>
          <w:rFonts w:eastAsia="Calibri" w:cs="Arial"/>
          <w:color w:val="000000"/>
          <w:sz w:val="20"/>
          <w:szCs w:val="20"/>
        </w:rPr>
        <w:t xml:space="preserve">Datą złożenia oferty będzie data wykonania w </w:t>
      </w:r>
      <w:r w:rsidR="00C25E1E" w:rsidRPr="004B3294">
        <w:rPr>
          <w:rFonts w:eastAsia="Calibri" w:cs="Arial"/>
          <w:color w:val="000000"/>
          <w:sz w:val="20"/>
          <w:szCs w:val="20"/>
        </w:rPr>
        <w:t xml:space="preserve">Module </w:t>
      </w:r>
      <w:r w:rsidRPr="004B3294">
        <w:rPr>
          <w:rFonts w:eastAsia="Calibri" w:cs="Arial"/>
          <w:color w:val="000000"/>
          <w:sz w:val="20"/>
          <w:szCs w:val="20"/>
        </w:rPr>
        <w:t xml:space="preserve">Elektronicznej Komunikacji </w:t>
      </w:r>
      <w:r w:rsidRPr="004B3294">
        <w:rPr>
          <w:rFonts w:eastAsia="Calibri" w:cs="Arial"/>
          <w:color w:val="000000"/>
          <w:sz w:val="20"/>
          <w:szCs w:val="20"/>
        </w:rPr>
        <w:br/>
        <w:t>z Dostawcami akcji „Złóż ofertę”. Informacja o dacie i godzinie wykonania tej akcji przez Wykonawcę będzie widoczna w aplikacji.</w:t>
      </w:r>
    </w:p>
    <w:p w14:paraId="0DF0DD95" w14:textId="23CEB6BC" w:rsidR="0098098C" w:rsidRPr="004B3294" w:rsidRDefault="0098098C" w:rsidP="00864E1B">
      <w:pPr>
        <w:pStyle w:val="Akapitzlist"/>
        <w:numPr>
          <w:ilvl w:val="1"/>
          <w:numId w:val="13"/>
        </w:numPr>
        <w:tabs>
          <w:tab w:val="left" w:pos="0"/>
        </w:tabs>
        <w:spacing w:line="276" w:lineRule="auto"/>
        <w:ind w:left="567" w:hanging="567"/>
        <w:rPr>
          <w:rFonts w:eastAsia="Calibri" w:cs="Arial"/>
          <w:sz w:val="20"/>
          <w:szCs w:val="20"/>
        </w:rPr>
      </w:pPr>
      <w:r w:rsidRPr="004B3294">
        <w:rPr>
          <w:rFonts w:eastAsia="Calibri" w:cs="Arial"/>
          <w:sz w:val="20"/>
          <w:szCs w:val="20"/>
        </w:rPr>
        <w:t xml:space="preserve">Ofertę w formie pisemnej, opatrzonej własnoręcznym (odręcznym) podpisem, należy złożyć </w:t>
      </w:r>
      <w:r w:rsidR="00D370ED" w:rsidRPr="004B3294">
        <w:rPr>
          <w:rFonts w:eastAsia="Calibri" w:cs="Arial"/>
          <w:sz w:val="20"/>
          <w:szCs w:val="20"/>
        </w:rPr>
        <w:br/>
      </w:r>
      <w:r w:rsidRPr="004B3294">
        <w:rPr>
          <w:rFonts w:eastAsia="Calibri" w:cs="Arial"/>
          <w:sz w:val="20"/>
          <w:szCs w:val="20"/>
        </w:rPr>
        <w:t>w siedzibie Zamawiającego:</w:t>
      </w:r>
    </w:p>
    <w:p w14:paraId="6C714A02" w14:textId="77777777" w:rsidR="0098098C" w:rsidRPr="004B3294" w:rsidRDefault="0098098C" w:rsidP="0098098C">
      <w:pPr>
        <w:tabs>
          <w:tab w:val="left" w:pos="0"/>
        </w:tabs>
        <w:spacing w:line="276" w:lineRule="auto"/>
        <w:rPr>
          <w:rFonts w:eastAsia="Calibri" w:cs="Arial"/>
          <w:sz w:val="4"/>
          <w:szCs w:val="20"/>
        </w:rPr>
      </w:pPr>
    </w:p>
    <w:p w14:paraId="5131275C" w14:textId="14953210" w:rsidR="0098098C" w:rsidRPr="004B3294" w:rsidRDefault="0098098C" w:rsidP="0098098C">
      <w:pPr>
        <w:spacing w:line="240" w:lineRule="auto"/>
        <w:jc w:val="center"/>
        <w:rPr>
          <w:rFonts w:eastAsia="Arial Unicode MS" w:cs="Arial"/>
          <w:sz w:val="20"/>
          <w:szCs w:val="20"/>
          <w:lang w:eastAsia="en-US"/>
        </w:rPr>
      </w:pPr>
      <w:r w:rsidRPr="004B3294">
        <w:rPr>
          <w:rFonts w:eastAsia="Arial Unicode MS" w:cs="Arial"/>
          <w:sz w:val="20"/>
          <w:szCs w:val="20"/>
          <w:lang w:eastAsia="en-US"/>
        </w:rPr>
        <w:t>ORLEN Spółka Akcyjna -</w:t>
      </w:r>
      <w:r w:rsidR="00D05692" w:rsidRPr="004B3294">
        <w:rPr>
          <w:rFonts w:eastAsia="Arial Unicode MS" w:cs="Arial"/>
          <w:sz w:val="20"/>
          <w:szCs w:val="20"/>
          <w:lang w:eastAsia="en-US"/>
        </w:rPr>
        <w:t xml:space="preserve"> </w:t>
      </w:r>
      <w:r w:rsidRPr="004B3294">
        <w:rPr>
          <w:rFonts w:eastAsia="Arial Unicode MS" w:cs="Arial"/>
          <w:sz w:val="20"/>
          <w:szCs w:val="20"/>
          <w:lang w:eastAsia="en-US"/>
        </w:rPr>
        <w:t>Oddział PGNiG w Sanoku</w:t>
      </w:r>
    </w:p>
    <w:p w14:paraId="65BFDF58" w14:textId="77777777" w:rsidR="0098098C" w:rsidRPr="004B3294" w:rsidRDefault="0098098C" w:rsidP="0098098C">
      <w:pPr>
        <w:spacing w:line="240" w:lineRule="auto"/>
        <w:jc w:val="center"/>
        <w:rPr>
          <w:rFonts w:eastAsia="Arial Unicode MS" w:cs="Arial"/>
          <w:sz w:val="20"/>
          <w:szCs w:val="20"/>
          <w:lang w:eastAsia="en-US"/>
        </w:rPr>
      </w:pPr>
      <w:r w:rsidRPr="004B3294">
        <w:rPr>
          <w:rFonts w:eastAsia="Arial Unicode MS" w:cs="Arial"/>
          <w:sz w:val="20"/>
          <w:szCs w:val="20"/>
          <w:lang w:eastAsia="en-US"/>
        </w:rPr>
        <w:t>ul. Sienkiewicza 12, 38-500 Sanok</w:t>
      </w:r>
    </w:p>
    <w:p w14:paraId="0CE81487" w14:textId="77777777" w:rsidR="0098098C" w:rsidRPr="004B3294" w:rsidRDefault="0098098C" w:rsidP="0098098C">
      <w:pPr>
        <w:autoSpaceDE w:val="0"/>
        <w:autoSpaceDN w:val="0"/>
        <w:adjustRightInd w:val="0"/>
        <w:spacing w:line="240" w:lineRule="auto"/>
        <w:ind w:left="709" w:hanging="709"/>
        <w:jc w:val="center"/>
        <w:rPr>
          <w:rFonts w:cs="Arial"/>
          <w:sz w:val="20"/>
          <w:szCs w:val="20"/>
        </w:rPr>
      </w:pPr>
      <w:r w:rsidRPr="004B3294">
        <w:rPr>
          <w:rFonts w:cs="Arial"/>
          <w:sz w:val="20"/>
          <w:szCs w:val="20"/>
        </w:rPr>
        <w:t>Kancelaria Ogólna</w:t>
      </w:r>
    </w:p>
    <w:p w14:paraId="3E68458D" w14:textId="3AF99BEA" w:rsidR="0098098C" w:rsidRPr="004B3294" w:rsidRDefault="0098098C" w:rsidP="0098098C">
      <w:pPr>
        <w:autoSpaceDE w:val="0"/>
        <w:autoSpaceDN w:val="0"/>
        <w:adjustRightInd w:val="0"/>
        <w:spacing w:line="240" w:lineRule="auto"/>
        <w:ind w:left="709" w:hanging="709"/>
        <w:jc w:val="center"/>
        <w:rPr>
          <w:sz w:val="20"/>
          <w:szCs w:val="20"/>
        </w:rPr>
      </w:pPr>
      <w:r w:rsidRPr="004B3294">
        <w:rPr>
          <w:sz w:val="20"/>
          <w:szCs w:val="20"/>
        </w:rPr>
        <w:t xml:space="preserve">z dopiskiem </w:t>
      </w:r>
      <w:r w:rsidRPr="004B3294">
        <w:rPr>
          <w:i/>
          <w:iCs/>
          <w:sz w:val="20"/>
          <w:szCs w:val="20"/>
        </w:rPr>
        <w:t>„</w:t>
      </w:r>
      <w:r w:rsidRPr="004B3294">
        <w:rPr>
          <w:rFonts w:cs="Arial"/>
          <w:sz w:val="20"/>
          <w:szCs w:val="20"/>
        </w:rPr>
        <w:t>Dział Bezpieczeństwa Informacji i Ochrony</w:t>
      </w:r>
      <w:r w:rsidR="00D370ED" w:rsidRPr="004B3294">
        <w:rPr>
          <w:rFonts w:cs="Arial"/>
          <w:sz w:val="20"/>
          <w:szCs w:val="20"/>
        </w:rPr>
        <w:t>”</w:t>
      </w:r>
    </w:p>
    <w:p w14:paraId="25B6F30D" w14:textId="688BE926" w:rsidR="00B930D9" w:rsidRPr="004B3294" w:rsidRDefault="0098098C" w:rsidP="0098098C">
      <w:pPr>
        <w:tabs>
          <w:tab w:val="left" w:pos="0"/>
        </w:tabs>
        <w:spacing w:line="276" w:lineRule="auto"/>
        <w:jc w:val="center"/>
        <w:rPr>
          <w:sz w:val="20"/>
          <w:szCs w:val="20"/>
        </w:rPr>
      </w:pPr>
      <w:r w:rsidRPr="004B3294">
        <w:rPr>
          <w:rFonts w:eastAsia="Arial Unicode MS" w:cs="Arial"/>
          <w:b/>
          <w:bCs/>
          <w:sz w:val="20"/>
          <w:szCs w:val="20"/>
          <w:lang w:eastAsia="en-US"/>
        </w:rPr>
        <w:t xml:space="preserve">Numer postępowania: </w:t>
      </w:r>
      <w:r w:rsidR="00056A2E" w:rsidRPr="004B3294">
        <w:rPr>
          <w:sz w:val="20"/>
          <w:szCs w:val="20"/>
        </w:rPr>
        <w:t xml:space="preserve">CRZ: </w:t>
      </w:r>
      <w:r w:rsidR="0040652B" w:rsidRPr="004B3294">
        <w:rPr>
          <w:sz w:val="20"/>
          <w:szCs w:val="20"/>
        </w:rPr>
        <w:t>NP/ORLEN/25/</w:t>
      </w:r>
      <w:r w:rsidR="00FB7FE5">
        <w:rPr>
          <w:sz w:val="20"/>
          <w:szCs w:val="20"/>
        </w:rPr>
        <w:t>1016</w:t>
      </w:r>
      <w:r w:rsidR="0040652B" w:rsidRPr="004B3294">
        <w:rPr>
          <w:sz w:val="20"/>
          <w:szCs w:val="20"/>
        </w:rPr>
        <w:t>/OS/EU</w:t>
      </w:r>
    </w:p>
    <w:p w14:paraId="7FA0680D" w14:textId="429AE979" w:rsidR="00712D5A" w:rsidRPr="004B3294" w:rsidRDefault="0098098C" w:rsidP="003F7413">
      <w:pPr>
        <w:tabs>
          <w:tab w:val="left" w:pos="0"/>
        </w:tabs>
        <w:spacing w:line="240" w:lineRule="auto"/>
        <w:jc w:val="center"/>
        <w:rPr>
          <w:rFonts w:eastAsia="Calibri" w:cs="Arial"/>
          <w:sz w:val="20"/>
          <w:szCs w:val="20"/>
        </w:rPr>
      </w:pPr>
      <w:r w:rsidRPr="004B3294">
        <w:rPr>
          <w:rFonts w:eastAsia="Arial Unicode MS" w:cs="Arial"/>
          <w:b/>
          <w:bCs/>
          <w:sz w:val="20"/>
          <w:szCs w:val="20"/>
          <w:lang w:eastAsia="en-US"/>
        </w:rPr>
        <w:t>Nazwa postępowania:</w:t>
      </w:r>
      <w:r w:rsidR="00AD0A9A" w:rsidRPr="004B3294">
        <w:rPr>
          <w:rFonts w:ascii="ArialMT" w:hAnsi="ArialMT" w:cs="ArialMT"/>
          <w:sz w:val="20"/>
          <w:szCs w:val="20"/>
        </w:rPr>
        <w:t xml:space="preserve"> </w:t>
      </w:r>
      <w:r w:rsidR="007A59B1" w:rsidRPr="004B3294">
        <w:rPr>
          <w:rFonts w:cs="Arial"/>
          <w:b/>
          <w:sz w:val="20"/>
          <w:szCs w:val="20"/>
        </w:rPr>
        <w:t>„</w:t>
      </w:r>
      <w:r w:rsidR="00477460" w:rsidRPr="00B0349B">
        <w:rPr>
          <w:rFonts w:cs="Arial"/>
          <w:bCs/>
          <w:sz w:val="20"/>
          <w:szCs w:val="22"/>
        </w:rPr>
        <w:t>Remont chłodnic płynu chłodzącego silników Tedom dla KGZ Krasne – OZG Terliczka</w:t>
      </w:r>
      <w:r w:rsidR="003F7413" w:rsidRPr="004B3294">
        <w:rPr>
          <w:b/>
          <w:i/>
          <w:sz w:val="20"/>
          <w:szCs w:val="20"/>
        </w:rPr>
        <w:t>”</w:t>
      </w:r>
      <w:r w:rsidR="003F7413" w:rsidRPr="004B3294" w:rsidDel="003F7413">
        <w:rPr>
          <w:rFonts w:cs="Arial"/>
          <w:b/>
          <w:sz w:val="20"/>
          <w:szCs w:val="20"/>
        </w:rPr>
        <w:t xml:space="preserve"> </w:t>
      </w:r>
      <w:r w:rsidRPr="004B3294">
        <w:rPr>
          <w:rFonts w:eastAsia="Calibri" w:cs="Arial"/>
          <w:sz w:val="20"/>
          <w:szCs w:val="20"/>
        </w:rPr>
        <w:t>do dnia</w:t>
      </w:r>
      <w:ins w:id="10" w:author="Lewek Adam" w:date="2025-07-01T14:47:00Z">
        <w:r w:rsidR="00B405A7">
          <w:rPr>
            <w:rFonts w:eastAsia="Calibri" w:cs="Arial"/>
            <w:sz w:val="20"/>
            <w:szCs w:val="20"/>
          </w:rPr>
          <w:t xml:space="preserve"> </w:t>
        </w:r>
      </w:ins>
      <w:del w:id="11" w:author="Lewek Adam" w:date="2025-07-01T14:47:00Z">
        <w:r w:rsidR="00F0605D" w:rsidDel="00B405A7">
          <w:rPr>
            <w:rFonts w:eastAsia="Calibri" w:cs="Arial"/>
            <w:sz w:val="20"/>
            <w:szCs w:val="20"/>
          </w:rPr>
          <w:delText>08</w:delText>
        </w:r>
      </w:del>
      <w:ins w:id="12" w:author="Lewek Adam" w:date="2025-07-01T14:47:00Z">
        <w:r w:rsidR="00B405A7">
          <w:rPr>
            <w:rFonts w:eastAsia="Calibri" w:cs="Arial"/>
            <w:sz w:val="20"/>
            <w:szCs w:val="20"/>
          </w:rPr>
          <w:t>22</w:t>
        </w:r>
      </w:ins>
      <w:r w:rsidR="00F0605D">
        <w:rPr>
          <w:rFonts w:eastAsia="Calibri" w:cs="Arial"/>
          <w:sz w:val="20"/>
          <w:szCs w:val="20"/>
        </w:rPr>
        <w:t>.07</w:t>
      </w:r>
      <w:r w:rsidR="003C1C3A" w:rsidRPr="004B3294">
        <w:rPr>
          <w:rFonts w:eastAsia="Calibri" w:cs="Arial"/>
          <w:sz w:val="20"/>
          <w:szCs w:val="20"/>
        </w:rPr>
        <w:t>.</w:t>
      </w:r>
      <w:r w:rsidR="00AD0A9A" w:rsidRPr="004B3294">
        <w:rPr>
          <w:rFonts w:eastAsia="Calibri" w:cs="Arial"/>
          <w:sz w:val="20"/>
          <w:szCs w:val="20"/>
        </w:rPr>
        <w:t>202</w:t>
      </w:r>
      <w:r w:rsidR="00C568DB" w:rsidRPr="004B3294">
        <w:rPr>
          <w:rFonts w:eastAsia="Calibri" w:cs="Arial"/>
          <w:sz w:val="20"/>
          <w:szCs w:val="20"/>
        </w:rPr>
        <w:t>5</w:t>
      </w:r>
      <w:r w:rsidR="007A59B1" w:rsidRPr="004B3294">
        <w:rPr>
          <w:rFonts w:eastAsia="Calibri" w:cs="Arial"/>
          <w:sz w:val="20"/>
          <w:szCs w:val="20"/>
        </w:rPr>
        <w:t xml:space="preserve"> </w:t>
      </w:r>
      <w:r w:rsidR="009C61DC" w:rsidRPr="004B3294">
        <w:rPr>
          <w:rFonts w:eastAsia="Calibri" w:cs="Arial"/>
          <w:sz w:val="20"/>
          <w:szCs w:val="20"/>
        </w:rPr>
        <w:t>r. godz. 10:45</w:t>
      </w:r>
    </w:p>
    <w:p w14:paraId="1E6EC028" w14:textId="77777777" w:rsidR="0098098C" w:rsidRPr="004B3294" w:rsidRDefault="0098098C" w:rsidP="0098098C">
      <w:pPr>
        <w:tabs>
          <w:tab w:val="left" w:pos="0"/>
        </w:tabs>
        <w:spacing w:line="276" w:lineRule="auto"/>
        <w:jc w:val="center"/>
        <w:rPr>
          <w:rFonts w:eastAsia="Calibri" w:cs="Arial"/>
          <w:sz w:val="2"/>
          <w:szCs w:val="20"/>
        </w:rPr>
      </w:pPr>
    </w:p>
    <w:p w14:paraId="23488240" w14:textId="325743F8" w:rsidR="0098098C" w:rsidRPr="004B3294" w:rsidRDefault="0098098C" w:rsidP="000E64C1">
      <w:pPr>
        <w:tabs>
          <w:tab w:val="left" w:pos="0"/>
        </w:tabs>
        <w:spacing w:line="276" w:lineRule="auto"/>
        <w:rPr>
          <w:rFonts w:eastAsia="Calibri" w:cs="Arial"/>
          <w:sz w:val="20"/>
          <w:szCs w:val="20"/>
        </w:rPr>
      </w:pPr>
      <w:r w:rsidRPr="004B3294">
        <w:rPr>
          <w:rFonts w:eastAsia="Calibri" w:cs="Arial"/>
          <w:sz w:val="20"/>
          <w:szCs w:val="20"/>
        </w:rPr>
        <w:t>Dla ofert przesłanych pocztą liczy się data i godzina dostarczenia oferty pod wskazany adres.</w:t>
      </w:r>
    </w:p>
    <w:p w14:paraId="2FB99031" w14:textId="77777777" w:rsidR="0098098C" w:rsidRPr="004B3294" w:rsidRDefault="0098098C" w:rsidP="00864E1B">
      <w:pPr>
        <w:pStyle w:val="Akapitzlist"/>
        <w:numPr>
          <w:ilvl w:val="1"/>
          <w:numId w:val="13"/>
        </w:numPr>
        <w:spacing w:line="240" w:lineRule="auto"/>
        <w:ind w:left="567" w:hanging="567"/>
        <w:rPr>
          <w:rFonts w:cs="Arial"/>
          <w:sz w:val="20"/>
          <w:szCs w:val="20"/>
        </w:rPr>
      </w:pPr>
      <w:r w:rsidRPr="004B3294">
        <w:rPr>
          <w:rFonts w:cs="Arial"/>
          <w:sz w:val="20"/>
          <w:szCs w:val="20"/>
        </w:rPr>
        <w:t>Ofertę w formie pisemnej zaleca się złożyć w zamkniętym opakowaniu zabezpieczonym przed przypadkowym otwarciem. Na opakowaniu należy podać następujący adres Zamawiającego (miejsce składania ofert):</w:t>
      </w:r>
    </w:p>
    <w:p w14:paraId="7CDD7174" w14:textId="77777777" w:rsidR="0098098C" w:rsidRPr="004B3294" w:rsidRDefault="0098098C" w:rsidP="0098098C">
      <w:pPr>
        <w:spacing w:line="240" w:lineRule="auto"/>
        <w:rPr>
          <w:rFonts w:cs="Arial"/>
          <w:sz w:val="1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26"/>
      </w:tblGrid>
      <w:tr w:rsidR="0098098C" w:rsidRPr="004B3294" w14:paraId="5BAB3DAA" w14:textId="77777777" w:rsidTr="00307CD1">
        <w:trPr>
          <w:trHeight w:val="809"/>
          <w:jc w:val="center"/>
        </w:trPr>
        <w:tc>
          <w:tcPr>
            <w:tcW w:w="8126" w:type="dxa"/>
            <w:shd w:val="clear" w:color="auto" w:fill="E6E6E6"/>
          </w:tcPr>
          <w:p w14:paraId="56565E2F" w14:textId="6BB38BAD" w:rsidR="0098098C" w:rsidRPr="004B3294" w:rsidRDefault="0098098C" w:rsidP="0057757E">
            <w:pPr>
              <w:spacing w:line="240" w:lineRule="auto"/>
              <w:jc w:val="center"/>
              <w:rPr>
                <w:rFonts w:eastAsia="Arial Unicode MS" w:cs="Arial"/>
                <w:sz w:val="20"/>
                <w:szCs w:val="20"/>
                <w:lang w:eastAsia="en-US"/>
              </w:rPr>
            </w:pPr>
            <w:r w:rsidRPr="004B3294">
              <w:rPr>
                <w:rFonts w:eastAsia="Arial Unicode MS" w:cs="Arial"/>
                <w:sz w:val="20"/>
                <w:szCs w:val="20"/>
                <w:lang w:eastAsia="en-US"/>
              </w:rPr>
              <w:t>ORLEN Spółka Akcyjna -</w:t>
            </w:r>
            <w:r w:rsidR="00550C28" w:rsidRPr="004B3294">
              <w:rPr>
                <w:rFonts w:eastAsia="Arial Unicode MS" w:cs="Arial"/>
                <w:sz w:val="20"/>
                <w:szCs w:val="20"/>
                <w:lang w:eastAsia="en-US"/>
              </w:rPr>
              <w:t xml:space="preserve"> </w:t>
            </w:r>
            <w:r w:rsidRPr="004B3294">
              <w:rPr>
                <w:rFonts w:eastAsia="Arial Unicode MS" w:cs="Arial"/>
                <w:sz w:val="20"/>
                <w:szCs w:val="20"/>
                <w:lang w:eastAsia="en-US"/>
              </w:rPr>
              <w:t>Oddział PGNiG w Sanoku</w:t>
            </w:r>
          </w:p>
          <w:p w14:paraId="4A681268" w14:textId="77777777" w:rsidR="0098098C" w:rsidRPr="004B3294" w:rsidRDefault="0098098C" w:rsidP="00307CD1">
            <w:pPr>
              <w:pStyle w:val="Tekstpodstawowywcity3"/>
              <w:spacing w:after="0" w:line="240" w:lineRule="auto"/>
              <w:ind w:left="284"/>
              <w:jc w:val="center"/>
              <w:rPr>
                <w:rFonts w:cs="Arial"/>
                <w:sz w:val="20"/>
                <w:szCs w:val="20"/>
              </w:rPr>
            </w:pPr>
            <w:r w:rsidRPr="004B3294">
              <w:rPr>
                <w:rFonts w:cs="Arial"/>
                <w:sz w:val="20"/>
                <w:szCs w:val="20"/>
              </w:rPr>
              <w:t>Dział Bezpieczeństwa Informacji i Ochrony</w:t>
            </w:r>
          </w:p>
          <w:p w14:paraId="1596F7C0" w14:textId="77777777" w:rsidR="0098098C" w:rsidRPr="004B3294" w:rsidRDefault="0098098C" w:rsidP="00307CD1">
            <w:pPr>
              <w:pStyle w:val="Tekstpodstawowywcity3"/>
              <w:spacing w:after="0" w:line="240" w:lineRule="auto"/>
              <w:ind w:left="284"/>
              <w:jc w:val="center"/>
              <w:rPr>
                <w:rFonts w:cs="Arial"/>
                <w:sz w:val="20"/>
                <w:szCs w:val="20"/>
              </w:rPr>
            </w:pPr>
            <w:r w:rsidRPr="004B3294">
              <w:rPr>
                <w:rFonts w:cs="Arial"/>
                <w:sz w:val="20"/>
                <w:szCs w:val="20"/>
              </w:rPr>
              <w:t>38-500 Sanok, ul. Sienkiewicza 12</w:t>
            </w:r>
          </w:p>
        </w:tc>
      </w:tr>
    </w:tbl>
    <w:p w14:paraId="014838E9" w14:textId="0A978F2E" w:rsidR="00376FC0" w:rsidRPr="004B3294" w:rsidRDefault="0098098C" w:rsidP="0098098C">
      <w:pPr>
        <w:pStyle w:val="Tekstpodstawowy"/>
        <w:rPr>
          <w:rFonts w:cs="Arial"/>
          <w:sz w:val="20"/>
          <w:szCs w:val="20"/>
        </w:rPr>
      </w:pPr>
      <w:r w:rsidRPr="004B3294">
        <w:rPr>
          <w:rFonts w:cs="Arial"/>
          <w:b/>
          <w:bCs/>
          <w:sz w:val="20"/>
          <w:szCs w:val="20"/>
        </w:rPr>
        <w:lastRenderedPageBreak/>
        <w:t xml:space="preserve">           </w:t>
      </w:r>
      <w:r w:rsidRPr="004B3294">
        <w:rPr>
          <w:rFonts w:cs="Arial"/>
          <w:sz w:val="20"/>
          <w:szCs w:val="20"/>
        </w:rPr>
        <w:t>oraz napis: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81"/>
      </w:tblGrid>
      <w:tr w:rsidR="0098098C" w:rsidRPr="004B3294" w14:paraId="2852D55F" w14:textId="77777777" w:rsidTr="003A53CC">
        <w:trPr>
          <w:trHeight w:val="1240"/>
          <w:jc w:val="center"/>
        </w:trPr>
        <w:tc>
          <w:tcPr>
            <w:tcW w:w="8381" w:type="dxa"/>
            <w:shd w:val="clear" w:color="auto" w:fill="E6E6E6"/>
          </w:tcPr>
          <w:p w14:paraId="14BD7EA4" w14:textId="5B83D67F" w:rsidR="0098098C" w:rsidRPr="004B3294" w:rsidRDefault="0098098C" w:rsidP="007C2E4F">
            <w:pPr>
              <w:spacing w:line="240" w:lineRule="auto"/>
              <w:jc w:val="center"/>
              <w:rPr>
                <w:rFonts w:cs="Arial"/>
                <w:sz w:val="20"/>
                <w:szCs w:val="20"/>
              </w:rPr>
            </w:pPr>
            <w:r w:rsidRPr="004B3294">
              <w:rPr>
                <w:rFonts w:cs="Arial"/>
                <w:sz w:val="20"/>
                <w:szCs w:val="20"/>
              </w:rPr>
              <w:t xml:space="preserve">Oferta w postępowaniu prowadzonym  w trybie </w:t>
            </w:r>
            <w:r w:rsidR="00404497" w:rsidRPr="004B3294">
              <w:rPr>
                <w:rFonts w:cs="Arial"/>
                <w:sz w:val="20"/>
                <w:szCs w:val="20"/>
              </w:rPr>
              <w:t>przetargu nieograniczonego</w:t>
            </w:r>
          </w:p>
          <w:p w14:paraId="44B00A48" w14:textId="77777777" w:rsidR="0098098C" w:rsidRPr="004B3294" w:rsidRDefault="0098098C" w:rsidP="007C2E4F">
            <w:pPr>
              <w:spacing w:line="240" w:lineRule="auto"/>
              <w:jc w:val="center"/>
              <w:rPr>
                <w:rFonts w:cs="Arial"/>
                <w:sz w:val="20"/>
                <w:szCs w:val="20"/>
              </w:rPr>
            </w:pPr>
            <w:r w:rsidRPr="004B3294">
              <w:rPr>
                <w:rFonts w:cs="Arial"/>
                <w:sz w:val="20"/>
                <w:szCs w:val="20"/>
              </w:rPr>
              <w:t>dla zadania pn.</w:t>
            </w:r>
          </w:p>
          <w:p w14:paraId="6DA4A83D" w14:textId="3F7B6CB8" w:rsidR="001E3FB7" w:rsidRPr="004B3294" w:rsidRDefault="00D31241" w:rsidP="00321DBF">
            <w:pPr>
              <w:tabs>
                <w:tab w:val="left" w:pos="0"/>
              </w:tabs>
              <w:spacing w:line="240" w:lineRule="auto"/>
              <w:jc w:val="center"/>
              <w:rPr>
                <w:rFonts w:cs="Arial"/>
                <w:b/>
                <w:sz w:val="20"/>
                <w:szCs w:val="20"/>
              </w:rPr>
            </w:pPr>
            <w:r w:rsidRPr="004B3294">
              <w:rPr>
                <w:rFonts w:cs="Arial"/>
                <w:b/>
                <w:sz w:val="20"/>
                <w:szCs w:val="20"/>
              </w:rPr>
              <w:t>„</w:t>
            </w:r>
            <w:r w:rsidR="00477460" w:rsidRPr="005678E7">
              <w:rPr>
                <w:rFonts w:cs="Arial"/>
                <w:b/>
                <w:bCs/>
                <w:sz w:val="20"/>
                <w:szCs w:val="20"/>
              </w:rPr>
              <w:t>Remont chłodnic płynu chłodzącego silników Tedom dla KGZ Krasne – OZG Terliczka</w:t>
            </w:r>
            <w:r w:rsidR="000A5800" w:rsidRPr="004B3294">
              <w:rPr>
                <w:rFonts w:cs="Arial"/>
                <w:b/>
                <w:sz w:val="20"/>
                <w:szCs w:val="20"/>
              </w:rPr>
              <w:t>”</w:t>
            </w:r>
          </w:p>
          <w:p w14:paraId="77E9EBC2" w14:textId="7D06B74A" w:rsidR="00DC6093" w:rsidRPr="004B3294" w:rsidRDefault="00FB149A" w:rsidP="00F84824">
            <w:pPr>
              <w:tabs>
                <w:tab w:val="left" w:pos="0"/>
              </w:tabs>
              <w:spacing w:line="240" w:lineRule="auto"/>
              <w:jc w:val="center"/>
              <w:rPr>
                <w:sz w:val="20"/>
                <w:szCs w:val="20"/>
              </w:rPr>
            </w:pPr>
            <w:r w:rsidRPr="004B3294">
              <w:rPr>
                <w:sz w:val="20"/>
                <w:szCs w:val="20"/>
              </w:rPr>
              <w:t xml:space="preserve">CRZ: </w:t>
            </w:r>
            <w:r w:rsidR="0040652B" w:rsidRPr="004B3294">
              <w:rPr>
                <w:sz w:val="20"/>
                <w:szCs w:val="20"/>
              </w:rPr>
              <w:t>NP/ORLEN/25/</w:t>
            </w:r>
            <w:r w:rsidR="00FB7FE5">
              <w:rPr>
                <w:sz w:val="20"/>
                <w:szCs w:val="20"/>
              </w:rPr>
              <w:t>1016</w:t>
            </w:r>
            <w:r w:rsidR="0040652B" w:rsidRPr="004B3294">
              <w:rPr>
                <w:sz w:val="20"/>
                <w:szCs w:val="20"/>
              </w:rPr>
              <w:t>/OS/EU</w:t>
            </w:r>
          </w:p>
          <w:p w14:paraId="50F6D4E9" w14:textId="281ED152" w:rsidR="0098098C" w:rsidRPr="004B3294" w:rsidRDefault="000266F2" w:rsidP="00B405A7">
            <w:pPr>
              <w:tabs>
                <w:tab w:val="left" w:pos="0"/>
              </w:tabs>
              <w:spacing w:line="240" w:lineRule="auto"/>
              <w:jc w:val="center"/>
              <w:rPr>
                <w:rFonts w:cs="Arial"/>
                <w:b/>
                <w:bCs/>
                <w:sz w:val="20"/>
                <w:szCs w:val="20"/>
                <w:vertAlign w:val="superscript"/>
              </w:rPr>
            </w:pPr>
            <w:r w:rsidRPr="004B3294">
              <w:rPr>
                <w:rFonts w:cs="Arial"/>
                <w:sz w:val="20"/>
                <w:szCs w:val="20"/>
              </w:rPr>
              <w:t>Nie otwierać przed dniem</w:t>
            </w:r>
            <w:r w:rsidR="008A21EA" w:rsidRPr="004B3294">
              <w:rPr>
                <w:rFonts w:cs="Arial"/>
                <w:sz w:val="20"/>
                <w:szCs w:val="20"/>
              </w:rPr>
              <w:t>:</w:t>
            </w:r>
            <w:r w:rsidR="00CE3FFE" w:rsidRPr="004B3294">
              <w:rPr>
                <w:rFonts w:cs="Arial"/>
                <w:sz w:val="20"/>
                <w:szCs w:val="20"/>
              </w:rPr>
              <w:t xml:space="preserve"> </w:t>
            </w:r>
            <w:del w:id="13" w:author="Lewek Adam" w:date="2025-07-01T14:47:00Z">
              <w:r w:rsidR="00F0605D" w:rsidDel="00B405A7">
                <w:rPr>
                  <w:rFonts w:cs="Arial"/>
                  <w:sz w:val="20"/>
                  <w:szCs w:val="20"/>
                </w:rPr>
                <w:delText>08</w:delText>
              </w:r>
            </w:del>
            <w:ins w:id="14" w:author="Lewek Adam" w:date="2025-07-01T14:47:00Z">
              <w:r w:rsidR="00B405A7">
                <w:rPr>
                  <w:rFonts w:cs="Arial"/>
                  <w:sz w:val="20"/>
                  <w:szCs w:val="20"/>
                </w:rPr>
                <w:t>22</w:t>
              </w:r>
            </w:ins>
            <w:r w:rsidR="00F0605D">
              <w:rPr>
                <w:rFonts w:cs="Arial"/>
                <w:sz w:val="20"/>
                <w:szCs w:val="20"/>
              </w:rPr>
              <w:t>.07</w:t>
            </w:r>
            <w:r w:rsidR="008A21EA" w:rsidRPr="004B3294">
              <w:rPr>
                <w:rFonts w:cs="Arial"/>
                <w:sz w:val="20"/>
                <w:szCs w:val="20"/>
              </w:rPr>
              <w:t>.</w:t>
            </w:r>
            <w:r w:rsidR="00EE62EF" w:rsidRPr="004B3294">
              <w:rPr>
                <w:rFonts w:cs="Arial"/>
                <w:sz w:val="20"/>
                <w:szCs w:val="20"/>
              </w:rPr>
              <w:t>202</w:t>
            </w:r>
            <w:r w:rsidR="00C568DB" w:rsidRPr="004B3294">
              <w:rPr>
                <w:rFonts w:cs="Arial"/>
                <w:sz w:val="20"/>
                <w:szCs w:val="20"/>
              </w:rPr>
              <w:t>5</w:t>
            </w:r>
            <w:r w:rsidR="0098098C" w:rsidRPr="004B3294">
              <w:rPr>
                <w:rFonts w:cs="Arial"/>
                <w:sz w:val="20"/>
                <w:szCs w:val="20"/>
              </w:rPr>
              <w:t xml:space="preserve"> r. godz. </w:t>
            </w:r>
            <w:r w:rsidR="00AD0A9A" w:rsidRPr="004B3294">
              <w:rPr>
                <w:rFonts w:cs="Arial"/>
                <w:sz w:val="20"/>
                <w:szCs w:val="20"/>
              </w:rPr>
              <w:t>11:00</w:t>
            </w:r>
          </w:p>
        </w:tc>
      </w:tr>
    </w:tbl>
    <w:p w14:paraId="58604A9D" w14:textId="77777777" w:rsidR="008A417E" w:rsidRPr="004B3294" w:rsidRDefault="008A417E" w:rsidP="008A417E">
      <w:pPr>
        <w:pStyle w:val="Akapitzlist"/>
        <w:spacing w:line="240" w:lineRule="auto"/>
        <w:ind w:left="567"/>
        <w:rPr>
          <w:rFonts w:cs="Arial"/>
          <w:sz w:val="6"/>
          <w:szCs w:val="20"/>
        </w:rPr>
      </w:pPr>
    </w:p>
    <w:p w14:paraId="0CD0787A" w14:textId="22169BB6" w:rsidR="0098098C" w:rsidRPr="004B3294" w:rsidRDefault="0098098C" w:rsidP="008A417E">
      <w:pPr>
        <w:pStyle w:val="Akapitzlist"/>
        <w:spacing w:line="240" w:lineRule="auto"/>
        <w:ind w:left="567"/>
        <w:rPr>
          <w:rFonts w:cs="Arial"/>
        </w:rPr>
      </w:pPr>
      <w:r w:rsidRPr="004B3294">
        <w:rPr>
          <w:rFonts w:cs="Arial"/>
          <w:sz w:val="20"/>
          <w:szCs w:val="20"/>
        </w:rPr>
        <w:t>Należy również podać adres Wykonawcy, umożliwiający rejestrację wpływających ofert oraz zwrócenie w przypadku złożenia oferty po terminie</w:t>
      </w:r>
      <w:r w:rsidRPr="004B3294">
        <w:rPr>
          <w:rFonts w:cs="Arial"/>
        </w:rPr>
        <w:t>.</w:t>
      </w:r>
    </w:p>
    <w:p w14:paraId="34AAA76E" w14:textId="77777777" w:rsidR="0098098C" w:rsidRPr="004B3294" w:rsidRDefault="0098098C" w:rsidP="008A417E">
      <w:pPr>
        <w:pStyle w:val="Akapitzlist"/>
        <w:spacing w:line="240" w:lineRule="auto"/>
        <w:ind w:left="567"/>
        <w:rPr>
          <w:rFonts w:eastAsia="Arial Unicode MS" w:cs="Arial"/>
          <w:color w:val="0070C0"/>
          <w:sz w:val="20"/>
          <w:szCs w:val="20"/>
          <w:lang w:eastAsia="en-US"/>
        </w:rPr>
      </w:pPr>
      <w:r w:rsidRPr="004B3294">
        <w:rPr>
          <w:rFonts w:cs="Arial"/>
          <w:sz w:val="20"/>
          <w:szCs w:val="20"/>
        </w:rPr>
        <w:t>Jeżeli oferta zostanie złożona w inny sposób niż wyżej opisany, Zamawiający nie bierze odpowiedzialności za nieprawidłowe skierowanie czy przedwczesne lub przypadkowe otwarcie oferty, a Wykonawcy nie służą wobec Zamawiającego żadne roszczenia z tym związane.</w:t>
      </w:r>
    </w:p>
    <w:p w14:paraId="0A4FF60B" w14:textId="77777777" w:rsidR="00764011" w:rsidRPr="004B3294" w:rsidRDefault="00764011" w:rsidP="00864E1B">
      <w:pPr>
        <w:pStyle w:val="Akapitzlist"/>
        <w:numPr>
          <w:ilvl w:val="1"/>
          <w:numId w:val="13"/>
        </w:numPr>
        <w:spacing w:line="240" w:lineRule="auto"/>
        <w:rPr>
          <w:rFonts w:eastAsia="Arial Unicode MS" w:cs="Arial"/>
          <w:sz w:val="20"/>
          <w:szCs w:val="20"/>
          <w:lang w:eastAsia="en-US"/>
        </w:rPr>
      </w:pPr>
      <w:r w:rsidRPr="004B3294">
        <w:rPr>
          <w:rFonts w:eastAsia="Arial Unicode MS" w:cs="Arial"/>
          <w:sz w:val="20"/>
          <w:szCs w:val="20"/>
          <w:lang w:eastAsia="en-US"/>
        </w:rPr>
        <w:t xml:space="preserve">Oferty złożone w formie pisemnej po tym terminie zostaną zwrócone. </w:t>
      </w:r>
    </w:p>
    <w:p w14:paraId="389EA9C3" w14:textId="413EC37D" w:rsidR="00764011" w:rsidRPr="004B3294" w:rsidRDefault="00404497" w:rsidP="00864E1B">
      <w:pPr>
        <w:pStyle w:val="Akapitzlist"/>
        <w:numPr>
          <w:ilvl w:val="1"/>
          <w:numId w:val="13"/>
        </w:numPr>
        <w:spacing w:line="240" w:lineRule="auto"/>
        <w:ind w:left="709" w:hanging="709"/>
        <w:rPr>
          <w:rFonts w:eastAsia="Arial Unicode MS" w:cs="Arial"/>
          <w:sz w:val="20"/>
          <w:szCs w:val="20"/>
          <w:lang w:eastAsia="en-US"/>
        </w:rPr>
      </w:pPr>
      <w:r w:rsidRPr="004B3294">
        <w:rPr>
          <w:rFonts w:eastAsia="Calibri" w:cs="Arial"/>
          <w:b/>
          <w:bCs/>
          <w:sz w:val="20"/>
          <w:szCs w:val="20"/>
        </w:rPr>
        <w:t>Zamawiający dopuszcza</w:t>
      </w:r>
      <w:r w:rsidR="004027E8" w:rsidRPr="004B3294">
        <w:rPr>
          <w:rFonts w:eastAsia="Calibri" w:cs="Arial"/>
          <w:b/>
          <w:bCs/>
          <w:sz w:val="20"/>
          <w:szCs w:val="20"/>
        </w:rPr>
        <w:t xml:space="preserve"> </w:t>
      </w:r>
      <w:r w:rsidRPr="004B3294">
        <w:rPr>
          <w:rFonts w:eastAsia="Calibri" w:cs="Arial"/>
          <w:b/>
          <w:bCs/>
          <w:sz w:val="20"/>
          <w:szCs w:val="20"/>
        </w:rPr>
        <w:t xml:space="preserve">możliwość złożenia oferty w formie dokumentowej lub elektronicznej </w:t>
      </w:r>
      <w:r w:rsidRPr="004B3294">
        <w:rPr>
          <w:rFonts w:eastAsia="Arial Unicode MS" w:cs="Arial"/>
          <w:sz w:val="20"/>
          <w:szCs w:val="20"/>
        </w:rPr>
        <w:t xml:space="preserve">za pośrednictwem środka komunikacji elektronicznej tj. poczty elektronicznej, na adres e-mail: </w:t>
      </w:r>
      <w:hyperlink r:id="rId17" w:history="1">
        <w:r w:rsidRPr="004B3294">
          <w:rPr>
            <w:rFonts w:eastAsia="Arial Unicode MS" w:cs="Arial"/>
            <w:b/>
            <w:bCs/>
            <w:sz w:val="20"/>
            <w:szCs w:val="20"/>
            <w:u w:val="single"/>
          </w:rPr>
          <w:t>sanok.oferty@pgnig.pl</w:t>
        </w:r>
      </w:hyperlink>
      <w:r w:rsidRPr="004B3294">
        <w:rPr>
          <w:rFonts w:eastAsia="Arial Unicode MS" w:cs="Arial"/>
          <w:b/>
          <w:bCs/>
          <w:sz w:val="20"/>
          <w:szCs w:val="20"/>
          <w:u w:val="single"/>
        </w:rPr>
        <w:t>:</w:t>
      </w:r>
    </w:p>
    <w:p w14:paraId="3F644EFC" w14:textId="019019A3" w:rsidR="00404497" w:rsidRPr="004B3294" w:rsidRDefault="00404497" w:rsidP="008A417E">
      <w:pPr>
        <w:spacing w:line="240" w:lineRule="auto"/>
        <w:ind w:left="1134" w:hanging="708"/>
        <w:contextualSpacing/>
        <w:rPr>
          <w:rFonts w:eastAsia="Arial Unicode MS" w:cs="Arial"/>
          <w:sz w:val="20"/>
          <w:szCs w:val="20"/>
        </w:rPr>
      </w:pPr>
      <w:r w:rsidRPr="004B3294">
        <w:rPr>
          <w:rFonts w:eastAsia="Arial Unicode MS" w:cs="Arial"/>
          <w:sz w:val="20"/>
          <w:szCs w:val="20"/>
        </w:rPr>
        <w:t>22.</w:t>
      </w:r>
      <w:r w:rsidR="00443AD8" w:rsidRPr="004B3294">
        <w:rPr>
          <w:rFonts w:eastAsia="Arial Unicode MS" w:cs="Arial"/>
          <w:sz w:val="20"/>
          <w:szCs w:val="20"/>
        </w:rPr>
        <w:t>11</w:t>
      </w:r>
      <w:r w:rsidRPr="004B3294">
        <w:rPr>
          <w:rFonts w:eastAsia="Arial Unicode MS" w:cs="Arial"/>
          <w:sz w:val="20"/>
          <w:szCs w:val="20"/>
        </w:rPr>
        <w:t>.1</w:t>
      </w:r>
      <w:r w:rsidRPr="004B3294">
        <w:rPr>
          <w:rFonts w:eastAsia="Arial Unicode MS" w:cs="Arial"/>
          <w:sz w:val="20"/>
          <w:szCs w:val="20"/>
        </w:rPr>
        <w:tab/>
        <w:t>Oferty przygotowane na podstawie Formularza ofertowego wraz ze wszystkimi dokumentami należy składać, przesyłając z adresu poczty elektronicznej, którym Wykonawca posłuży się celem złożenia oferty, w formie:</w:t>
      </w:r>
    </w:p>
    <w:p w14:paraId="10342AD4" w14:textId="77777777" w:rsidR="00D56C94" w:rsidRPr="004B3294" w:rsidRDefault="00D56C94" w:rsidP="00D56C94">
      <w:pPr>
        <w:spacing w:line="240" w:lineRule="auto"/>
        <w:ind w:left="1134" w:hanging="708"/>
        <w:contextualSpacing/>
        <w:rPr>
          <w:rFonts w:eastAsia="Arial Unicode MS" w:cs="Arial"/>
          <w:sz w:val="6"/>
          <w:szCs w:val="20"/>
        </w:rPr>
      </w:pPr>
    </w:p>
    <w:p w14:paraId="0636DF29" w14:textId="1A235414" w:rsidR="00404497" w:rsidRPr="004B3294" w:rsidRDefault="00404497" w:rsidP="00D56C94">
      <w:pPr>
        <w:spacing w:line="240" w:lineRule="auto"/>
        <w:ind w:left="1701" w:hanging="709"/>
        <w:rPr>
          <w:rFonts w:eastAsia="Arial Unicode MS" w:cs="Arial"/>
          <w:sz w:val="20"/>
          <w:szCs w:val="20"/>
        </w:rPr>
      </w:pPr>
      <w:r w:rsidRPr="004B3294">
        <w:rPr>
          <w:rFonts w:eastAsia="Arial Unicode MS" w:cs="Arial"/>
          <w:sz w:val="20"/>
          <w:szCs w:val="20"/>
        </w:rPr>
        <w:t>a)</w:t>
      </w:r>
      <w:r w:rsidRPr="004B3294">
        <w:rPr>
          <w:rFonts w:eastAsia="Arial Unicode MS" w:cs="Arial"/>
          <w:sz w:val="20"/>
          <w:szCs w:val="20"/>
        </w:rPr>
        <w:tab/>
        <w:t>dokumentowej tj. skanów własnoręcznie (odręcznie) podpisanych dokumentów zgodnie z wymaganiami określonymi w SWZ, lub</w:t>
      </w:r>
    </w:p>
    <w:p w14:paraId="585D4E58" w14:textId="77777777" w:rsidR="00D56C94" w:rsidRPr="004B3294" w:rsidRDefault="00D56C94" w:rsidP="00D56C94">
      <w:pPr>
        <w:spacing w:line="240" w:lineRule="auto"/>
        <w:ind w:left="1701" w:hanging="709"/>
        <w:rPr>
          <w:rFonts w:eastAsia="Arial Unicode MS" w:cs="Arial"/>
          <w:sz w:val="2"/>
          <w:szCs w:val="20"/>
        </w:rPr>
      </w:pPr>
    </w:p>
    <w:p w14:paraId="021BD18F" w14:textId="0D850EA1" w:rsidR="00404497" w:rsidRPr="004B3294" w:rsidRDefault="00404497" w:rsidP="00404497">
      <w:pPr>
        <w:spacing w:line="260" w:lineRule="exact"/>
        <w:ind w:left="1701" w:hanging="708"/>
        <w:contextualSpacing/>
        <w:rPr>
          <w:rFonts w:eastAsia="Arial Unicode MS" w:cs="Arial"/>
          <w:sz w:val="20"/>
          <w:szCs w:val="20"/>
        </w:rPr>
      </w:pPr>
      <w:r w:rsidRPr="004B3294">
        <w:rPr>
          <w:rFonts w:eastAsia="Arial Unicode MS" w:cs="Arial"/>
          <w:sz w:val="20"/>
          <w:szCs w:val="20"/>
        </w:rPr>
        <w:t>b)</w:t>
      </w:r>
      <w:r w:rsidRPr="004B3294">
        <w:rPr>
          <w:rFonts w:eastAsia="Arial Unicode MS" w:cs="Arial"/>
          <w:sz w:val="20"/>
          <w:szCs w:val="20"/>
        </w:rPr>
        <w:tab/>
        <w:t>elektronicznej tj. pliku elektronicznego (plików elektronicznych) w powszechnie stosowanym formacie (np. pdf) zawierającego/</w:t>
      </w:r>
      <w:proofErr w:type="spellStart"/>
      <w:r w:rsidRPr="004B3294">
        <w:rPr>
          <w:rFonts w:eastAsia="Arial Unicode MS" w:cs="Arial"/>
          <w:sz w:val="20"/>
          <w:szCs w:val="20"/>
        </w:rPr>
        <w:t>ych</w:t>
      </w:r>
      <w:proofErr w:type="spellEnd"/>
      <w:r w:rsidRPr="004B3294">
        <w:rPr>
          <w:rFonts w:eastAsia="Arial Unicode MS" w:cs="Arial"/>
          <w:sz w:val="20"/>
          <w:szCs w:val="20"/>
        </w:rPr>
        <w:t xml:space="preserve"> treść oferty i wymaganych załączników, zgodnie z wymaganiami określonymi w </w:t>
      </w:r>
      <w:r w:rsidR="003C19FF" w:rsidRPr="004B3294">
        <w:rPr>
          <w:rFonts w:eastAsia="Arial Unicode MS" w:cs="Arial"/>
          <w:sz w:val="20"/>
          <w:szCs w:val="20"/>
        </w:rPr>
        <w:t>SWZ</w:t>
      </w:r>
      <w:r w:rsidRPr="004B3294">
        <w:rPr>
          <w:rFonts w:eastAsia="Arial Unicode MS" w:cs="Arial"/>
          <w:sz w:val="20"/>
          <w:szCs w:val="20"/>
        </w:rPr>
        <w:t>, opatrzonego/</w:t>
      </w:r>
      <w:proofErr w:type="spellStart"/>
      <w:r w:rsidRPr="004B3294">
        <w:rPr>
          <w:rFonts w:eastAsia="Arial Unicode MS" w:cs="Arial"/>
          <w:sz w:val="20"/>
          <w:szCs w:val="20"/>
        </w:rPr>
        <w:t>ych</w:t>
      </w:r>
      <w:proofErr w:type="spellEnd"/>
      <w:r w:rsidRPr="004B3294">
        <w:rPr>
          <w:rFonts w:eastAsia="Arial Unicode MS" w:cs="Arial"/>
          <w:sz w:val="20"/>
          <w:szCs w:val="20"/>
        </w:rPr>
        <w:t xml:space="preserve"> kwalifikowanym podpisem elektronicznym</w:t>
      </w:r>
      <w:r w:rsidR="00D370ED" w:rsidRPr="004B3294">
        <w:rPr>
          <w:rFonts w:eastAsia="Arial Unicode MS" w:cs="Arial"/>
          <w:sz w:val="20"/>
          <w:szCs w:val="20"/>
        </w:rPr>
        <w:t>.</w:t>
      </w:r>
    </w:p>
    <w:p w14:paraId="00430E21" w14:textId="04710477" w:rsidR="00404497" w:rsidRPr="004B3294" w:rsidRDefault="00404497" w:rsidP="00404497">
      <w:pPr>
        <w:spacing w:line="260" w:lineRule="exact"/>
        <w:ind w:left="1134" w:hanging="708"/>
        <w:contextualSpacing/>
        <w:rPr>
          <w:rFonts w:eastAsia="Arial Unicode MS" w:cs="Arial"/>
          <w:sz w:val="20"/>
          <w:szCs w:val="20"/>
        </w:rPr>
      </w:pPr>
      <w:r w:rsidRPr="004B3294">
        <w:rPr>
          <w:rFonts w:eastAsia="Arial Unicode MS" w:cs="Arial"/>
          <w:sz w:val="20"/>
          <w:szCs w:val="20"/>
        </w:rPr>
        <w:t>22.1</w:t>
      </w:r>
      <w:r w:rsidR="00443AD8" w:rsidRPr="004B3294">
        <w:rPr>
          <w:rFonts w:eastAsia="Arial Unicode MS" w:cs="Arial"/>
          <w:sz w:val="20"/>
          <w:szCs w:val="20"/>
        </w:rPr>
        <w:t>1</w:t>
      </w:r>
      <w:r w:rsidRPr="004B3294">
        <w:rPr>
          <w:rFonts w:eastAsia="Arial Unicode MS" w:cs="Arial"/>
          <w:sz w:val="20"/>
          <w:szCs w:val="20"/>
        </w:rPr>
        <w:t>.2</w:t>
      </w:r>
      <w:r w:rsidRPr="004B3294">
        <w:rPr>
          <w:rFonts w:eastAsia="Arial Unicode MS" w:cs="Arial"/>
          <w:sz w:val="20"/>
          <w:szCs w:val="20"/>
        </w:rPr>
        <w:tab/>
        <w:t xml:space="preserve">Wykonawca może złożyć ofertę tylko przed upływem terminu składania ofert, przy czym momentem złożenia oferty jest przyjęcie jej treści na serwer poczty przychodzącej Zamawiającego, w odniesieniu do zegara systemowego na tym serwerze. </w:t>
      </w:r>
    </w:p>
    <w:p w14:paraId="2781BDCA" w14:textId="71BDBC26" w:rsidR="00404497" w:rsidRPr="004B3294" w:rsidRDefault="00404497" w:rsidP="00404497">
      <w:pPr>
        <w:spacing w:line="260" w:lineRule="exact"/>
        <w:ind w:left="1134" w:hanging="708"/>
        <w:contextualSpacing/>
        <w:rPr>
          <w:rFonts w:eastAsia="Arial Unicode MS" w:cs="Arial"/>
          <w:sz w:val="20"/>
          <w:szCs w:val="20"/>
        </w:rPr>
      </w:pPr>
      <w:r w:rsidRPr="004B3294">
        <w:rPr>
          <w:rFonts w:eastAsia="Arial Unicode MS" w:cs="Arial"/>
          <w:sz w:val="20"/>
          <w:szCs w:val="20"/>
        </w:rPr>
        <w:t>22.1</w:t>
      </w:r>
      <w:r w:rsidR="00443AD8" w:rsidRPr="004B3294">
        <w:rPr>
          <w:rFonts w:eastAsia="Arial Unicode MS" w:cs="Arial"/>
          <w:sz w:val="20"/>
          <w:szCs w:val="20"/>
        </w:rPr>
        <w:t>1</w:t>
      </w:r>
      <w:r w:rsidRPr="004B3294">
        <w:rPr>
          <w:rFonts w:eastAsia="Arial Unicode MS" w:cs="Arial"/>
          <w:sz w:val="20"/>
          <w:szCs w:val="20"/>
        </w:rPr>
        <w:t>.3</w:t>
      </w:r>
      <w:r w:rsidRPr="004B3294">
        <w:rPr>
          <w:rFonts w:eastAsia="Arial Unicode MS" w:cs="Arial"/>
          <w:sz w:val="20"/>
          <w:szCs w:val="20"/>
        </w:rPr>
        <w:tab/>
        <w:t xml:space="preserve">Zamawiający wyśle na żądanie Wykonawcy potwierdzenie odbioru korespondencji elektronicznej, z podaniem daty i godziny, w terminie do następnego dnia roboczego po dniu jej otrzymania. Przesłanie potwierdzenia nie będzie miało miejsca w przypadku, gdy wiadomość zostanie automatycznie odrzucona lub zablokowana (np. jako spam); Z uwagi na automatyczne systemy bezpieczeństwa stosowane przez Zamawiającego, może się zdarzyć, że wiadomość pochodząca z określonych adresów lub zawierająca określone typy lub nazwy załączników, zostanie odrzucona bądź zablokowana (np. jako spam) przez systemy informatyczne Zamawiającego – wówczas oferta traktowana będzie jako niezłożona.   </w:t>
      </w:r>
    </w:p>
    <w:p w14:paraId="375AC8E4" w14:textId="07EA35A8" w:rsidR="00404497" w:rsidRPr="004B3294" w:rsidRDefault="00404497" w:rsidP="00404497">
      <w:pPr>
        <w:tabs>
          <w:tab w:val="left" w:pos="993"/>
        </w:tabs>
        <w:spacing w:line="260" w:lineRule="exact"/>
        <w:ind w:left="1134" w:hanging="708"/>
        <w:contextualSpacing/>
        <w:rPr>
          <w:rFonts w:eastAsia="Arial Unicode MS" w:cs="Arial"/>
          <w:sz w:val="20"/>
          <w:szCs w:val="20"/>
        </w:rPr>
      </w:pPr>
      <w:r w:rsidRPr="004B3294">
        <w:rPr>
          <w:rFonts w:eastAsia="Arial Unicode MS" w:cs="Arial"/>
          <w:sz w:val="20"/>
          <w:szCs w:val="20"/>
        </w:rPr>
        <w:t>22.1</w:t>
      </w:r>
      <w:r w:rsidR="00443AD8" w:rsidRPr="004B3294">
        <w:rPr>
          <w:rFonts w:eastAsia="Arial Unicode MS" w:cs="Arial"/>
          <w:sz w:val="20"/>
          <w:szCs w:val="20"/>
        </w:rPr>
        <w:t>1</w:t>
      </w:r>
      <w:r w:rsidRPr="004B3294">
        <w:rPr>
          <w:rFonts w:eastAsia="Arial Unicode MS" w:cs="Arial"/>
          <w:sz w:val="20"/>
          <w:szCs w:val="20"/>
        </w:rPr>
        <w:t>.4</w:t>
      </w:r>
      <w:r w:rsidRPr="004B3294">
        <w:rPr>
          <w:rFonts w:eastAsia="Arial Unicode MS" w:cs="Arial"/>
          <w:bCs/>
          <w:sz w:val="20"/>
          <w:szCs w:val="20"/>
        </w:rPr>
        <w:tab/>
      </w:r>
      <w:r w:rsidRPr="004B3294">
        <w:rPr>
          <w:rFonts w:eastAsia="Arial Unicode MS" w:cs="Arial"/>
          <w:sz w:val="20"/>
          <w:szCs w:val="20"/>
          <w:u w:val="single"/>
        </w:rPr>
        <w:t>W temacie wiadomości</w:t>
      </w:r>
      <w:r w:rsidRPr="004B3294">
        <w:rPr>
          <w:rFonts w:eastAsia="Arial Unicode MS" w:cs="Arial"/>
          <w:sz w:val="20"/>
          <w:szCs w:val="20"/>
        </w:rPr>
        <w:t xml:space="preserve"> zawierającej ofertę należy wpisać w następującej kolejności:</w:t>
      </w:r>
    </w:p>
    <w:p w14:paraId="30D9AC98" w14:textId="77777777" w:rsidR="00404497" w:rsidRPr="004B3294" w:rsidRDefault="00404497" w:rsidP="00864E1B">
      <w:pPr>
        <w:numPr>
          <w:ilvl w:val="0"/>
          <w:numId w:val="20"/>
        </w:numPr>
        <w:spacing w:line="260" w:lineRule="exact"/>
        <w:ind w:hanging="708"/>
        <w:contextualSpacing/>
        <w:rPr>
          <w:rFonts w:eastAsia="Arial Unicode MS" w:cs="Arial"/>
          <w:sz w:val="20"/>
          <w:szCs w:val="20"/>
        </w:rPr>
      </w:pPr>
      <w:r w:rsidRPr="004B3294">
        <w:rPr>
          <w:rFonts w:eastAsia="Arial Unicode MS" w:cs="Arial"/>
          <w:sz w:val="20"/>
          <w:szCs w:val="20"/>
        </w:rPr>
        <w:t>„OFERTA” (w przypadku składania oferty),</w:t>
      </w:r>
    </w:p>
    <w:p w14:paraId="29BF0DED" w14:textId="12D5B2AF" w:rsidR="00404497" w:rsidRPr="004B3294" w:rsidRDefault="00404497" w:rsidP="00864E1B">
      <w:pPr>
        <w:numPr>
          <w:ilvl w:val="0"/>
          <w:numId w:val="20"/>
        </w:numPr>
        <w:spacing w:line="260" w:lineRule="exact"/>
        <w:ind w:hanging="708"/>
        <w:contextualSpacing/>
        <w:rPr>
          <w:rFonts w:eastAsia="Arial Unicode MS" w:cs="Arial"/>
          <w:sz w:val="20"/>
          <w:szCs w:val="20"/>
        </w:rPr>
      </w:pPr>
      <w:r w:rsidRPr="004B3294">
        <w:rPr>
          <w:rFonts w:eastAsia="Arial Unicode MS" w:cs="Arial"/>
          <w:sz w:val="20"/>
          <w:szCs w:val="20"/>
        </w:rPr>
        <w:t>imię i nazwisko osoby wskazanej w pkt 1</w:t>
      </w:r>
      <w:r w:rsidR="00041FCF" w:rsidRPr="004B3294">
        <w:rPr>
          <w:rFonts w:eastAsia="Arial Unicode MS" w:cs="Arial"/>
          <w:sz w:val="20"/>
          <w:szCs w:val="20"/>
        </w:rPr>
        <w:t>.2</w:t>
      </w:r>
      <w:r w:rsidRPr="004B3294">
        <w:rPr>
          <w:rFonts w:eastAsia="Arial Unicode MS" w:cs="Arial"/>
          <w:sz w:val="20"/>
          <w:szCs w:val="20"/>
        </w:rPr>
        <w:t xml:space="preserve"> SWZ do kontaktu,</w:t>
      </w:r>
    </w:p>
    <w:p w14:paraId="2185F43F" w14:textId="77777777" w:rsidR="00404497" w:rsidRPr="004B3294" w:rsidRDefault="00404497" w:rsidP="00864E1B">
      <w:pPr>
        <w:numPr>
          <w:ilvl w:val="0"/>
          <w:numId w:val="20"/>
        </w:numPr>
        <w:spacing w:line="260" w:lineRule="exact"/>
        <w:ind w:hanging="708"/>
        <w:contextualSpacing/>
        <w:rPr>
          <w:rFonts w:eastAsia="Arial Unicode MS" w:cs="Arial"/>
          <w:sz w:val="20"/>
          <w:szCs w:val="20"/>
        </w:rPr>
      </w:pPr>
      <w:r w:rsidRPr="004B3294">
        <w:rPr>
          <w:rFonts w:eastAsia="Arial Unicode MS" w:cs="Arial"/>
          <w:sz w:val="20"/>
          <w:szCs w:val="20"/>
        </w:rPr>
        <w:t>nr CRZ postępowania,</w:t>
      </w:r>
    </w:p>
    <w:p w14:paraId="2AF7E2BD" w14:textId="77777777" w:rsidR="00404497" w:rsidRPr="004B3294" w:rsidRDefault="00404497" w:rsidP="00864E1B">
      <w:pPr>
        <w:numPr>
          <w:ilvl w:val="0"/>
          <w:numId w:val="20"/>
        </w:numPr>
        <w:spacing w:line="260" w:lineRule="exact"/>
        <w:ind w:hanging="708"/>
        <w:contextualSpacing/>
        <w:rPr>
          <w:rFonts w:eastAsia="Arial Unicode MS" w:cs="Arial"/>
          <w:sz w:val="20"/>
          <w:szCs w:val="20"/>
        </w:rPr>
      </w:pPr>
      <w:r w:rsidRPr="004B3294">
        <w:rPr>
          <w:rFonts w:eastAsia="Arial Unicode MS" w:cs="Arial"/>
          <w:sz w:val="20"/>
          <w:szCs w:val="20"/>
        </w:rPr>
        <w:t>temat postępowania – jeżeli temat jest długi prosimy wpisać kilka początkowych słów a na końcu znak: (…).</w:t>
      </w:r>
    </w:p>
    <w:p w14:paraId="4B2214CB" w14:textId="2B34DF65" w:rsidR="00404497" w:rsidRPr="004B3294" w:rsidRDefault="00404497" w:rsidP="00404497">
      <w:pPr>
        <w:tabs>
          <w:tab w:val="left" w:pos="567"/>
        </w:tabs>
        <w:spacing w:line="260" w:lineRule="exact"/>
        <w:ind w:left="1134" w:hanging="708"/>
        <w:contextualSpacing/>
        <w:rPr>
          <w:rFonts w:eastAsia="Arial Unicode MS" w:cs="Arial"/>
          <w:sz w:val="20"/>
          <w:szCs w:val="20"/>
          <w:lang w:val="en-US"/>
        </w:rPr>
      </w:pPr>
      <w:r w:rsidRPr="004B3294">
        <w:rPr>
          <w:rFonts w:eastAsia="Arial Unicode MS" w:cs="Arial"/>
          <w:sz w:val="20"/>
          <w:szCs w:val="20"/>
        </w:rPr>
        <w:t>22.1</w:t>
      </w:r>
      <w:r w:rsidR="00443AD8" w:rsidRPr="004B3294">
        <w:rPr>
          <w:rFonts w:eastAsia="Arial Unicode MS" w:cs="Arial"/>
          <w:sz w:val="20"/>
          <w:szCs w:val="20"/>
        </w:rPr>
        <w:t>1</w:t>
      </w:r>
      <w:r w:rsidRPr="004B3294">
        <w:rPr>
          <w:rFonts w:eastAsia="Arial Unicode MS" w:cs="Arial"/>
          <w:sz w:val="20"/>
          <w:szCs w:val="20"/>
        </w:rPr>
        <w:t>.5</w:t>
      </w:r>
      <w:r w:rsidRPr="004B3294">
        <w:rPr>
          <w:rFonts w:eastAsia="Arial Unicode MS" w:cs="Arial"/>
          <w:sz w:val="20"/>
          <w:szCs w:val="20"/>
        </w:rPr>
        <w:tab/>
        <w:t>Wielkość załączonych do wiadomości dokumentów nie powinna przekroczyć ani być bliska limitu 30 MB. W przypadku otrzymania z serwera komunikatu, mogącego świadczyć, że wiadomość nie może być dostarczona do Zamawiającego jako odbiorcy, należy odpowiednio podzielić plik/pliki i przesłać je w dwóch lub więcej wiadomościach następujących po sobie niezwłocznie. W temacie kolejnej/kolejnych wiadomości, należy wpisać „cd. oferty, ……..(</w:t>
      </w:r>
      <w:r w:rsidRPr="004B3294">
        <w:rPr>
          <w:rFonts w:eastAsia="Arial Unicode MS" w:cs="Arial"/>
          <w:i/>
          <w:iCs/>
          <w:sz w:val="20"/>
          <w:szCs w:val="20"/>
        </w:rPr>
        <w:t>informacje, jak w pkt 22.1</w:t>
      </w:r>
      <w:r w:rsidR="00D370ED" w:rsidRPr="004B3294">
        <w:rPr>
          <w:rFonts w:eastAsia="Arial Unicode MS" w:cs="Arial"/>
          <w:i/>
          <w:iCs/>
          <w:sz w:val="20"/>
          <w:szCs w:val="20"/>
        </w:rPr>
        <w:t>1</w:t>
      </w:r>
      <w:r w:rsidRPr="004B3294">
        <w:rPr>
          <w:rFonts w:eastAsia="Arial Unicode MS" w:cs="Arial"/>
          <w:i/>
          <w:iCs/>
          <w:sz w:val="20"/>
          <w:szCs w:val="20"/>
        </w:rPr>
        <w:t xml:space="preserve">.4 powyżej)”.  </w:t>
      </w:r>
      <w:r w:rsidRPr="004B3294">
        <w:rPr>
          <w:rFonts w:eastAsia="Arial Unicode MS" w:cs="Arial"/>
          <w:sz w:val="20"/>
          <w:szCs w:val="20"/>
        </w:rPr>
        <w:t xml:space="preserve">Należy podać również adnotację w treści ostatniej wiadomości „Przesłano komplet oferty – ilość wiadomości ……..” Komunikaty z serwerów o niedostarczeniu wiadomości do odbiorcy, adresat </w:t>
      </w:r>
      <w:r w:rsidR="00171698" w:rsidRPr="004B3294">
        <w:rPr>
          <w:rFonts w:eastAsia="Arial Unicode MS" w:cs="Arial"/>
          <w:sz w:val="20"/>
          <w:szCs w:val="20"/>
        </w:rPr>
        <w:br/>
      </w:r>
      <w:r w:rsidRPr="004B3294">
        <w:rPr>
          <w:rFonts w:eastAsia="Arial Unicode MS" w:cs="Arial"/>
          <w:sz w:val="20"/>
          <w:szCs w:val="20"/>
        </w:rPr>
        <w:t>(ang.: „</w:t>
      </w:r>
      <w:proofErr w:type="spellStart"/>
      <w:r w:rsidRPr="004B3294">
        <w:rPr>
          <w:rFonts w:eastAsia="Arial Unicode MS" w:cs="Arial"/>
          <w:sz w:val="20"/>
          <w:szCs w:val="20"/>
        </w:rPr>
        <w:t>sender</w:t>
      </w:r>
      <w:proofErr w:type="spellEnd"/>
      <w:r w:rsidRPr="004B3294">
        <w:rPr>
          <w:rFonts w:eastAsia="Arial Unicode MS" w:cs="Arial"/>
          <w:sz w:val="20"/>
          <w:szCs w:val="20"/>
        </w:rPr>
        <w:t xml:space="preserve">”) otrzymuje, co do zasady, w języku angielskim. </w:t>
      </w:r>
      <w:proofErr w:type="spellStart"/>
      <w:r w:rsidRPr="004B3294">
        <w:rPr>
          <w:rFonts w:eastAsia="Arial Unicode MS" w:cs="Arial"/>
          <w:sz w:val="20"/>
          <w:szCs w:val="20"/>
          <w:lang w:val="en-US"/>
        </w:rPr>
        <w:t>Przykładowe</w:t>
      </w:r>
      <w:proofErr w:type="spellEnd"/>
      <w:r w:rsidRPr="004B3294">
        <w:rPr>
          <w:rFonts w:eastAsia="Arial Unicode MS" w:cs="Arial"/>
          <w:sz w:val="20"/>
          <w:szCs w:val="20"/>
          <w:lang w:val="en-US"/>
        </w:rPr>
        <w:t xml:space="preserve"> </w:t>
      </w:r>
      <w:proofErr w:type="spellStart"/>
      <w:r w:rsidRPr="004B3294">
        <w:rPr>
          <w:rFonts w:eastAsia="Arial Unicode MS" w:cs="Arial"/>
          <w:sz w:val="20"/>
          <w:szCs w:val="20"/>
          <w:lang w:val="en-US"/>
        </w:rPr>
        <w:t>fragmenty</w:t>
      </w:r>
      <w:proofErr w:type="spellEnd"/>
      <w:r w:rsidRPr="004B3294">
        <w:rPr>
          <w:rFonts w:eastAsia="Arial Unicode MS" w:cs="Arial"/>
          <w:sz w:val="20"/>
          <w:szCs w:val="20"/>
          <w:lang w:val="en-US"/>
        </w:rPr>
        <w:t xml:space="preserve"> </w:t>
      </w:r>
      <w:proofErr w:type="spellStart"/>
      <w:r w:rsidRPr="004B3294">
        <w:rPr>
          <w:rFonts w:eastAsia="Arial Unicode MS" w:cs="Arial"/>
          <w:sz w:val="20"/>
          <w:szCs w:val="20"/>
          <w:lang w:val="en-US"/>
        </w:rPr>
        <w:t>komunikatu</w:t>
      </w:r>
      <w:proofErr w:type="spellEnd"/>
      <w:r w:rsidRPr="004B3294">
        <w:rPr>
          <w:rFonts w:eastAsia="Arial Unicode MS" w:cs="Arial"/>
          <w:sz w:val="20"/>
          <w:szCs w:val="20"/>
          <w:lang w:val="en-US"/>
        </w:rPr>
        <w:t xml:space="preserve"> z </w:t>
      </w:r>
      <w:proofErr w:type="spellStart"/>
      <w:r w:rsidRPr="004B3294">
        <w:rPr>
          <w:rFonts w:eastAsia="Arial Unicode MS" w:cs="Arial"/>
          <w:sz w:val="20"/>
          <w:szCs w:val="20"/>
          <w:lang w:val="en-US"/>
        </w:rPr>
        <w:t>serwera</w:t>
      </w:r>
      <w:proofErr w:type="spellEnd"/>
      <w:r w:rsidRPr="004B3294">
        <w:rPr>
          <w:rFonts w:eastAsia="Arial Unicode MS" w:cs="Arial"/>
          <w:sz w:val="20"/>
          <w:szCs w:val="20"/>
          <w:lang w:val="en-US"/>
        </w:rPr>
        <w:t xml:space="preserve"> to „..refused to talk to me...” </w:t>
      </w:r>
      <w:proofErr w:type="spellStart"/>
      <w:r w:rsidRPr="004B3294">
        <w:rPr>
          <w:rFonts w:eastAsia="Arial Unicode MS" w:cs="Arial"/>
          <w:sz w:val="20"/>
          <w:szCs w:val="20"/>
          <w:lang w:val="en-US"/>
        </w:rPr>
        <w:t>lub</w:t>
      </w:r>
      <w:proofErr w:type="spellEnd"/>
      <w:r w:rsidRPr="004B3294">
        <w:rPr>
          <w:rFonts w:eastAsia="Arial Unicode MS" w:cs="Arial"/>
          <w:sz w:val="20"/>
          <w:szCs w:val="20"/>
          <w:lang w:val="en-US"/>
        </w:rPr>
        <w:t xml:space="preserve"> „…message could not be delivered to one or more recipients…”.</w:t>
      </w:r>
    </w:p>
    <w:p w14:paraId="75848696" w14:textId="3E83CDE5" w:rsidR="00404497" w:rsidRPr="004B3294" w:rsidRDefault="00404497" w:rsidP="00404497">
      <w:pPr>
        <w:spacing w:line="260" w:lineRule="exact"/>
        <w:ind w:left="1134"/>
        <w:contextualSpacing/>
        <w:rPr>
          <w:rFonts w:eastAsia="Arial Unicode MS" w:cs="Arial"/>
          <w:sz w:val="20"/>
          <w:szCs w:val="20"/>
        </w:rPr>
      </w:pPr>
      <w:r w:rsidRPr="004B3294">
        <w:rPr>
          <w:rFonts w:eastAsia="Arial Unicode MS" w:cs="Arial"/>
          <w:sz w:val="20"/>
          <w:szCs w:val="20"/>
        </w:rPr>
        <w:lastRenderedPageBreak/>
        <w:t xml:space="preserve">UWAGA: podejmowanie kolejnej próby wysyłki wiadomości tej samej wielkości, po otrzymaniu komunikatu z serwera, może spowodować potraktowanie wiadomości </w:t>
      </w:r>
      <w:r w:rsidR="00583A2E" w:rsidRPr="004B3294">
        <w:rPr>
          <w:rFonts w:eastAsia="Arial Unicode MS" w:cs="Arial"/>
          <w:sz w:val="20"/>
          <w:szCs w:val="20"/>
        </w:rPr>
        <w:br/>
      </w:r>
      <w:r w:rsidRPr="004B3294">
        <w:rPr>
          <w:rFonts w:eastAsia="Arial Unicode MS" w:cs="Arial"/>
          <w:sz w:val="20"/>
          <w:szCs w:val="20"/>
        </w:rPr>
        <w:t xml:space="preserve">z danego adresu, jako spam i jej zablokowanie. </w:t>
      </w:r>
    </w:p>
    <w:p w14:paraId="782C1655" w14:textId="1361DCE2" w:rsidR="00404497" w:rsidRPr="004B3294" w:rsidRDefault="00404497" w:rsidP="00404497">
      <w:pPr>
        <w:tabs>
          <w:tab w:val="left" w:pos="426"/>
        </w:tabs>
        <w:spacing w:line="260" w:lineRule="exact"/>
        <w:ind w:left="1134" w:hanging="708"/>
        <w:contextualSpacing/>
        <w:rPr>
          <w:rFonts w:eastAsia="Arial Unicode MS" w:cs="Arial"/>
          <w:sz w:val="20"/>
          <w:szCs w:val="20"/>
        </w:rPr>
      </w:pPr>
      <w:r w:rsidRPr="004B3294">
        <w:rPr>
          <w:rFonts w:eastAsia="Arial Unicode MS" w:cs="Arial"/>
          <w:sz w:val="20"/>
          <w:szCs w:val="20"/>
        </w:rPr>
        <w:t>22.1</w:t>
      </w:r>
      <w:r w:rsidR="00443AD8" w:rsidRPr="004B3294">
        <w:rPr>
          <w:rFonts w:eastAsia="Arial Unicode MS" w:cs="Arial"/>
          <w:sz w:val="20"/>
          <w:szCs w:val="20"/>
        </w:rPr>
        <w:t>1</w:t>
      </w:r>
      <w:r w:rsidRPr="004B3294">
        <w:rPr>
          <w:rFonts w:eastAsia="Arial Unicode MS" w:cs="Arial"/>
          <w:sz w:val="20"/>
          <w:szCs w:val="20"/>
        </w:rPr>
        <w:t>.6</w:t>
      </w:r>
      <w:r w:rsidRPr="004B3294">
        <w:rPr>
          <w:rFonts w:eastAsia="Arial Unicode MS" w:cs="Arial"/>
          <w:sz w:val="20"/>
          <w:szCs w:val="20"/>
        </w:rPr>
        <w:tab/>
        <w:t>Dopuszcza się składanie ofert w formie dokumentu chronionego, szyfrowanego przy użyciu powszechnie dostępnych narzędzi (aplikacji). W takim przypadku  niezwłocznie, przy czym nie później niż w terminie otwarcia ofert, należy przekazać hasło na adres e-mail:</w:t>
      </w:r>
      <w:r w:rsidR="004027E8" w:rsidRPr="004B3294">
        <w:t xml:space="preserve"> </w:t>
      </w:r>
      <w:hyperlink r:id="rId18" w:history="1">
        <w:r w:rsidR="004027E8" w:rsidRPr="004B3294">
          <w:rPr>
            <w:rStyle w:val="Hipercze"/>
            <w:rFonts w:eastAsia="Arial Unicode MS" w:cs="Arial"/>
            <w:b/>
            <w:bCs/>
            <w:color w:val="auto"/>
            <w:sz w:val="20"/>
            <w:szCs w:val="20"/>
          </w:rPr>
          <w:t>sanok.przetargi@pgnig.pl</w:t>
        </w:r>
      </w:hyperlink>
      <w:r w:rsidR="004027E8" w:rsidRPr="004B3294">
        <w:rPr>
          <w:rFonts w:eastAsia="Arial Unicode MS" w:cs="Arial"/>
          <w:sz w:val="20"/>
          <w:szCs w:val="20"/>
        </w:rPr>
        <w:t xml:space="preserve">. </w:t>
      </w:r>
      <w:r w:rsidRPr="004B3294">
        <w:rPr>
          <w:rFonts w:eastAsia="Arial Unicode MS" w:cs="Arial"/>
          <w:sz w:val="20"/>
          <w:szCs w:val="20"/>
        </w:rPr>
        <w:t>W przypadku przesyłania hasła należy wskazać, że jest to hasło do oferty oraz podać imię i nazwisko osoby wskazanej w pkt 1</w:t>
      </w:r>
      <w:r w:rsidR="00041FCF" w:rsidRPr="004B3294">
        <w:rPr>
          <w:rFonts w:eastAsia="Arial Unicode MS" w:cs="Arial"/>
          <w:sz w:val="20"/>
          <w:szCs w:val="20"/>
        </w:rPr>
        <w:t>.2</w:t>
      </w:r>
      <w:r w:rsidRPr="004B3294">
        <w:rPr>
          <w:rFonts w:eastAsia="Arial Unicode MS" w:cs="Arial"/>
          <w:sz w:val="20"/>
          <w:szCs w:val="20"/>
        </w:rPr>
        <w:t xml:space="preserve"> SWZ, nr CRZ oraz temat postępowania – jeżeli temat jest długi prosimy wpisać kilka początkowych słów a na końcu znak: (…).  </w:t>
      </w:r>
    </w:p>
    <w:p w14:paraId="4E61C62C" w14:textId="2223B095" w:rsidR="00404497" w:rsidRPr="004B3294" w:rsidRDefault="00404497" w:rsidP="00404497">
      <w:pPr>
        <w:tabs>
          <w:tab w:val="left" w:pos="426"/>
        </w:tabs>
        <w:spacing w:line="260" w:lineRule="exact"/>
        <w:ind w:left="1134" w:hanging="708"/>
        <w:contextualSpacing/>
        <w:rPr>
          <w:rFonts w:eastAsia="Arial Unicode MS" w:cs="Arial"/>
          <w:sz w:val="20"/>
          <w:szCs w:val="20"/>
        </w:rPr>
      </w:pPr>
      <w:r w:rsidRPr="004B3294">
        <w:rPr>
          <w:rFonts w:eastAsia="Arial Unicode MS" w:cs="Arial"/>
          <w:sz w:val="20"/>
          <w:szCs w:val="20"/>
        </w:rPr>
        <w:t>22.1</w:t>
      </w:r>
      <w:r w:rsidR="00443AD8" w:rsidRPr="004B3294">
        <w:rPr>
          <w:rFonts w:eastAsia="Arial Unicode MS" w:cs="Arial"/>
          <w:sz w:val="20"/>
          <w:szCs w:val="20"/>
        </w:rPr>
        <w:t>1</w:t>
      </w:r>
      <w:r w:rsidRPr="004B3294">
        <w:rPr>
          <w:rFonts w:eastAsia="Arial Unicode MS" w:cs="Arial"/>
          <w:sz w:val="20"/>
          <w:szCs w:val="20"/>
        </w:rPr>
        <w:t>.7</w:t>
      </w:r>
      <w:r w:rsidRPr="004B3294">
        <w:rPr>
          <w:rFonts w:eastAsia="Arial Unicode MS" w:cs="Arial"/>
          <w:sz w:val="20"/>
          <w:szCs w:val="20"/>
        </w:rPr>
        <w:tab/>
        <w:t>Zamawiający może, do chwili zakończenia Postępowania, zażądać w wyznaczonym przez niego terminie złożonych skanem dokumentów, w formie pisemnej („papierowej”) w oryginale lub kopii poświadczonej (oryginalnie) za zgodność z oryginałem przez Wykonawcę.</w:t>
      </w:r>
    </w:p>
    <w:p w14:paraId="17FC533D" w14:textId="22E70AFE" w:rsidR="00404497" w:rsidRPr="004B3294" w:rsidRDefault="00404497" w:rsidP="00404497">
      <w:pPr>
        <w:tabs>
          <w:tab w:val="left" w:pos="1134"/>
        </w:tabs>
        <w:spacing w:line="260" w:lineRule="exact"/>
        <w:ind w:left="1134" w:hanging="708"/>
        <w:contextualSpacing/>
        <w:rPr>
          <w:rFonts w:eastAsia="Arial Unicode MS" w:cs="Arial"/>
          <w:sz w:val="20"/>
          <w:szCs w:val="20"/>
        </w:rPr>
      </w:pPr>
      <w:r w:rsidRPr="004B3294">
        <w:rPr>
          <w:rFonts w:eastAsia="Arial Unicode MS" w:cs="Arial"/>
          <w:sz w:val="20"/>
          <w:szCs w:val="20"/>
        </w:rPr>
        <w:t>22.1</w:t>
      </w:r>
      <w:r w:rsidR="00443AD8" w:rsidRPr="004B3294">
        <w:rPr>
          <w:rFonts w:eastAsia="Arial Unicode MS" w:cs="Arial"/>
          <w:sz w:val="20"/>
          <w:szCs w:val="20"/>
        </w:rPr>
        <w:t>1</w:t>
      </w:r>
      <w:r w:rsidRPr="004B3294">
        <w:rPr>
          <w:rFonts w:eastAsia="Arial Unicode MS" w:cs="Arial"/>
          <w:sz w:val="20"/>
          <w:szCs w:val="20"/>
        </w:rPr>
        <w:t>.8</w:t>
      </w:r>
      <w:r w:rsidRPr="004B3294">
        <w:rPr>
          <w:rFonts w:eastAsia="Arial Unicode MS" w:cs="Arial"/>
          <w:sz w:val="20"/>
          <w:szCs w:val="20"/>
        </w:rPr>
        <w:tab/>
        <w:t>W przypadku oferty złożonej po terminie, Zamawiający zapewnia, że nie otworzy pliku zawierającego ofertę i poinformuje o tym Wykonawcę w formie pisemnej lub dokumentowej przesłanej na adres poczty elektronicznej, z którego wysłano ofertę, a następnie usunie trwale ofertę ze swojej skrzynki mailowej bez otwierania.</w:t>
      </w:r>
    </w:p>
    <w:p w14:paraId="3819139C" w14:textId="7E665FCB" w:rsidR="002A4756" w:rsidRPr="004B3294" w:rsidRDefault="002A4756" w:rsidP="004556D7">
      <w:pPr>
        <w:tabs>
          <w:tab w:val="left" w:pos="1134"/>
        </w:tabs>
        <w:spacing w:line="260" w:lineRule="exact"/>
        <w:contextualSpacing/>
        <w:rPr>
          <w:rFonts w:eastAsia="Arial Unicode MS" w:cs="Arial"/>
          <w:sz w:val="20"/>
          <w:szCs w:val="20"/>
          <w:lang w:val="cs-CZ"/>
        </w:rPr>
      </w:pPr>
    </w:p>
    <w:p w14:paraId="41371835" w14:textId="77777777" w:rsidR="00515B52" w:rsidRPr="004B3294" w:rsidRDefault="0069101D"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Otwarcie ofert</w:t>
      </w:r>
    </w:p>
    <w:p w14:paraId="4FA04E10" w14:textId="04637FA2" w:rsidR="00515B52" w:rsidRPr="004B3294" w:rsidRDefault="00F40506" w:rsidP="00864E1B">
      <w:pPr>
        <w:pStyle w:val="Akapitzlist"/>
        <w:numPr>
          <w:ilvl w:val="1"/>
          <w:numId w:val="13"/>
        </w:numPr>
        <w:spacing w:line="276" w:lineRule="auto"/>
        <w:ind w:left="567" w:hanging="567"/>
        <w:contextualSpacing w:val="0"/>
        <w:rPr>
          <w:rFonts w:eastAsia="Calibri" w:cs="Arial"/>
          <w:color w:val="000000"/>
          <w:sz w:val="20"/>
          <w:szCs w:val="20"/>
        </w:rPr>
      </w:pPr>
      <w:r w:rsidRPr="004B3294">
        <w:rPr>
          <w:rFonts w:eastAsia="Calibri" w:cs="Arial"/>
          <w:color w:val="000000"/>
          <w:sz w:val="20"/>
          <w:szCs w:val="20"/>
        </w:rPr>
        <w:t xml:space="preserve">Otwarcie ofert nastąpi w siedzibie Zamawiającego </w:t>
      </w:r>
      <w:r w:rsidR="00963156" w:rsidRPr="004B3294">
        <w:rPr>
          <w:rFonts w:eastAsia="Calibri" w:cs="Arial"/>
          <w:color w:val="000000"/>
          <w:sz w:val="20"/>
          <w:szCs w:val="20"/>
        </w:rPr>
        <w:t xml:space="preserve">w dniu składania ofert </w:t>
      </w:r>
      <w:r w:rsidRPr="004B3294">
        <w:rPr>
          <w:rFonts w:eastAsia="Calibri" w:cs="Arial"/>
          <w:color w:val="000000"/>
          <w:sz w:val="20"/>
          <w:szCs w:val="20"/>
        </w:rPr>
        <w:t xml:space="preserve">o godzinie </w:t>
      </w:r>
      <w:r w:rsidR="004027E8" w:rsidRPr="004B3294">
        <w:rPr>
          <w:rFonts w:eastAsia="Calibri" w:cs="Arial"/>
          <w:color w:val="000000"/>
          <w:sz w:val="20"/>
          <w:szCs w:val="20"/>
        </w:rPr>
        <w:t>1</w:t>
      </w:r>
      <w:r w:rsidR="00CA4C25" w:rsidRPr="004B3294">
        <w:rPr>
          <w:rFonts w:eastAsia="Calibri" w:cs="Arial"/>
          <w:color w:val="000000"/>
          <w:sz w:val="20"/>
          <w:szCs w:val="20"/>
        </w:rPr>
        <w:t>1</w:t>
      </w:r>
      <w:r w:rsidR="004027E8" w:rsidRPr="004B3294">
        <w:rPr>
          <w:rFonts w:eastAsia="Calibri" w:cs="Arial"/>
          <w:color w:val="000000"/>
          <w:sz w:val="20"/>
          <w:szCs w:val="20"/>
        </w:rPr>
        <w:t>:00</w:t>
      </w:r>
      <w:r w:rsidR="00E561ED" w:rsidRPr="004B3294">
        <w:rPr>
          <w:rFonts w:eastAsia="Calibri" w:cs="Arial"/>
          <w:color w:val="000000"/>
          <w:sz w:val="20"/>
          <w:szCs w:val="20"/>
        </w:rPr>
        <w:t>.</w:t>
      </w:r>
    </w:p>
    <w:p w14:paraId="53DFA96F" w14:textId="77777777" w:rsidR="00F40506" w:rsidRPr="004B3294" w:rsidRDefault="00F40506" w:rsidP="00864E1B">
      <w:pPr>
        <w:pStyle w:val="Akapitzlist"/>
        <w:numPr>
          <w:ilvl w:val="1"/>
          <w:numId w:val="13"/>
        </w:numPr>
        <w:spacing w:line="276" w:lineRule="auto"/>
        <w:ind w:left="567" w:hanging="567"/>
        <w:contextualSpacing w:val="0"/>
        <w:rPr>
          <w:rFonts w:eastAsia="Calibri" w:cs="Arial"/>
          <w:color w:val="000000"/>
          <w:sz w:val="20"/>
          <w:szCs w:val="20"/>
        </w:rPr>
      </w:pPr>
      <w:r w:rsidRPr="004B3294">
        <w:rPr>
          <w:rFonts w:eastAsia="Calibri" w:cs="Arial"/>
          <w:bCs/>
          <w:color w:val="000000"/>
          <w:sz w:val="20"/>
          <w:szCs w:val="20"/>
        </w:rPr>
        <w:t xml:space="preserve">Otwarcie ofert </w:t>
      </w:r>
      <w:r w:rsidRPr="004B3294">
        <w:rPr>
          <w:rFonts w:eastAsia="Calibri" w:cs="Arial"/>
          <w:bCs/>
          <w:sz w:val="20"/>
          <w:szCs w:val="20"/>
        </w:rPr>
        <w:t xml:space="preserve">nie </w:t>
      </w:r>
      <w:r w:rsidRPr="004B3294">
        <w:rPr>
          <w:rFonts w:eastAsia="Calibri" w:cs="Arial"/>
          <w:bCs/>
          <w:color w:val="000000"/>
          <w:sz w:val="20"/>
          <w:szCs w:val="20"/>
        </w:rPr>
        <w:t>jest jawne.</w:t>
      </w:r>
    </w:p>
    <w:p w14:paraId="65138B21" w14:textId="77777777" w:rsidR="00204D3A" w:rsidRPr="004B3294" w:rsidRDefault="00204D3A"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Termin związania ofertą.</w:t>
      </w:r>
    </w:p>
    <w:p w14:paraId="570EBD69" w14:textId="77777777" w:rsidR="00ED0E6C" w:rsidRPr="004B3294" w:rsidRDefault="00ED0E6C" w:rsidP="00ED0E6C">
      <w:pPr>
        <w:pStyle w:val="Tekstpodstawowy2"/>
        <w:spacing w:after="0" w:line="276" w:lineRule="auto"/>
        <w:ind w:left="567" w:hanging="567"/>
        <w:rPr>
          <w:rFonts w:cs="Arial"/>
          <w:sz w:val="20"/>
          <w:szCs w:val="20"/>
        </w:rPr>
      </w:pPr>
      <w:r w:rsidRPr="004B3294">
        <w:rPr>
          <w:rFonts w:cs="Arial"/>
          <w:sz w:val="20"/>
          <w:szCs w:val="20"/>
        </w:rPr>
        <w:t>24.1.</w:t>
      </w:r>
      <w:r w:rsidRPr="004B3294">
        <w:rPr>
          <w:rFonts w:cs="Arial"/>
          <w:sz w:val="20"/>
          <w:szCs w:val="20"/>
        </w:rPr>
        <w:tab/>
        <w:t xml:space="preserve">Wykonawca jest związany ofertą przez </w:t>
      </w:r>
      <w:r w:rsidRPr="004B3294">
        <w:rPr>
          <w:rFonts w:cs="Arial"/>
          <w:b/>
          <w:bCs/>
          <w:sz w:val="20"/>
          <w:szCs w:val="20"/>
        </w:rPr>
        <w:t>60</w:t>
      </w:r>
      <w:r w:rsidRPr="004B3294">
        <w:rPr>
          <w:rFonts w:cs="Arial"/>
          <w:sz w:val="20"/>
          <w:szCs w:val="20"/>
        </w:rPr>
        <w:t xml:space="preserve"> dni. Bieg terminu związania ofertą rozpoczyna się wraz z upływem terminu składania ofert. Do obliczania biegu terminu związania ofertą nie stosuje się art. 111 § 2 Kodeksu Cywilnego.</w:t>
      </w:r>
    </w:p>
    <w:p w14:paraId="6B855A1B" w14:textId="77777777" w:rsidR="00ED0E6C" w:rsidRPr="004B3294" w:rsidRDefault="00ED0E6C" w:rsidP="00152A33">
      <w:pPr>
        <w:pStyle w:val="Tekstpodstawowy2"/>
        <w:spacing w:after="0" w:line="276" w:lineRule="auto"/>
        <w:ind w:left="567" w:hanging="567"/>
        <w:rPr>
          <w:rFonts w:cs="Arial"/>
          <w:sz w:val="20"/>
          <w:szCs w:val="20"/>
        </w:rPr>
      </w:pPr>
      <w:r w:rsidRPr="004B3294">
        <w:rPr>
          <w:rFonts w:cs="Arial"/>
          <w:sz w:val="20"/>
          <w:szCs w:val="20"/>
        </w:rPr>
        <w:t>24.2.</w:t>
      </w:r>
      <w:r w:rsidRPr="004B3294">
        <w:rPr>
          <w:rFonts w:cs="Arial"/>
          <w:sz w:val="20"/>
          <w:szCs w:val="20"/>
        </w:rPr>
        <w:tab/>
        <w:t xml:space="preserve">Wykonawca samodzielnie lub na wniosek Zamawiającego może przedłużyć termin związania ofertą. </w:t>
      </w:r>
      <w:r w:rsidRPr="004B3294">
        <w:rPr>
          <w:rFonts w:cs="Arial"/>
          <w:sz w:val="20"/>
          <w:szCs w:val="20"/>
          <w:lang w:bidi="pl-PL"/>
        </w:rPr>
        <w:t>Odmowa wyrażenia zgody na wniosek, nie powoduje utraty wadium.</w:t>
      </w:r>
    </w:p>
    <w:p w14:paraId="75DEAC66" w14:textId="77777777" w:rsidR="00ED0E6C" w:rsidRPr="004B3294" w:rsidRDefault="00ED0E6C" w:rsidP="00152A33">
      <w:pPr>
        <w:pStyle w:val="Tekstkomentarza"/>
        <w:spacing w:line="276" w:lineRule="auto"/>
        <w:ind w:left="567" w:hanging="567"/>
        <w:jc w:val="both"/>
        <w:rPr>
          <w:lang w:val="pl-PL"/>
        </w:rPr>
      </w:pPr>
      <w:r w:rsidRPr="004B3294">
        <w:rPr>
          <w:rFonts w:ascii="Arial" w:hAnsi="Arial" w:cs="Arial"/>
          <w:lang w:val="pl-PL"/>
        </w:rPr>
        <w:t>24.3.</w:t>
      </w:r>
      <w:r w:rsidRPr="004B3294">
        <w:rPr>
          <w:rFonts w:ascii="Arial" w:hAnsi="Arial" w:cs="Arial"/>
          <w:lang w:val="pl-PL"/>
        </w:rPr>
        <w:tab/>
        <w:t>Przedłużenie terminu związania ofertą jest dopuszczalne tylko z jednoczesnym przedłużeniem okresu ważności wadium albo, jeżeli nie jest to możliwe, z wniesieniem nowego wadium na przedłużony okres związania ofertą.</w:t>
      </w:r>
      <w:r w:rsidRPr="004B3294">
        <w:rPr>
          <w:rFonts w:ascii="Arial" w:hAnsi="Arial" w:cs="Arial"/>
          <w:lang w:val="pl-PL" w:bidi="pl-PL"/>
        </w:rPr>
        <w:t xml:space="preserve"> Jeżeli przedłużenie terminu związania ofertą dokonywane jest po wyborze oferty najkorzystniejszej, obowiązek wniesienia nowego wadium lub jego przedłużenia dotyczy jedynie Wykonawcy, którego oferta została wybrana jako najkorzystniejsza.</w:t>
      </w:r>
    </w:p>
    <w:p w14:paraId="47697E55" w14:textId="77777777" w:rsidR="00204D3A" w:rsidRPr="004B3294" w:rsidRDefault="00204D3A"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eastAsia="Calibri" w:cs="Arial"/>
          <w:b/>
          <w:bCs/>
          <w:color w:val="FFFFFF" w:themeColor="background1"/>
          <w:sz w:val="20"/>
          <w:szCs w:val="20"/>
        </w:rPr>
        <w:t>Zmiana i wycofanie oferty.</w:t>
      </w:r>
    </w:p>
    <w:p w14:paraId="33CBA4F3" w14:textId="5A8F7DD1" w:rsidR="00F40506" w:rsidRPr="004B3294" w:rsidRDefault="00F40506" w:rsidP="00864E1B">
      <w:pPr>
        <w:pStyle w:val="Akapitzlist"/>
        <w:numPr>
          <w:ilvl w:val="1"/>
          <w:numId w:val="13"/>
        </w:numPr>
        <w:spacing w:line="276" w:lineRule="auto"/>
        <w:ind w:left="567" w:hanging="567"/>
        <w:contextualSpacing w:val="0"/>
        <w:rPr>
          <w:rFonts w:eastAsia="Calibri" w:cs="Arial"/>
          <w:color w:val="000000"/>
          <w:sz w:val="20"/>
          <w:szCs w:val="20"/>
        </w:rPr>
      </w:pPr>
      <w:r w:rsidRPr="004B3294">
        <w:rPr>
          <w:rFonts w:eastAsia="Calibri" w:cs="Arial"/>
          <w:color w:val="000000"/>
          <w:sz w:val="20"/>
          <w:szCs w:val="20"/>
        </w:rPr>
        <w:t xml:space="preserve">Wykonawca może przed upływem terminu do składania ofert zmienić lub wycofać ofertę. </w:t>
      </w:r>
      <w:r w:rsidR="00A441AC" w:rsidRPr="004B3294">
        <w:rPr>
          <w:rFonts w:cs="Arial"/>
          <w:sz w:val="20"/>
          <w:szCs w:val="20"/>
        </w:rPr>
        <w:t xml:space="preserve">W przypadku zmiany lub wycofania oferty należy ją opisać odpowiednio adnotacją: </w:t>
      </w:r>
      <w:r w:rsidR="0063112D" w:rsidRPr="004B3294">
        <w:rPr>
          <w:rFonts w:cs="Arial"/>
          <w:sz w:val="20"/>
          <w:szCs w:val="20"/>
        </w:rPr>
        <w:br/>
      </w:r>
      <w:r w:rsidR="00A441AC" w:rsidRPr="004B3294">
        <w:rPr>
          <w:rFonts w:cs="Arial"/>
          <w:sz w:val="20"/>
          <w:szCs w:val="20"/>
        </w:rPr>
        <w:t>Oferta zmieniona albo Oferta wycofana</w:t>
      </w:r>
      <w:r w:rsidR="00827EA6" w:rsidRPr="004B3294">
        <w:rPr>
          <w:rFonts w:cs="Arial"/>
          <w:sz w:val="20"/>
          <w:szCs w:val="20"/>
        </w:rPr>
        <w:t>.</w:t>
      </w:r>
    </w:p>
    <w:p w14:paraId="20C91C9E" w14:textId="77777777" w:rsidR="00990FF3" w:rsidRPr="004B3294" w:rsidRDefault="00990FF3" w:rsidP="00864E1B">
      <w:pPr>
        <w:pStyle w:val="Akapitzlist"/>
        <w:numPr>
          <w:ilvl w:val="0"/>
          <w:numId w:val="13"/>
        </w:numPr>
        <w:shd w:val="clear" w:color="auto" w:fill="17365D" w:themeFill="text2" w:themeFillShade="BF"/>
        <w:autoSpaceDE w:val="0"/>
        <w:autoSpaceDN w:val="0"/>
        <w:adjustRightInd w:val="0"/>
        <w:spacing w:before="120" w:after="120" w:line="276" w:lineRule="auto"/>
        <w:ind w:left="442" w:hanging="442"/>
        <w:contextualSpacing w:val="0"/>
        <w:rPr>
          <w:rFonts w:cs="Arial"/>
          <w:b/>
          <w:bCs/>
          <w:color w:val="FFFFFF" w:themeColor="background1"/>
          <w:sz w:val="20"/>
          <w:szCs w:val="20"/>
        </w:rPr>
      </w:pPr>
      <w:r w:rsidRPr="004B3294">
        <w:rPr>
          <w:rFonts w:cs="Arial"/>
          <w:b/>
          <w:bCs/>
          <w:color w:val="FFFFFF" w:themeColor="background1"/>
          <w:sz w:val="20"/>
          <w:szCs w:val="20"/>
        </w:rPr>
        <w:t>Ochrona danych osobowych</w:t>
      </w:r>
    </w:p>
    <w:p w14:paraId="76A3A2FA" w14:textId="77777777" w:rsidR="00F6251F" w:rsidRPr="004B3294" w:rsidRDefault="00F6251F" w:rsidP="00864E1B">
      <w:pPr>
        <w:pStyle w:val="LewaNormal"/>
        <w:numPr>
          <w:ilvl w:val="1"/>
          <w:numId w:val="16"/>
        </w:numPr>
        <w:tabs>
          <w:tab w:val="clear" w:pos="1134"/>
          <w:tab w:val="left" w:pos="709"/>
        </w:tabs>
        <w:ind w:left="709" w:hanging="567"/>
        <w:jc w:val="both"/>
        <w:rPr>
          <w:bCs/>
        </w:rPr>
      </w:pPr>
      <w:r w:rsidRPr="004B3294">
        <w:rPr>
          <w:bCs/>
        </w:rPr>
        <w:t>Wykonawca będący osobą fizyczną, przystępując do postępowania potwierdza, że jest świadomy tego, że:</w:t>
      </w:r>
    </w:p>
    <w:p w14:paraId="205BC558" w14:textId="671033D4" w:rsidR="00E102BA" w:rsidRPr="004B3294" w:rsidRDefault="00E102BA" w:rsidP="00864E1B">
      <w:pPr>
        <w:pStyle w:val="LewaNormal"/>
        <w:numPr>
          <w:ilvl w:val="2"/>
          <w:numId w:val="16"/>
        </w:numPr>
        <w:tabs>
          <w:tab w:val="clear" w:pos="1134"/>
          <w:tab w:val="left" w:pos="709"/>
        </w:tabs>
        <w:ind w:left="1418" w:hanging="709"/>
        <w:jc w:val="both"/>
      </w:pPr>
      <w:r w:rsidRPr="004B3294">
        <w:rPr>
          <w:iCs/>
          <w:lang w:val="cs-CZ"/>
        </w:rPr>
        <w:t xml:space="preserve">Administratorem Państwa danych osobowych jest ORLEN S.A. z siedzibą w Płocku, </w:t>
      </w:r>
      <w:r w:rsidR="0032656F" w:rsidRPr="004B3294">
        <w:rPr>
          <w:iCs/>
          <w:lang w:val="cs-CZ"/>
        </w:rPr>
        <w:br/>
      </w:r>
      <w:r w:rsidRPr="004B3294">
        <w:rPr>
          <w:iCs/>
          <w:lang w:val="cs-CZ"/>
        </w:rPr>
        <w:t>ul. Chemików 7 (dalej: ORLEN S.A.).</w:t>
      </w:r>
    </w:p>
    <w:p w14:paraId="7EDFA696" w14:textId="43C284FA" w:rsidR="00E102BA" w:rsidRPr="004B3294" w:rsidRDefault="00E102BA" w:rsidP="00864E1B">
      <w:pPr>
        <w:pStyle w:val="LewaNormal"/>
        <w:numPr>
          <w:ilvl w:val="2"/>
          <w:numId w:val="16"/>
        </w:numPr>
        <w:tabs>
          <w:tab w:val="clear" w:pos="1134"/>
          <w:tab w:val="left" w:pos="709"/>
        </w:tabs>
        <w:ind w:left="1418" w:hanging="709"/>
        <w:jc w:val="both"/>
      </w:pPr>
      <w:r w:rsidRPr="004B3294">
        <w:rPr>
          <w:iCs/>
          <w:lang w:val="cs-CZ"/>
        </w:rPr>
        <w:t xml:space="preserve">Kontaktowe numery telefonów do administratora danych: (24) 256 00 00, </w:t>
      </w:r>
      <w:r w:rsidR="00E72EB1" w:rsidRPr="004B3294">
        <w:rPr>
          <w:iCs/>
          <w:lang w:val="cs-CZ"/>
        </w:rPr>
        <w:br/>
      </w:r>
      <w:r w:rsidRPr="004B3294">
        <w:rPr>
          <w:iCs/>
          <w:lang w:val="cs-CZ"/>
        </w:rPr>
        <w:t>(24) 365 00 00, (22) 778 00 00. Z Administratorem danych możecie Państwo skontaktować się także: </w:t>
      </w:r>
    </w:p>
    <w:p w14:paraId="04E33ADE" w14:textId="4E3D446E" w:rsidR="00E102BA" w:rsidRPr="004B3294" w:rsidRDefault="00E102BA" w:rsidP="00FE14E3">
      <w:pPr>
        <w:pStyle w:val="LewaNormal"/>
        <w:tabs>
          <w:tab w:val="clear" w:pos="1134"/>
          <w:tab w:val="left" w:pos="709"/>
        </w:tabs>
        <w:ind w:left="1418"/>
        <w:jc w:val="both"/>
        <w:rPr>
          <w:iCs/>
          <w:lang w:val="cs-CZ"/>
        </w:rPr>
      </w:pPr>
      <w:r w:rsidRPr="004B3294">
        <w:rPr>
          <w:iCs/>
          <w:lang w:val="cs-CZ"/>
        </w:rPr>
        <w:t>a. listownie na adres: ul. Chemików 7; 09-411 Płock,</w:t>
      </w:r>
    </w:p>
    <w:p w14:paraId="1F77163E" w14:textId="78694B30" w:rsidR="00E102BA" w:rsidRPr="004B3294" w:rsidRDefault="00E102BA" w:rsidP="00FE14E3">
      <w:pPr>
        <w:pStyle w:val="LewaNormal"/>
        <w:tabs>
          <w:tab w:val="clear" w:pos="1134"/>
          <w:tab w:val="left" w:pos="709"/>
        </w:tabs>
        <w:ind w:left="1418"/>
        <w:jc w:val="both"/>
      </w:pPr>
      <w:r w:rsidRPr="004B3294">
        <w:rPr>
          <w:iCs/>
          <w:lang w:val="cs-CZ"/>
        </w:rPr>
        <w:t>b. przez e-mail: daneosobowe@orlen.pl.</w:t>
      </w:r>
    </w:p>
    <w:p w14:paraId="3523D5C6" w14:textId="270B92DB" w:rsidR="00E102BA" w:rsidRPr="004B3294" w:rsidRDefault="00E102BA" w:rsidP="00864E1B">
      <w:pPr>
        <w:pStyle w:val="LewaNormal"/>
        <w:numPr>
          <w:ilvl w:val="2"/>
          <w:numId w:val="16"/>
        </w:numPr>
        <w:tabs>
          <w:tab w:val="clear" w:pos="1134"/>
          <w:tab w:val="left" w:pos="709"/>
        </w:tabs>
        <w:ind w:left="1418" w:hanging="709"/>
        <w:jc w:val="both"/>
      </w:pPr>
      <w:r w:rsidRPr="004B3294">
        <w:rPr>
          <w:lang w:val="cs-CZ"/>
        </w:rPr>
        <w:t xml:space="preserve">Do kontaktu z Inspektorem ochrony danych w ORLEN S.A. służy następujący adres email: </w:t>
      </w:r>
      <w:r w:rsidR="00B405A7">
        <w:fldChar w:fldCharType="begin"/>
      </w:r>
      <w:r w:rsidR="00B405A7">
        <w:instrText xml:space="preserve"> HYPERLINK "mailto:daneosobowe@orlen.pl" </w:instrText>
      </w:r>
      <w:r w:rsidR="00B405A7">
        <w:fldChar w:fldCharType="separate"/>
      </w:r>
      <w:r w:rsidRPr="004B3294">
        <w:rPr>
          <w:rStyle w:val="Hipercze"/>
          <w:lang w:val="cs-CZ"/>
        </w:rPr>
        <w:t>daneosobowe@orlen.pl</w:t>
      </w:r>
      <w:r w:rsidR="00B405A7">
        <w:rPr>
          <w:rStyle w:val="Hipercze"/>
          <w:lang w:val="cs-CZ"/>
        </w:rPr>
        <w:fldChar w:fldCharType="end"/>
      </w:r>
      <w:r w:rsidRPr="004B3294">
        <w:rPr>
          <w:lang w:val="cs-CZ"/>
        </w:rPr>
        <w:t xml:space="preserve">. </w:t>
      </w:r>
      <w:r w:rsidRPr="004B3294">
        <w:t xml:space="preserve">Z Inspektorem ochrony danych można skontaktować </w:t>
      </w:r>
      <w:r w:rsidRPr="004B3294">
        <w:lastRenderedPageBreak/>
        <w:t xml:space="preserve">się także pisemnie na adres siedziby ORLEN S.A., wskazany w pkt 1, z dopiskiem „Inspektor Ochrony Danych“. Dane dot. Inspektora Ochrony Danych dostępne </w:t>
      </w:r>
      <w:r w:rsidR="0032656F" w:rsidRPr="004B3294">
        <w:br/>
      </w:r>
      <w:r w:rsidRPr="004B3294">
        <w:t xml:space="preserve">są również na stronie </w:t>
      </w:r>
      <w:hyperlink r:id="rId19" w:history="1">
        <w:r w:rsidRPr="004B3294">
          <w:rPr>
            <w:rStyle w:val="Hipercze"/>
          </w:rPr>
          <w:t>www.orlen.pl</w:t>
        </w:r>
      </w:hyperlink>
      <w:r w:rsidRPr="004B3294">
        <w:t xml:space="preserve"> w zakładce „Kontakt”.</w:t>
      </w:r>
    </w:p>
    <w:p w14:paraId="3239AD48" w14:textId="77777777" w:rsidR="00F6251F" w:rsidRPr="004B3294" w:rsidRDefault="00F6251F" w:rsidP="00864E1B">
      <w:pPr>
        <w:pStyle w:val="LewaNormal"/>
        <w:numPr>
          <w:ilvl w:val="2"/>
          <w:numId w:val="16"/>
        </w:numPr>
        <w:tabs>
          <w:tab w:val="clear" w:pos="1134"/>
          <w:tab w:val="left" w:pos="709"/>
        </w:tabs>
        <w:ind w:left="1418" w:hanging="709"/>
        <w:jc w:val="both"/>
      </w:pPr>
      <w:r w:rsidRPr="004B3294">
        <w:rPr>
          <w:rFonts w:eastAsia="Calibri"/>
        </w:rPr>
        <w:t>Pani/Pana dane osobowe w niezbędnym zakresie będą przetwarzane:</w:t>
      </w:r>
    </w:p>
    <w:p w14:paraId="69B9738D" w14:textId="77777777" w:rsidR="00F6251F" w:rsidRPr="004B3294" w:rsidRDefault="00F6251F" w:rsidP="00864E1B">
      <w:pPr>
        <w:pStyle w:val="LewaNormal"/>
        <w:numPr>
          <w:ilvl w:val="3"/>
          <w:numId w:val="16"/>
        </w:numPr>
        <w:tabs>
          <w:tab w:val="clear" w:pos="1134"/>
        </w:tabs>
        <w:ind w:left="2410" w:hanging="992"/>
        <w:jc w:val="both"/>
      </w:pPr>
      <w:r w:rsidRPr="004B3294">
        <w:rPr>
          <w:rFonts w:eastAsia="Times New Roman"/>
          <w:lang w:eastAsia="pl-PL"/>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0A92E49B" w14:textId="24630EE8" w:rsidR="00F6251F" w:rsidRPr="004B3294" w:rsidRDefault="00F6251F" w:rsidP="00864E1B">
      <w:pPr>
        <w:pStyle w:val="LewaNormal"/>
        <w:numPr>
          <w:ilvl w:val="3"/>
          <w:numId w:val="16"/>
        </w:numPr>
        <w:tabs>
          <w:tab w:val="clear" w:pos="1134"/>
        </w:tabs>
        <w:ind w:left="2410" w:hanging="992"/>
        <w:jc w:val="both"/>
      </w:pPr>
      <w:r w:rsidRPr="004B3294">
        <w:rPr>
          <w:rFonts w:eastAsia="Times New Roman"/>
          <w:lang w:eastAsia="pl-PL"/>
        </w:rPr>
        <w:t xml:space="preserve">dla celów wypełnienia obowiązków prawnych ciążących na </w:t>
      </w:r>
      <w:r w:rsidR="001B048D" w:rsidRPr="004B3294">
        <w:t>ORLEN S.A.</w:t>
      </w:r>
      <w:r w:rsidRPr="004B3294">
        <w:rPr>
          <w:rFonts w:eastAsia="Times New Roman"/>
          <w:lang w:eastAsia="pl-PL"/>
        </w:rPr>
        <w:t xml:space="preserve"> na podstawie powszechnie obowiązujących przepisów prawa, w tym w szczególności przepisów z zakresu rachunkowości i prawa podatkowego – podstawą prawną przetwarzania jest art. 6 ust. 1 lit. c RODO;</w:t>
      </w:r>
    </w:p>
    <w:p w14:paraId="4058D5DE" w14:textId="0856A33F" w:rsidR="00F6251F" w:rsidRPr="004B3294" w:rsidRDefault="00F6251F" w:rsidP="00864E1B">
      <w:pPr>
        <w:pStyle w:val="LewaNormal"/>
        <w:numPr>
          <w:ilvl w:val="3"/>
          <w:numId w:val="16"/>
        </w:numPr>
        <w:tabs>
          <w:tab w:val="clear" w:pos="1134"/>
        </w:tabs>
        <w:ind w:left="2410" w:hanging="992"/>
        <w:jc w:val="both"/>
      </w:pPr>
      <w:r w:rsidRPr="004B3294">
        <w:t xml:space="preserve">w celu dokonania oceny współpracy na podstawie zawartej z Panią/Panem umowy (w przypadku jej zawarcia) – podstawą prawną przetwarzania jest prawnie uzasadniony interes </w:t>
      </w:r>
      <w:r w:rsidR="001B048D" w:rsidRPr="004B3294">
        <w:t>ORLEN S.A.</w:t>
      </w:r>
      <w:r w:rsidRPr="004B3294">
        <w:t xml:space="preserve"> (art. 6 ust. 1 lit. f RODO); prawnie uzasadniony interes polega na umożliwieniu </w:t>
      </w:r>
      <w:r w:rsidR="001B048D" w:rsidRPr="004B3294">
        <w:t>ORLEN S.A.</w:t>
      </w:r>
      <w:r w:rsidRPr="004B3294">
        <w:t xml:space="preserve"> dokonywania okresowej oceny współpracy z kontrahentami </w:t>
      </w:r>
      <w:r w:rsidR="001B048D" w:rsidRPr="004B3294">
        <w:t>ORLEN S.A.</w:t>
      </w:r>
      <w:r w:rsidRPr="004B3294">
        <w:t>, m.in. z punktu widzenia terminowości realizacji umowy i jakości świadczonej usługi/dostawy;</w:t>
      </w:r>
    </w:p>
    <w:p w14:paraId="2B116B09" w14:textId="28C8031E" w:rsidR="00F6251F" w:rsidRPr="004B3294" w:rsidRDefault="00F6251F" w:rsidP="00864E1B">
      <w:pPr>
        <w:pStyle w:val="LewaNormal"/>
        <w:numPr>
          <w:ilvl w:val="3"/>
          <w:numId w:val="16"/>
        </w:numPr>
        <w:tabs>
          <w:tab w:val="clear" w:pos="1134"/>
        </w:tabs>
        <w:ind w:left="2410" w:hanging="992"/>
        <w:jc w:val="both"/>
      </w:pPr>
      <w:r w:rsidRPr="004B3294">
        <w:t xml:space="preserve">w celu ewentualnego ustalenia lub dochodzenia roszczeń lub obrony przed roszczeniami – podstawą prawną przetwarzania jest prawnie uzasadniony interes </w:t>
      </w:r>
      <w:r w:rsidR="001B048D" w:rsidRPr="004B3294">
        <w:t>ORLEN S.A.</w:t>
      </w:r>
      <w:r w:rsidRPr="004B3294">
        <w:t xml:space="preserve"> (art. 6 ust. 1 lit. f RODO); prawnie uzasadniony interes polega na umożliwieniu </w:t>
      </w:r>
      <w:r w:rsidR="001B048D" w:rsidRPr="004B3294">
        <w:t>ORLEN S.A.</w:t>
      </w:r>
      <w:r w:rsidRPr="004B3294">
        <w:t xml:space="preserve"> dochodzenia lub obrony przed roszczeniami związanymi z prowadzonym postępowaniem o udzielenie zamówienia i wykonaniem umowy.</w:t>
      </w:r>
    </w:p>
    <w:p w14:paraId="5643F363" w14:textId="77777777" w:rsidR="00F6251F" w:rsidRPr="004B3294" w:rsidRDefault="00F6251F" w:rsidP="00F6251F">
      <w:pPr>
        <w:pStyle w:val="LewaNormal"/>
        <w:tabs>
          <w:tab w:val="clear" w:pos="1134"/>
          <w:tab w:val="left" w:pos="1418"/>
        </w:tabs>
        <w:ind w:left="1418"/>
        <w:jc w:val="both"/>
      </w:pPr>
      <w:r w:rsidRPr="004B3294">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p>
    <w:p w14:paraId="07DD02DF" w14:textId="723F3AA5" w:rsidR="00F6251F" w:rsidRPr="004B3294"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4B3294">
        <w:rPr>
          <w:rFonts w:eastAsia="Calibri" w:cs="Arial"/>
          <w:sz w:val="20"/>
          <w:szCs w:val="20"/>
          <w:lang w:eastAsia="en-US"/>
        </w:rPr>
        <w:t xml:space="preserve">Pani/Pana dane osobowe będą przekazywane dostawcom systemów informatycznych i usług IT, podmiotom świadczącym na rzecz </w:t>
      </w:r>
      <w:r w:rsidR="001B048D" w:rsidRPr="004B3294">
        <w:rPr>
          <w:rFonts w:cs="Arial"/>
          <w:sz w:val="20"/>
          <w:szCs w:val="20"/>
        </w:rPr>
        <w:t>ORLEN S.A.</w:t>
      </w:r>
      <w:r w:rsidRPr="004B3294">
        <w:rPr>
          <w:rFonts w:eastAsia="Calibri" w:cs="Arial"/>
          <w:sz w:val="20"/>
          <w:szCs w:val="20"/>
          <w:lang w:eastAsia="en-US"/>
        </w:rPr>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7807F8EF" w:rsidR="00F6251F" w:rsidRPr="004B3294"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4B3294">
        <w:rPr>
          <w:rFonts w:eastAsia="Calibri" w:cs="Arial"/>
          <w:sz w:val="20"/>
          <w:szCs w:val="20"/>
          <w:lang w:eastAsia="en-US"/>
        </w:rPr>
        <w:t xml:space="preserve">Pani/Pana dane osobowe będą przetwarzane przez okres niezbędny do przeprowadzenia postępowania o udzielenie zamówienia. Okres przetwarzania może zostać przedłużony o okres wykonywania umowy (w razie wyboru złożonej oferty), </w:t>
      </w:r>
      <w:r w:rsidR="00583A2E" w:rsidRPr="004B3294">
        <w:rPr>
          <w:rFonts w:eastAsia="Calibri" w:cs="Arial"/>
          <w:sz w:val="20"/>
          <w:szCs w:val="20"/>
          <w:lang w:eastAsia="en-US"/>
        </w:rPr>
        <w:br/>
      </w:r>
      <w:r w:rsidRPr="004B3294">
        <w:rPr>
          <w:rFonts w:eastAsia="Calibri" w:cs="Arial"/>
          <w:sz w:val="20"/>
          <w:szCs w:val="20"/>
          <w:lang w:eastAsia="en-US"/>
        </w:rPr>
        <w:t xml:space="preserve">a także o okres przedawnienia roszczeń, jeżeli przetwarzanie danych osobowych będzie niezbędne dla dochodzenia ewentualnych roszczeń lub obrony przed takimi roszczeniami przez </w:t>
      </w:r>
      <w:r w:rsidR="001B048D" w:rsidRPr="004B3294">
        <w:rPr>
          <w:rFonts w:cs="Arial"/>
          <w:sz w:val="20"/>
          <w:szCs w:val="20"/>
        </w:rPr>
        <w:t>ORLEN S.A.</w:t>
      </w:r>
      <w:r w:rsidRPr="004B3294">
        <w:rPr>
          <w:rFonts w:eastAsia="Calibri" w:cs="Arial"/>
          <w:sz w:val="20"/>
          <w:szCs w:val="20"/>
          <w:lang w:eastAsia="en-US"/>
        </w:rPr>
        <w:t xml:space="preserve">. Po tym okresie Pani/Pana dane osobowe będą przetwarzane jedynie w zakresie i przez okres wynikający z przepisów prawa, w szczególności przepisów o rachunkowości. </w:t>
      </w:r>
    </w:p>
    <w:p w14:paraId="28830304" w14:textId="77777777" w:rsidR="00F6251F" w:rsidRPr="004B3294"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4B3294">
        <w:rPr>
          <w:rFonts w:eastAsia="Calibr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4B3294"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b/>
          <w:bCs/>
          <w:sz w:val="20"/>
          <w:szCs w:val="20"/>
        </w:rPr>
      </w:pPr>
      <w:r w:rsidRPr="004B3294">
        <w:rPr>
          <w:rFonts w:cs="Arial"/>
          <w:sz w:val="20"/>
          <w:szCs w:val="20"/>
        </w:rPr>
        <w:t xml:space="preserve">Przysługuje Pani/Panu prawo wniesienia sprzeciwu względem przetwarzania danych osobowych w celach określonych w pkt 26.1.4.3. – 26.1.4.4. powyżej, z przyczyn związanych z Pani/Pana szczególną sytuacją. </w:t>
      </w:r>
    </w:p>
    <w:p w14:paraId="4367BB75" w14:textId="77777777" w:rsidR="00F6251F" w:rsidRPr="004B3294" w:rsidRDefault="00F6251F" w:rsidP="00864E1B">
      <w:pPr>
        <w:pStyle w:val="Akapitzlist"/>
        <w:numPr>
          <w:ilvl w:val="2"/>
          <w:numId w:val="16"/>
        </w:numPr>
        <w:shd w:val="clear" w:color="auto" w:fill="FFFFFF" w:themeFill="background1"/>
        <w:autoSpaceDE w:val="0"/>
        <w:autoSpaceDN w:val="0"/>
        <w:adjustRightInd w:val="0"/>
        <w:spacing w:after="200" w:line="276" w:lineRule="auto"/>
        <w:ind w:left="1418" w:hanging="709"/>
        <w:rPr>
          <w:rFonts w:cs="Arial"/>
          <w:sz w:val="20"/>
          <w:szCs w:val="20"/>
        </w:rPr>
      </w:pPr>
      <w:r w:rsidRPr="004B3294">
        <w:rPr>
          <w:rFonts w:cs="Arial"/>
          <w:sz w:val="20"/>
          <w:szCs w:val="20"/>
        </w:rPr>
        <w:t xml:space="preserve">Przysługuje Pani/Panu także prawo wniesienia skargi do organu nadzorczego zajmującego się ochroną danych osobowych (Prezes Urzędu Ochrony Danych </w:t>
      </w:r>
      <w:r w:rsidRPr="004B3294">
        <w:rPr>
          <w:rFonts w:cs="Arial"/>
          <w:sz w:val="20"/>
          <w:szCs w:val="20"/>
        </w:rPr>
        <w:lastRenderedPageBreak/>
        <w:t>Osobowych), gdy uzna Pani/Pan, że przetwarzanie Pani/Pana danych osobowych narusza przepisy RODO.</w:t>
      </w:r>
    </w:p>
    <w:p w14:paraId="3DBD450D" w14:textId="37DFB701" w:rsidR="00F020A3" w:rsidRPr="004B3294" w:rsidRDefault="00F6251F" w:rsidP="00864E1B">
      <w:pPr>
        <w:pStyle w:val="Akapitzlist"/>
        <w:numPr>
          <w:ilvl w:val="2"/>
          <w:numId w:val="16"/>
        </w:numPr>
        <w:shd w:val="clear" w:color="auto" w:fill="FFFFFF" w:themeFill="background1"/>
        <w:tabs>
          <w:tab w:val="left" w:pos="1560"/>
        </w:tabs>
        <w:autoSpaceDE w:val="0"/>
        <w:autoSpaceDN w:val="0"/>
        <w:adjustRightInd w:val="0"/>
        <w:spacing w:after="200" w:line="276" w:lineRule="auto"/>
        <w:ind w:left="1418" w:hanging="709"/>
        <w:rPr>
          <w:rFonts w:cs="Arial"/>
          <w:sz w:val="20"/>
          <w:szCs w:val="20"/>
        </w:rPr>
      </w:pPr>
      <w:r w:rsidRPr="004B3294">
        <w:rPr>
          <w:rFonts w:cs="Arial"/>
          <w:sz w:val="20"/>
          <w:szCs w:val="20"/>
        </w:rPr>
        <w:t xml:space="preserve">Podanie danych jest wymagane przez </w:t>
      </w:r>
      <w:r w:rsidR="001B048D" w:rsidRPr="004B3294">
        <w:rPr>
          <w:rFonts w:cs="Arial"/>
          <w:sz w:val="20"/>
          <w:szCs w:val="20"/>
        </w:rPr>
        <w:t>ORLEN S.A.</w:t>
      </w:r>
      <w:r w:rsidRPr="004B3294">
        <w:rPr>
          <w:rFonts w:cs="Arial"/>
          <w:sz w:val="20"/>
          <w:szCs w:val="20"/>
        </w:rPr>
        <w:t xml:space="preserve"> w celu rozpatrzenia oferty oraz zawarcia i wykonania umowy. Brak podania danych będzie skutkował niemożliwością zawarcia i wykonania umowy</w:t>
      </w:r>
      <w:r w:rsidR="00E561ED" w:rsidRPr="004B3294">
        <w:rPr>
          <w:rFonts w:cs="Arial"/>
          <w:sz w:val="20"/>
          <w:szCs w:val="20"/>
        </w:rPr>
        <w:t>.</w:t>
      </w:r>
    </w:p>
    <w:p w14:paraId="1644F7A8" w14:textId="77777777" w:rsidR="00E614DD" w:rsidRPr="004B3294" w:rsidRDefault="00F020A3" w:rsidP="5BFF26D7">
      <w:pPr>
        <w:pStyle w:val="Akapitzlist"/>
        <w:numPr>
          <w:ilvl w:val="1"/>
          <w:numId w:val="17"/>
        </w:numPr>
        <w:shd w:val="clear" w:color="auto" w:fill="FFFFFF" w:themeFill="background1"/>
        <w:autoSpaceDE w:val="0"/>
        <w:autoSpaceDN w:val="0"/>
        <w:adjustRightInd w:val="0"/>
        <w:spacing w:after="200" w:line="276" w:lineRule="auto"/>
        <w:ind w:left="709" w:hanging="709"/>
        <w:rPr>
          <w:rFonts w:cs="Arial"/>
          <w:sz w:val="20"/>
          <w:szCs w:val="20"/>
        </w:rPr>
      </w:pPr>
      <w:r w:rsidRPr="5BFF26D7">
        <w:rPr>
          <w:rFonts w:cs="Arial"/>
          <w:sz w:val="20"/>
          <w:szCs w:val="20"/>
        </w:rPr>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(„Osoby uprawnione do reprezentacji Wykonawcy”). Wykonawca informuje te osoby, że:</w:t>
      </w:r>
    </w:p>
    <w:p w14:paraId="5D3BD57D" w14:textId="71CDF473" w:rsidR="001B048D" w:rsidRPr="004B3294" w:rsidRDefault="001B048D" w:rsidP="00864E1B">
      <w:pPr>
        <w:pStyle w:val="Akapitzlist"/>
        <w:numPr>
          <w:ilvl w:val="2"/>
          <w:numId w:val="17"/>
        </w:numPr>
        <w:shd w:val="clear" w:color="auto" w:fill="FFFFFF" w:themeFill="background1"/>
        <w:autoSpaceDE w:val="0"/>
        <w:autoSpaceDN w:val="0"/>
        <w:adjustRightInd w:val="0"/>
        <w:spacing w:after="200" w:line="276" w:lineRule="auto"/>
        <w:rPr>
          <w:rFonts w:cs="Arial"/>
          <w:b/>
          <w:bCs/>
          <w:sz w:val="20"/>
          <w:szCs w:val="20"/>
        </w:rPr>
      </w:pPr>
      <w:r w:rsidRPr="004B3294">
        <w:rPr>
          <w:rFonts w:cs="Arial"/>
          <w:sz w:val="20"/>
          <w:szCs w:val="20"/>
        </w:rPr>
        <w:t xml:space="preserve">Administratorem Państwa danych osobowych jest ORLEN S.A. z siedzibą w Płocku, </w:t>
      </w:r>
      <w:r w:rsidR="0032656F" w:rsidRPr="004B3294">
        <w:rPr>
          <w:rFonts w:cs="Arial"/>
          <w:sz w:val="20"/>
          <w:szCs w:val="20"/>
        </w:rPr>
        <w:br/>
      </w:r>
      <w:r w:rsidRPr="004B3294">
        <w:rPr>
          <w:rFonts w:cs="Arial"/>
          <w:sz w:val="20"/>
          <w:szCs w:val="20"/>
        </w:rPr>
        <w:t>ul. Chemików 7 (dalej: ORLEN S.A.).</w:t>
      </w:r>
    </w:p>
    <w:p w14:paraId="51E6B36D" w14:textId="637DA333" w:rsidR="001B048D" w:rsidRPr="004B3294" w:rsidRDefault="001B048D" w:rsidP="00864E1B">
      <w:pPr>
        <w:pStyle w:val="Akapitzlist"/>
        <w:numPr>
          <w:ilvl w:val="2"/>
          <w:numId w:val="17"/>
        </w:numPr>
        <w:shd w:val="clear" w:color="auto" w:fill="FFFFFF" w:themeFill="background1"/>
        <w:autoSpaceDE w:val="0"/>
        <w:autoSpaceDN w:val="0"/>
        <w:adjustRightInd w:val="0"/>
        <w:spacing w:after="200" w:line="276" w:lineRule="auto"/>
        <w:rPr>
          <w:rFonts w:cs="Arial"/>
          <w:sz w:val="20"/>
          <w:szCs w:val="20"/>
        </w:rPr>
      </w:pPr>
      <w:r w:rsidRPr="004B3294">
        <w:rPr>
          <w:rFonts w:cs="Arial"/>
          <w:sz w:val="20"/>
          <w:szCs w:val="20"/>
        </w:rPr>
        <w:t xml:space="preserve">Kontaktowe numery telefonów do administratora danych: (24) 256 00 00, (24) 365 00 00, </w:t>
      </w:r>
      <w:r w:rsidR="00583A2E" w:rsidRPr="004B3294">
        <w:rPr>
          <w:rFonts w:cs="Arial"/>
          <w:sz w:val="20"/>
          <w:szCs w:val="20"/>
        </w:rPr>
        <w:br/>
      </w:r>
      <w:r w:rsidRPr="004B3294">
        <w:rPr>
          <w:rFonts w:cs="Arial"/>
          <w:sz w:val="20"/>
          <w:szCs w:val="20"/>
        </w:rPr>
        <w:t>(22) 778 00 00. Z Administratorem danych możecie Państwo skontaktować się także:</w:t>
      </w:r>
    </w:p>
    <w:p w14:paraId="1A7E4AD2" w14:textId="4045F1A8" w:rsidR="001B048D" w:rsidRPr="004B3294" w:rsidRDefault="001B048D" w:rsidP="0068387E">
      <w:pPr>
        <w:pStyle w:val="Akapitzlist"/>
        <w:numPr>
          <w:ilvl w:val="4"/>
          <w:numId w:val="3"/>
        </w:numPr>
        <w:shd w:val="clear" w:color="auto" w:fill="FFFFFF" w:themeFill="background1"/>
        <w:autoSpaceDE w:val="0"/>
        <w:autoSpaceDN w:val="0"/>
        <w:adjustRightInd w:val="0"/>
        <w:spacing w:after="200" w:line="276" w:lineRule="auto"/>
        <w:ind w:left="2268" w:hanging="708"/>
        <w:rPr>
          <w:rFonts w:cs="Arial"/>
          <w:sz w:val="20"/>
          <w:szCs w:val="20"/>
        </w:rPr>
      </w:pPr>
      <w:r w:rsidRPr="004B3294">
        <w:rPr>
          <w:rFonts w:cs="Arial"/>
          <w:sz w:val="20"/>
          <w:szCs w:val="20"/>
        </w:rPr>
        <w:t>listownie na adres: ul. Chemików 7; 09-411 Płock,</w:t>
      </w:r>
    </w:p>
    <w:p w14:paraId="7A09152E" w14:textId="006D4C8E" w:rsidR="001B048D" w:rsidRPr="004B3294" w:rsidRDefault="001B048D" w:rsidP="0068387E">
      <w:pPr>
        <w:pStyle w:val="Akapitzlist"/>
        <w:numPr>
          <w:ilvl w:val="4"/>
          <w:numId w:val="3"/>
        </w:numPr>
        <w:shd w:val="clear" w:color="auto" w:fill="FFFFFF" w:themeFill="background1"/>
        <w:autoSpaceDE w:val="0"/>
        <w:autoSpaceDN w:val="0"/>
        <w:adjustRightInd w:val="0"/>
        <w:spacing w:after="200" w:line="276" w:lineRule="auto"/>
        <w:ind w:left="2268" w:hanging="708"/>
        <w:rPr>
          <w:rFonts w:cs="Arial"/>
          <w:sz w:val="20"/>
          <w:szCs w:val="20"/>
        </w:rPr>
      </w:pPr>
      <w:r w:rsidRPr="004B3294">
        <w:rPr>
          <w:rFonts w:cs="Arial"/>
          <w:sz w:val="20"/>
          <w:szCs w:val="20"/>
        </w:rPr>
        <w:t>przez e-mail: daneosobowe@orlen.pl.</w:t>
      </w:r>
    </w:p>
    <w:p w14:paraId="21391639" w14:textId="6A4B0097" w:rsidR="001B048D" w:rsidRPr="004B3294"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560" w:hanging="851"/>
        <w:rPr>
          <w:rFonts w:cs="Arial"/>
          <w:b/>
          <w:bCs/>
          <w:sz w:val="20"/>
          <w:szCs w:val="20"/>
        </w:rPr>
      </w:pPr>
      <w:r w:rsidRPr="004B3294">
        <w:rPr>
          <w:rFonts w:cs="Arial"/>
          <w:sz w:val="20"/>
          <w:szCs w:val="20"/>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4B3294"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560" w:hanging="851"/>
        <w:rPr>
          <w:rFonts w:cs="Arial"/>
          <w:b/>
          <w:bCs/>
          <w:sz w:val="20"/>
          <w:szCs w:val="20"/>
        </w:rPr>
      </w:pPr>
      <w:r w:rsidRPr="004B3294">
        <w:rPr>
          <w:rFonts w:cs="Arial"/>
          <w:sz w:val="20"/>
          <w:szCs w:val="20"/>
        </w:rPr>
        <w:t xml:space="preserve">Pani/Pana dane osobowe zostały udostępnione przez reprezentowany przez Panią/Pana podmiot uczestniczący w postępowaniu o udzielenie zamówienia oraz pozyskane przez Administratora z rejestrów publicznych (KRS, CEIDG). </w:t>
      </w:r>
    </w:p>
    <w:p w14:paraId="21543250" w14:textId="5ACAFF28" w:rsidR="00E614DD" w:rsidRPr="004B3294"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560" w:hanging="851"/>
        <w:rPr>
          <w:rFonts w:cs="Arial"/>
          <w:b/>
          <w:bCs/>
          <w:sz w:val="20"/>
          <w:szCs w:val="20"/>
        </w:rPr>
      </w:pPr>
      <w:r w:rsidRPr="004B3294">
        <w:rPr>
          <w:rFonts w:cs="Arial"/>
          <w:sz w:val="20"/>
          <w:szCs w:val="20"/>
        </w:rPr>
        <w:t xml:space="preserve">Zakres Pani/Pana danych osobowych przetwarzanych przez </w:t>
      </w:r>
      <w:r w:rsidR="001B048D" w:rsidRPr="004B3294">
        <w:rPr>
          <w:rFonts w:cs="Arial"/>
          <w:sz w:val="20"/>
          <w:szCs w:val="20"/>
        </w:rPr>
        <w:t>ORLEN S.A.</w:t>
      </w:r>
      <w:r w:rsidRPr="004B3294">
        <w:rPr>
          <w:rFonts w:cs="Arial"/>
          <w:sz w:val="20"/>
          <w:szCs w:val="20"/>
        </w:rPr>
        <w:t xml:space="preserve"> obejmuje: imię, nazwisko, stanowisko, reprezentowany podmiot, dane ujawnione w jawnych rejestrach, dane ujawnione w treści pełnomocnictwa (jeśli zostało ono Pani/Panu udzielone). </w:t>
      </w:r>
    </w:p>
    <w:p w14:paraId="47821ECD" w14:textId="77777777" w:rsidR="00E614DD" w:rsidRPr="004B3294" w:rsidRDefault="00F020A3" w:rsidP="00864E1B">
      <w:pPr>
        <w:pStyle w:val="Akapitzlist"/>
        <w:numPr>
          <w:ilvl w:val="2"/>
          <w:numId w:val="17"/>
        </w:numPr>
        <w:shd w:val="clear" w:color="auto" w:fill="FFFFFF" w:themeFill="background1"/>
        <w:autoSpaceDE w:val="0"/>
        <w:autoSpaceDN w:val="0"/>
        <w:adjustRightInd w:val="0"/>
        <w:spacing w:line="276" w:lineRule="auto"/>
        <w:ind w:left="1560" w:hanging="851"/>
        <w:rPr>
          <w:rFonts w:cs="Arial"/>
          <w:b/>
          <w:bCs/>
          <w:sz w:val="20"/>
          <w:szCs w:val="20"/>
        </w:rPr>
      </w:pPr>
      <w:r w:rsidRPr="004B3294">
        <w:rPr>
          <w:rFonts w:cs="Arial"/>
          <w:sz w:val="20"/>
          <w:szCs w:val="20"/>
        </w:rPr>
        <w:t>Pani/Pana dane osobowe będą przetwarzane w celu:</w:t>
      </w:r>
    </w:p>
    <w:p w14:paraId="598259FC" w14:textId="7625406C" w:rsidR="00E614DD" w:rsidRPr="004B3294" w:rsidRDefault="00F020A3" w:rsidP="00864E1B">
      <w:pPr>
        <w:pStyle w:val="Akapitzlist"/>
        <w:numPr>
          <w:ilvl w:val="3"/>
          <w:numId w:val="17"/>
        </w:numPr>
        <w:shd w:val="clear" w:color="auto" w:fill="FFFFFF" w:themeFill="background1"/>
        <w:autoSpaceDE w:val="0"/>
        <w:autoSpaceDN w:val="0"/>
        <w:adjustRightInd w:val="0"/>
        <w:spacing w:line="276" w:lineRule="auto"/>
        <w:ind w:left="2694" w:hanging="1134"/>
        <w:rPr>
          <w:rFonts w:cs="Arial"/>
          <w:b/>
          <w:bCs/>
          <w:sz w:val="20"/>
          <w:szCs w:val="20"/>
        </w:rPr>
      </w:pPr>
      <w:r w:rsidRPr="004B3294">
        <w:rPr>
          <w:rFonts w:cs="Arial"/>
          <w:sz w:val="20"/>
          <w:szCs w:val="20"/>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4B3294">
        <w:rPr>
          <w:rFonts w:cs="Arial"/>
          <w:sz w:val="20"/>
          <w:szCs w:val="20"/>
        </w:rPr>
        <w:t>ych</w:t>
      </w:r>
      <w:proofErr w:type="spellEnd"/>
      <w:r w:rsidRPr="004B3294">
        <w:rPr>
          <w:rFonts w:cs="Arial"/>
          <w:sz w:val="20"/>
          <w:szCs w:val="20"/>
        </w:rPr>
        <w:t xml:space="preserve"> ten podmiot osoby/osób;</w:t>
      </w:r>
    </w:p>
    <w:p w14:paraId="2D862BFA" w14:textId="7B1CFEDE" w:rsidR="00E614DD" w:rsidRPr="004B3294" w:rsidRDefault="00F020A3" w:rsidP="00864E1B">
      <w:pPr>
        <w:pStyle w:val="Akapitzlist"/>
        <w:numPr>
          <w:ilvl w:val="3"/>
          <w:numId w:val="17"/>
        </w:numPr>
        <w:shd w:val="clear" w:color="auto" w:fill="FFFFFF" w:themeFill="background1"/>
        <w:autoSpaceDE w:val="0"/>
        <w:autoSpaceDN w:val="0"/>
        <w:adjustRightInd w:val="0"/>
        <w:spacing w:line="276" w:lineRule="auto"/>
        <w:ind w:left="2694" w:hanging="1134"/>
        <w:rPr>
          <w:rFonts w:cs="Arial"/>
          <w:b/>
          <w:bCs/>
          <w:sz w:val="20"/>
          <w:szCs w:val="20"/>
        </w:rPr>
      </w:pPr>
      <w:r w:rsidRPr="004B3294">
        <w:rPr>
          <w:rFonts w:cs="Arial"/>
          <w:sz w:val="20"/>
          <w:szCs w:val="20"/>
        </w:rPr>
        <w:t xml:space="preserve">ewentualnego ustalenia lub dochodzenia roszczeń lub obrony przed roszczeniami – podstawą prawną przetwarzania jest prawnie uzasadniony interes </w:t>
      </w:r>
      <w:r w:rsidR="001B048D" w:rsidRPr="004B3294">
        <w:rPr>
          <w:rFonts w:cs="Arial"/>
          <w:sz w:val="20"/>
          <w:szCs w:val="20"/>
        </w:rPr>
        <w:t>ORLEN S.A.</w:t>
      </w:r>
      <w:r w:rsidRPr="004B3294">
        <w:rPr>
          <w:rFonts w:cs="Arial"/>
          <w:sz w:val="20"/>
          <w:szCs w:val="20"/>
        </w:rPr>
        <w:t xml:space="preserve"> (art. 6 ust. 1 lit. f RODO); prawnie uzasadniony interes polega na umożliwieniu </w:t>
      </w:r>
      <w:r w:rsidR="001B048D" w:rsidRPr="004B3294">
        <w:rPr>
          <w:rFonts w:cs="Arial"/>
          <w:sz w:val="20"/>
          <w:szCs w:val="20"/>
        </w:rPr>
        <w:t>ORLEN S.A.</w:t>
      </w:r>
      <w:r w:rsidRPr="004B3294">
        <w:rPr>
          <w:rFonts w:cs="Arial"/>
          <w:sz w:val="20"/>
          <w:szCs w:val="20"/>
        </w:rPr>
        <w:t xml:space="preserve"> dochodzenia lub obrony przed roszczeniami.</w:t>
      </w:r>
    </w:p>
    <w:p w14:paraId="029CC1C1" w14:textId="7760491C" w:rsidR="00E614DD" w:rsidRPr="004B3294"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4B3294">
        <w:rPr>
          <w:rFonts w:cs="Arial"/>
          <w:sz w:val="20"/>
          <w:szCs w:val="20"/>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w:t>
      </w:r>
      <w:r w:rsidR="00583A2E" w:rsidRPr="004B3294">
        <w:rPr>
          <w:rFonts w:cs="Arial"/>
          <w:sz w:val="20"/>
          <w:szCs w:val="20"/>
        </w:rPr>
        <w:br/>
      </w:r>
      <w:r w:rsidRPr="004B3294">
        <w:rPr>
          <w:rFonts w:cs="Arial"/>
          <w:sz w:val="20"/>
          <w:szCs w:val="20"/>
        </w:rPr>
        <w:t xml:space="preserve">a w stosowanych przypadkach także podmiotom uprawnionym na podstawie przepisów powszechnie obowiązującego prawa. </w:t>
      </w:r>
    </w:p>
    <w:p w14:paraId="6142D750" w14:textId="607EAEF5" w:rsidR="00E614DD" w:rsidRPr="004B3294"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4B3294">
        <w:rPr>
          <w:rFonts w:eastAsia="Calibri" w:cs="Arial"/>
          <w:sz w:val="20"/>
          <w:szCs w:val="20"/>
          <w:lang w:eastAsia="en-US"/>
        </w:rPr>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w:t>
      </w:r>
      <w:r w:rsidRPr="004B3294">
        <w:rPr>
          <w:rFonts w:eastAsia="Calibri" w:cs="Arial"/>
          <w:sz w:val="20"/>
          <w:szCs w:val="20"/>
          <w:lang w:eastAsia="en-US"/>
        </w:rPr>
        <w:lastRenderedPageBreak/>
        <w:t xml:space="preserve">osobowych będzie niezbędne dla dochodzenia ewentualnych roszczeń lub obrony przed takimi roszczeniami przez </w:t>
      </w:r>
      <w:r w:rsidR="001B048D" w:rsidRPr="004B3294">
        <w:rPr>
          <w:rFonts w:cs="Arial"/>
          <w:sz w:val="20"/>
          <w:szCs w:val="20"/>
        </w:rPr>
        <w:t>ORLEN S.A.</w:t>
      </w:r>
      <w:r w:rsidRPr="004B3294">
        <w:rPr>
          <w:rFonts w:eastAsia="Calibri" w:cs="Arial"/>
          <w:sz w:val="20"/>
          <w:szCs w:val="20"/>
          <w:lang w:eastAsia="en-US"/>
        </w:rPr>
        <w:t>.</w:t>
      </w:r>
    </w:p>
    <w:p w14:paraId="04A42FFB" w14:textId="77777777" w:rsidR="00E614DD" w:rsidRPr="004B3294"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4B3294">
        <w:rPr>
          <w:rFonts w:cs="Arial"/>
          <w:sz w:val="20"/>
          <w:szCs w:val="20"/>
        </w:rPr>
        <w:t>Przysługuje Pani/Panu prawo dostępu do treści danych oraz żądania ich sprostowania, usunięcia, ograniczenia przetwarzania oraz prawo wniesienia sprzeciwu względem przetwarzania danych.</w:t>
      </w:r>
    </w:p>
    <w:p w14:paraId="0927118A" w14:textId="77777777" w:rsidR="00E614DD" w:rsidRPr="004B3294"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4B3294">
        <w:rPr>
          <w:rFonts w:cs="Arial"/>
          <w:sz w:val="20"/>
          <w:szCs w:val="20"/>
        </w:rPr>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4B3294" w:rsidRDefault="00F020A3" w:rsidP="00864E1B">
      <w:pPr>
        <w:pStyle w:val="Akapitzlist"/>
        <w:numPr>
          <w:ilvl w:val="2"/>
          <w:numId w:val="17"/>
        </w:numPr>
        <w:shd w:val="clear" w:color="auto" w:fill="FFFFFF" w:themeFill="background1"/>
        <w:autoSpaceDE w:val="0"/>
        <w:autoSpaceDN w:val="0"/>
        <w:adjustRightInd w:val="0"/>
        <w:spacing w:line="276" w:lineRule="auto"/>
        <w:ind w:left="1701" w:hanging="992"/>
        <w:rPr>
          <w:rFonts w:cs="Arial"/>
          <w:b/>
          <w:bCs/>
          <w:sz w:val="20"/>
          <w:szCs w:val="20"/>
        </w:rPr>
      </w:pPr>
      <w:r w:rsidRPr="004B3294">
        <w:rPr>
          <w:rFonts w:cs="Arial"/>
          <w:sz w:val="20"/>
          <w:szCs w:val="20"/>
        </w:rPr>
        <w:t xml:space="preserve">Przysługuje Pani/Panu prawo wniesienia sprzeciwu względem przetwarzania danych osobowych w celu określonym w pkt. </w:t>
      </w:r>
      <w:r w:rsidR="00E614DD" w:rsidRPr="004B3294">
        <w:rPr>
          <w:rFonts w:cs="Arial"/>
          <w:sz w:val="20"/>
          <w:szCs w:val="20"/>
        </w:rPr>
        <w:t xml:space="preserve">26.2.6 </w:t>
      </w:r>
      <w:r w:rsidRPr="004B3294">
        <w:rPr>
          <w:rFonts w:cs="Arial"/>
          <w:sz w:val="20"/>
          <w:szCs w:val="20"/>
        </w:rPr>
        <w:t>powyżej, z przyczyn związanych z Pani/Pana szczególną sytuacją.</w:t>
      </w:r>
    </w:p>
    <w:p w14:paraId="6BC7CC3E" w14:textId="77777777" w:rsidR="00E614DD" w:rsidRPr="004B3294" w:rsidRDefault="00F020A3" w:rsidP="5BFF26D7">
      <w:pPr>
        <w:pStyle w:val="Akapitzlist"/>
        <w:numPr>
          <w:ilvl w:val="1"/>
          <w:numId w:val="17"/>
        </w:numPr>
        <w:shd w:val="clear" w:color="auto" w:fill="FFFFFF" w:themeFill="background1"/>
        <w:autoSpaceDE w:val="0"/>
        <w:autoSpaceDN w:val="0"/>
        <w:adjustRightInd w:val="0"/>
        <w:spacing w:after="200" w:line="276" w:lineRule="auto"/>
        <w:ind w:left="709" w:hanging="709"/>
        <w:rPr>
          <w:rFonts w:cs="Arial"/>
          <w:sz w:val="20"/>
          <w:szCs w:val="20"/>
        </w:rPr>
      </w:pPr>
      <w:r w:rsidRPr="5BFF26D7">
        <w:rPr>
          <w:rFonts w:cs="Arial"/>
          <w:sz w:val="20"/>
          <w:szCs w:val="20"/>
        </w:rPr>
        <w:t>Wykonawca zobowiązany jest do poinformowania osób, których dane osobowe zawarte są w jakimkolwiek załączniku lub dokumencie składanym w postępowaniu, o przetwarzaniu ich danych osobowych przez Zamawiającego („Członkowie Personelu”). Wykonawca informuje te osoby, że:</w:t>
      </w:r>
    </w:p>
    <w:p w14:paraId="6FCE7C74" w14:textId="08AE3F6C" w:rsidR="001B048D" w:rsidRPr="004B3294"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sz w:val="20"/>
          <w:szCs w:val="20"/>
        </w:rPr>
      </w:pPr>
      <w:r w:rsidRPr="004B3294">
        <w:rPr>
          <w:rFonts w:cs="Arial"/>
          <w:sz w:val="20"/>
          <w:szCs w:val="20"/>
        </w:rPr>
        <w:t>Administratorem Państwa danych osobowych jest ORLEN S.A. z siedzibą w Płocku, ul. Chemików 7 (dalej: ORLEN S.A.).</w:t>
      </w:r>
    </w:p>
    <w:p w14:paraId="23B3E19E" w14:textId="55E29081" w:rsidR="001B048D" w:rsidRPr="004B3294"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sz w:val="20"/>
          <w:szCs w:val="20"/>
        </w:rPr>
      </w:pPr>
      <w:r w:rsidRPr="004B3294">
        <w:rPr>
          <w:rFonts w:cs="Arial"/>
          <w:sz w:val="20"/>
          <w:szCs w:val="20"/>
        </w:rPr>
        <w:t>Kontaktowe numery telefonów do administratora danych: (24) 256 00 00, (24) 365 00 00, (22) 778 00 00. Z Administratorem danych możecie Państwo skontaktować się także:</w:t>
      </w:r>
    </w:p>
    <w:p w14:paraId="46E3316E" w14:textId="2EB8349D" w:rsidR="001B048D" w:rsidRPr="004B3294" w:rsidRDefault="001B048D" w:rsidP="00864E1B">
      <w:pPr>
        <w:pStyle w:val="Akapitzlist"/>
        <w:numPr>
          <w:ilvl w:val="0"/>
          <w:numId w:val="18"/>
        </w:numPr>
        <w:shd w:val="clear" w:color="auto" w:fill="FFFFFF" w:themeFill="background1"/>
        <w:autoSpaceDE w:val="0"/>
        <w:autoSpaceDN w:val="0"/>
        <w:adjustRightInd w:val="0"/>
        <w:spacing w:after="200" w:line="276" w:lineRule="auto"/>
        <w:ind w:left="2268" w:hanging="567"/>
        <w:rPr>
          <w:rFonts w:cs="Arial"/>
          <w:sz w:val="20"/>
          <w:szCs w:val="20"/>
        </w:rPr>
      </w:pPr>
      <w:r w:rsidRPr="004B3294">
        <w:rPr>
          <w:rFonts w:cs="Arial"/>
          <w:sz w:val="20"/>
          <w:szCs w:val="20"/>
        </w:rPr>
        <w:t>listownie na adres: ul. Chemików 7; 09-411 Płock,</w:t>
      </w:r>
    </w:p>
    <w:p w14:paraId="14EC2A4C" w14:textId="77FA73BE" w:rsidR="001B048D" w:rsidRPr="004B3294" w:rsidRDefault="001B048D" w:rsidP="00864E1B">
      <w:pPr>
        <w:pStyle w:val="Akapitzlist"/>
        <w:numPr>
          <w:ilvl w:val="0"/>
          <w:numId w:val="18"/>
        </w:numPr>
        <w:shd w:val="clear" w:color="auto" w:fill="FFFFFF" w:themeFill="background1"/>
        <w:autoSpaceDE w:val="0"/>
        <w:autoSpaceDN w:val="0"/>
        <w:adjustRightInd w:val="0"/>
        <w:spacing w:after="200" w:line="276" w:lineRule="auto"/>
        <w:ind w:left="2268" w:hanging="567"/>
        <w:rPr>
          <w:rFonts w:cs="Arial"/>
          <w:sz w:val="20"/>
          <w:szCs w:val="20"/>
        </w:rPr>
      </w:pPr>
      <w:r w:rsidRPr="004B3294">
        <w:rPr>
          <w:rFonts w:cs="Arial"/>
          <w:sz w:val="20"/>
          <w:szCs w:val="20"/>
        </w:rPr>
        <w:t>przez e-mail: daneosobowe@orlen.pl.</w:t>
      </w:r>
    </w:p>
    <w:p w14:paraId="2A7B6F33" w14:textId="3525972C" w:rsidR="001B048D" w:rsidRPr="004B3294" w:rsidRDefault="001B048D"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4B3294">
        <w:rPr>
          <w:rFonts w:cs="Arial"/>
          <w:sz w:val="20"/>
          <w:szCs w:val="20"/>
        </w:rPr>
        <w:t xml:space="preserve"> Do kontaktu z Inspektorem ochrony danych w ORLEN S.A. służy następujący adres email: daneosobowe@orlen.pl. Z Inspektorem ochrony danych można skontaktować się także pisemnie na adres siedziby ORLEN S.A., wskazany </w:t>
      </w:r>
      <w:r w:rsidR="00583A2E" w:rsidRPr="004B3294">
        <w:rPr>
          <w:rFonts w:cs="Arial"/>
          <w:sz w:val="20"/>
          <w:szCs w:val="20"/>
        </w:rPr>
        <w:br/>
      </w:r>
      <w:r w:rsidRPr="004B3294">
        <w:rPr>
          <w:rFonts w:cs="Arial"/>
          <w:sz w:val="20"/>
          <w:szCs w:val="20"/>
        </w:rPr>
        <w:t>w pkt 1, z dopiskiem „Inspektor Ochrony Danych“. Dane dot. Inspektora Ochrony Danych dostępne są również na stronie www.orlen.pl w zakładce „Kontakt”.</w:t>
      </w:r>
    </w:p>
    <w:p w14:paraId="4545C518" w14:textId="56A1E5C3" w:rsidR="00E614DD" w:rsidRPr="004B3294"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4B3294">
        <w:rPr>
          <w:rFonts w:cs="Arial"/>
          <w:sz w:val="20"/>
          <w:szCs w:val="20"/>
        </w:rPr>
        <w:t xml:space="preserve">Dane osobowe Członka Personelu zostały udostępnione Zamawiającemu przez pracodawcę (podmiot zatrudniający) Członka Personelu, w związku z ubieganiem się o udzielenie zamówienia. </w:t>
      </w:r>
    </w:p>
    <w:p w14:paraId="542ABE0C" w14:textId="0821717B" w:rsidR="00E614DD" w:rsidRPr="004B3294"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4B3294">
        <w:rPr>
          <w:rFonts w:cs="Arial"/>
          <w:sz w:val="20"/>
          <w:szCs w:val="20"/>
        </w:rPr>
        <w:t xml:space="preserve">Zakres przetwarzanych danych osobowych obejmuje: </w:t>
      </w:r>
      <w:r w:rsidR="00152A33" w:rsidRPr="004B3294">
        <w:rPr>
          <w:rFonts w:cs="Arial"/>
          <w:b/>
          <w:bCs/>
          <w:sz w:val="20"/>
          <w:szCs w:val="20"/>
        </w:rPr>
        <w:t>………………</w:t>
      </w:r>
      <w:r w:rsidRPr="004B3294">
        <w:rPr>
          <w:rFonts w:cs="Arial"/>
          <w:b/>
          <w:bCs/>
          <w:sz w:val="20"/>
          <w:szCs w:val="20"/>
        </w:rPr>
        <w:t xml:space="preserve">………………. </w:t>
      </w:r>
    </w:p>
    <w:p w14:paraId="7AA9D1EA" w14:textId="77777777" w:rsidR="00E614DD" w:rsidRPr="004B3294" w:rsidRDefault="00F020A3" w:rsidP="000E64C1">
      <w:pPr>
        <w:pStyle w:val="Akapitzlist"/>
        <w:shd w:val="clear" w:color="auto" w:fill="FFFFFF" w:themeFill="background1"/>
        <w:autoSpaceDE w:val="0"/>
        <w:autoSpaceDN w:val="0"/>
        <w:adjustRightInd w:val="0"/>
        <w:spacing w:after="200" w:line="276" w:lineRule="auto"/>
        <w:ind w:left="1701"/>
        <w:rPr>
          <w:rFonts w:cs="Arial"/>
          <w:sz w:val="20"/>
          <w:szCs w:val="20"/>
        </w:rPr>
      </w:pPr>
      <w:r w:rsidRPr="004B3294">
        <w:rPr>
          <w:rFonts w:cs="Arial"/>
          <w:sz w:val="20"/>
          <w:szCs w:val="20"/>
        </w:rPr>
        <w:t>[</w:t>
      </w:r>
      <w:r w:rsidRPr="1ECC9D6C">
        <w:rPr>
          <w:rFonts w:cs="Arial"/>
          <w:i/>
          <w:iCs/>
          <w:sz w:val="20"/>
          <w:szCs w:val="20"/>
        </w:rPr>
        <w:t>pole uzupełnia Wykonawca wskazując kategorie danych osobowych Członka Personelu, które zostały przekazane Zamawiającemu, np. „imię, nazwisko, stanowisko, służbowe dane kontaktowe</w:t>
      </w:r>
      <w:r w:rsidRPr="004B3294">
        <w:rPr>
          <w:rFonts w:cs="Arial"/>
          <w:sz w:val="20"/>
          <w:szCs w:val="20"/>
        </w:rPr>
        <w:t>”].</w:t>
      </w:r>
    </w:p>
    <w:p w14:paraId="0AC1749D" w14:textId="2D812898" w:rsidR="00E614DD" w:rsidRPr="004B3294"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701" w:hanging="992"/>
        <w:rPr>
          <w:rFonts w:cs="Arial"/>
          <w:b/>
          <w:bCs/>
          <w:sz w:val="20"/>
          <w:szCs w:val="20"/>
        </w:rPr>
      </w:pPr>
      <w:r w:rsidRPr="004B3294">
        <w:rPr>
          <w:rFonts w:cs="Arial"/>
          <w:sz w:val="20"/>
          <w:szCs w:val="20"/>
        </w:rPr>
        <w:t>Dane osobowe Członka Personelu będą przetwarzane</w:t>
      </w:r>
      <w:r w:rsidR="00B41843" w:rsidRPr="004B3294">
        <w:rPr>
          <w:rFonts w:cs="Arial"/>
          <w:sz w:val="20"/>
          <w:szCs w:val="20"/>
        </w:rPr>
        <w:t xml:space="preserve"> w celu</w:t>
      </w:r>
      <w:r w:rsidRPr="004B3294">
        <w:rPr>
          <w:rFonts w:cs="Arial"/>
          <w:sz w:val="20"/>
          <w:szCs w:val="20"/>
        </w:rPr>
        <w:t>:</w:t>
      </w:r>
    </w:p>
    <w:p w14:paraId="0F1F455E" w14:textId="1BF85451" w:rsidR="00E614DD" w:rsidRPr="004B3294" w:rsidRDefault="00F020A3" w:rsidP="00864E1B">
      <w:pPr>
        <w:pStyle w:val="Akapitzlist"/>
        <w:numPr>
          <w:ilvl w:val="3"/>
          <w:numId w:val="17"/>
        </w:numPr>
        <w:shd w:val="clear" w:color="auto" w:fill="FFFFFF" w:themeFill="background1"/>
        <w:autoSpaceDE w:val="0"/>
        <w:autoSpaceDN w:val="0"/>
        <w:adjustRightInd w:val="0"/>
        <w:spacing w:after="200" w:line="276" w:lineRule="auto"/>
        <w:ind w:left="2694" w:hanging="993"/>
        <w:rPr>
          <w:rFonts w:cs="Arial"/>
          <w:b/>
          <w:bCs/>
          <w:sz w:val="20"/>
          <w:szCs w:val="20"/>
        </w:rPr>
      </w:pPr>
      <w:r w:rsidRPr="004B3294">
        <w:rPr>
          <w:rFonts w:cs="Arial"/>
          <w:sz w:val="20"/>
          <w:szCs w:val="20"/>
        </w:rPr>
        <w:t xml:space="preserve">prowadzenia postępowania o udzielenie zamówienia, </w:t>
      </w:r>
      <w:r w:rsidR="00B41843" w:rsidRPr="004B3294">
        <w:rPr>
          <w:rFonts w:cs="Arial"/>
          <w:sz w:val="20"/>
          <w:szCs w:val="20"/>
        </w:rPr>
        <w:t>w </w:t>
      </w:r>
      <w:r w:rsidRPr="004B3294">
        <w:rPr>
          <w:rFonts w:cs="Arial"/>
          <w:sz w:val="20"/>
          <w:szCs w:val="20"/>
        </w:rPr>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rsidRPr="004B3294">
        <w:rPr>
          <w:rFonts w:cs="Arial"/>
          <w:sz w:val="20"/>
          <w:szCs w:val="20"/>
        </w:rPr>
        <w:t xml:space="preserve"> przeprowadzenia postępowania i </w:t>
      </w:r>
      <w:r w:rsidRPr="004B3294">
        <w:rPr>
          <w:rFonts w:cs="Arial"/>
          <w:sz w:val="20"/>
          <w:szCs w:val="20"/>
        </w:rPr>
        <w:t>wykonania zawartej umowy;</w:t>
      </w:r>
    </w:p>
    <w:p w14:paraId="174B5655" w14:textId="0AEE0631" w:rsidR="00B41843" w:rsidRPr="004B3294" w:rsidRDefault="00B41843" w:rsidP="00864E1B">
      <w:pPr>
        <w:pStyle w:val="Akapitzlist"/>
        <w:numPr>
          <w:ilvl w:val="3"/>
          <w:numId w:val="17"/>
        </w:numPr>
        <w:shd w:val="clear" w:color="auto" w:fill="FFFFFF" w:themeFill="background1"/>
        <w:autoSpaceDE w:val="0"/>
        <w:autoSpaceDN w:val="0"/>
        <w:adjustRightInd w:val="0"/>
        <w:spacing w:line="276" w:lineRule="auto"/>
        <w:ind w:left="2694" w:hanging="1134"/>
        <w:rPr>
          <w:rFonts w:cs="Arial"/>
          <w:b/>
          <w:bCs/>
          <w:sz w:val="20"/>
          <w:szCs w:val="20"/>
        </w:rPr>
      </w:pPr>
      <w:r w:rsidRPr="004B3294">
        <w:rPr>
          <w:rFonts w:cs="Arial"/>
          <w:sz w:val="20"/>
          <w:szCs w:val="20"/>
        </w:rPr>
        <w:t xml:space="preserve">ewentualnego ustalenia lub dochodzenia roszczeń lub obrony przed roszczeniami – podstawą prawną przetwarzania jest prawnie uzasadniony interes </w:t>
      </w:r>
      <w:r w:rsidR="00AC4598" w:rsidRPr="004B3294">
        <w:rPr>
          <w:rFonts w:cs="Arial"/>
          <w:sz w:val="20"/>
          <w:szCs w:val="20"/>
        </w:rPr>
        <w:t>ORLEN S.A.</w:t>
      </w:r>
      <w:r w:rsidRPr="004B3294">
        <w:rPr>
          <w:rFonts w:cs="Arial"/>
          <w:sz w:val="20"/>
          <w:szCs w:val="20"/>
        </w:rPr>
        <w:t xml:space="preserve"> (art. 6 ust. 1 lit. f RODO); prawnie uzasadniony interes polega na umożliwieniu </w:t>
      </w:r>
      <w:r w:rsidR="00AC4598" w:rsidRPr="004B3294">
        <w:rPr>
          <w:rFonts w:cs="Arial"/>
          <w:sz w:val="20"/>
          <w:szCs w:val="20"/>
        </w:rPr>
        <w:t>ORLEN S.A.</w:t>
      </w:r>
      <w:r w:rsidRPr="004B3294">
        <w:rPr>
          <w:rFonts w:cs="Arial"/>
          <w:sz w:val="20"/>
          <w:szCs w:val="20"/>
        </w:rPr>
        <w:t xml:space="preserve"> dochodzenia lub obrony przed roszczeniami.</w:t>
      </w:r>
    </w:p>
    <w:p w14:paraId="367ACD1B" w14:textId="237E0B04" w:rsidR="00B41843" w:rsidRPr="004B3294"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4B3294">
        <w:rPr>
          <w:rFonts w:cs="Arial"/>
          <w:sz w:val="20"/>
          <w:szCs w:val="20"/>
        </w:rPr>
        <w:t xml:space="preserve">Dane osobowe Członka Personelu mogą być przekazywane dostawcom systemów informatycznych i usług IT, podmiotom świadczącym na rzecz Zamawiającego usługi niezbędne do przeprowadzenia postępowania o udzielenie zamówienia oraz </w:t>
      </w:r>
      <w:r w:rsidRPr="004B3294">
        <w:rPr>
          <w:rFonts w:cs="Arial"/>
          <w:sz w:val="20"/>
          <w:szCs w:val="20"/>
        </w:rPr>
        <w:lastRenderedPageBreak/>
        <w:t>wykonania umowy zawartej z pracodawcą (podmiotem zatrudniającym) Członka Personelu, a w stosowanych przypadkach także podmiotom uzyskującym dostęp do danych w oparciu o obowiązujące przepisy prawa.</w:t>
      </w:r>
    </w:p>
    <w:p w14:paraId="4329E5AE" w14:textId="49FDB0E0" w:rsidR="00B41843" w:rsidRPr="004B3294" w:rsidRDefault="00B4184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4B3294">
        <w:rPr>
          <w:rFonts w:eastAsia="Calibri" w:cs="Arial"/>
          <w:sz w:val="20"/>
          <w:szCs w:val="20"/>
          <w:lang w:eastAsia="en-US"/>
        </w:rPr>
        <w:t xml:space="preserve">Pani/Pana dane osobowe będą przetwarzane przez okres niezbędny do przeprowadzenia postępowania o udzielenie zamówienia o.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4B3294">
        <w:rPr>
          <w:rFonts w:cs="Arial"/>
          <w:sz w:val="20"/>
          <w:szCs w:val="20"/>
        </w:rPr>
        <w:t>ORLEN S.A.</w:t>
      </w:r>
      <w:r w:rsidRPr="004B3294">
        <w:rPr>
          <w:rFonts w:eastAsia="Calibri" w:cs="Arial"/>
          <w:sz w:val="20"/>
          <w:szCs w:val="20"/>
          <w:lang w:eastAsia="en-US"/>
        </w:rPr>
        <w:t>.</w:t>
      </w:r>
    </w:p>
    <w:p w14:paraId="3639C931" w14:textId="77777777" w:rsidR="00E614DD" w:rsidRPr="004B3294"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4B3294">
        <w:rPr>
          <w:rFonts w:cs="Arial"/>
          <w:sz w:val="20"/>
          <w:szCs w:val="20"/>
        </w:rPr>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4B3294" w:rsidRDefault="00F020A3" w:rsidP="00864E1B">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4B3294">
        <w:rPr>
          <w:rFonts w:cs="Arial"/>
          <w:sz w:val="20"/>
          <w:szCs w:val="20"/>
        </w:rPr>
        <w:t>Członkowi Personelu przysługuje także prawo wniesienia skargi do organu nadzorczego zajmującego się ochroną danych osobowych</w:t>
      </w:r>
      <w:r w:rsidR="00B41843" w:rsidRPr="004B3294">
        <w:rPr>
          <w:rFonts w:cs="Arial"/>
          <w:sz w:val="20"/>
          <w:szCs w:val="20"/>
        </w:rPr>
        <w:t xml:space="preserve"> </w:t>
      </w:r>
      <w:r w:rsidRPr="004B3294">
        <w:rPr>
          <w:rFonts w:cs="Arial"/>
          <w:sz w:val="20"/>
          <w:szCs w:val="20"/>
        </w:rPr>
        <w:t>(Prezes Urzędu Ochrony Danych Osobowych), w razie uznania, że przetwarzanie danych osobowych narusza przepisy RODO.</w:t>
      </w:r>
    </w:p>
    <w:p w14:paraId="23F6C4ED" w14:textId="0F9199CC" w:rsidR="00171698" w:rsidRPr="004B3294" w:rsidRDefault="00F020A3" w:rsidP="004556D7">
      <w:pPr>
        <w:pStyle w:val="Akapitzlist"/>
        <w:numPr>
          <w:ilvl w:val="2"/>
          <w:numId w:val="17"/>
        </w:numPr>
        <w:shd w:val="clear" w:color="auto" w:fill="FFFFFF" w:themeFill="background1"/>
        <w:autoSpaceDE w:val="0"/>
        <w:autoSpaceDN w:val="0"/>
        <w:adjustRightInd w:val="0"/>
        <w:spacing w:after="200" w:line="276" w:lineRule="auto"/>
        <w:ind w:left="1843" w:hanging="1134"/>
        <w:rPr>
          <w:rFonts w:cs="Arial"/>
          <w:b/>
          <w:bCs/>
          <w:sz w:val="20"/>
          <w:szCs w:val="20"/>
        </w:rPr>
      </w:pPr>
      <w:r w:rsidRPr="004B3294">
        <w:rPr>
          <w:rFonts w:cs="Arial"/>
          <w:sz w:val="20"/>
          <w:szCs w:val="20"/>
        </w:rPr>
        <w:t xml:space="preserve">Członkowi Personelu przysługuje ponadto prawo wniesienia sprzeciwu względem przetwarzania danych osobowych w celu określonym w pkt </w:t>
      </w:r>
      <w:r w:rsidR="00B41843" w:rsidRPr="004B3294">
        <w:rPr>
          <w:rFonts w:cs="Arial"/>
          <w:sz w:val="20"/>
          <w:szCs w:val="20"/>
        </w:rPr>
        <w:t>26.3.6</w:t>
      </w:r>
      <w:r w:rsidR="00E614DD" w:rsidRPr="004B3294">
        <w:rPr>
          <w:rFonts w:cs="Arial"/>
          <w:sz w:val="20"/>
          <w:szCs w:val="20"/>
        </w:rPr>
        <w:t xml:space="preserve"> </w:t>
      </w:r>
      <w:r w:rsidRPr="004B3294">
        <w:rPr>
          <w:rFonts w:cs="Arial"/>
          <w:sz w:val="20"/>
          <w:szCs w:val="20"/>
        </w:rPr>
        <w:t>powyżej, z przyczyn związanych z jej/jego szczególną sytuacją.</w:t>
      </w:r>
    </w:p>
    <w:p w14:paraId="5FC5ECCB" w14:textId="77777777" w:rsidR="004556D7" w:rsidRPr="004B3294" w:rsidRDefault="004556D7" w:rsidP="004556D7">
      <w:pPr>
        <w:pStyle w:val="Akapitzlist"/>
        <w:shd w:val="clear" w:color="auto" w:fill="FFFFFF" w:themeFill="background1"/>
        <w:autoSpaceDE w:val="0"/>
        <w:autoSpaceDN w:val="0"/>
        <w:adjustRightInd w:val="0"/>
        <w:spacing w:after="200" w:line="276" w:lineRule="auto"/>
        <w:ind w:left="1843"/>
        <w:rPr>
          <w:rFonts w:cs="Arial"/>
          <w:b/>
          <w:bCs/>
          <w:sz w:val="20"/>
          <w:szCs w:val="20"/>
        </w:rPr>
      </w:pPr>
    </w:p>
    <w:p w14:paraId="0BB6E1FF" w14:textId="77777777" w:rsidR="00943722" w:rsidRPr="004B3294" w:rsidRDefault="00943722" w:rsidP="000E64C1">
      <w:pPr>
        <w:pStyle w:val="Akapitzlist"/>
        <w:shd w:val="clear" w:color="auto" w:fill="FFFFFF" w:themeFill="background1"/>
        <w:autoSpaceDE w:val="0"/>
        <w:autoSpaceDN w:val="0"/>
        <w:adjustRightInd w:val="0"/>
        <w:spacing w:after="200" w:line="240" w:lineRule="auto"/>
        <w:ind w:left="444"/>
        <w:rPr>
          <w:rFonts w:cs="Arial"/>
          <w:b/>
          <w:bCs/>
          <w:color w:val="FFFFFF" w:themeColor="background1"/>
          <w:sz w:val="2"/>
          <w:szCs w:val="2"/>
        </w:rPr>
      </w:pPr>
    </w:p>
    <w:p w14:paraId="0208AE9C" w14:textId="77777777" w:rsidR="00F40506" w:rsidRPr="004B3294" w:rsidRDefault="008E698B" w:rsidP="00864E1B">
      <w:pPr>
        <w:pStyle w:val="Akapitzlist"/>
        <w:numPr>
          <w:ilvl w:val="0"/>
          <w:numId w:val="17"/>
        </w:numPr>
        <w:shd w:val="clear" w:color="auto" w:fill="17365D" w:themeFill="text2" w:themeFillShade="BF"/>
        <w:autoSpaceDE w:val="0"/>
        <w:autoSpaceDN w:val="0"/>
        <w:adjustRightInd w:val="0"/>
        <w:spacing w:before="120" w:after="120" w:line="276" w:lineRule="auto"/>
        <w:ind w:left="442" w:hanging="442"/>
        <w:rPr>
          <w:rFonts w:cs="Arial"/>
          <w:b/>
          <w:bCs/>
          <w:color w:val="FFFFFF" w:themeColor="background1"/>
          <w:sz w:val="20"/>
          <w:szCs w:val="20"/>
        </w:rPr>
      </w:pPr>
      <w:r w:rsidRPr="004B3294">
        <w:rPr>
          <w:rFonts w:eastAsia="Calibri" w:cs="Arial"/>
          <w:b/>
          <w:bCs/>
          <w:color w:val="FFFFFF" w:themeColor="background1"/>
          <w:sz w:val="20"/>
          <w:szCs w:val="20"/>
        </w:rPr>
        <w:t>Wykaz załączników</w:t>
      </w:r>
    </w:p>
    <w:tbl>
      <w:tblPr>
        <w:tblW w:w="0" w:type="auto"/>
        <w:jc w:val="center"/>
        <w:tblLook w:val="04A0" w:firstRow="1" w:lastRow="0" w:firstColumn="1" w:lastColumn="0" w:noHBand="0" w:noVBand="1"/>
      </w:tblPr>
      <w:tblGrid>
        <w:gridCol w:w="2197"/>
        <w:gridCol w:w="6694"/>
      </w:tblGrid>
      <w:tr w:rsidR="00F40506" w:rsidRPr="004B3294" w14:paraId="059D9273" w14:textId="77777777" w:rsidTr="007F4F8B">
        <w:trPr>
          <w:trHeight w:val="132"/>
          <w:jc w:val="center"/>
        </w:trPr>
        <w:tc>
          <w:tcPr>
            <w:tcW w:w="2197" w:type="dxa"/>
            <w:tcBorders>
              <w:bottom w:val="single" w:sz="4" w:space="0" w:color="auto"/>
            </w:tcBorders>
            <w:shd w:val="clear" w:color="auto" w:fill="auto"/>
            <w:vAlign w:val="center"/>
          </w:tcPr>
          <w:p w14:paraId="221F4847" w14:textId="77777777" w:rsidR="00F40506" w:rsidRPr="004B3294" w:rsidRDefault="00F40506" w:rsidP="00F40506">
            <w:pPr>
              <w:spacing w:line="276" w:lineRule="auto"/>
              <w:jc w:val="left"/>
              <w:rPr>
                <w:rFonts w:cs="Arial"/>
                <w:b/>
                <w:sz w:val="16"/>
                <w:szCs w:val="20"/>
              </w:rPr>
            </w:pPr>
          </w:p>
        </w:tc>
        <w:tc>
          <w:tcPr>
            <w:tcW w:w="6694" w:type="dxa"/>
            <w:tcBorders>
              <w:bottom w:val="single" w:sz="4" w:space="0" w:color="auto"/>
            </w:tcBorders>
            <w:shd w:val="clear" w:color="auto" w:fill="auto"/>
            <w:vAlign w:val="center"/>
          </w:tcPr>
          <w:p w14:paraId="252488B7" w14:textId="77777777" w:rsidR="00F40506" w:rsidRPr="004B3294" w:rsidRDefault="00F40506" w:rsidP="007F4F8B">
            <w:pPr>
              <w:spacing w:line="240" w:lineRule="auto"/>
              <w:jc w:val="left"/>
              <w:rPr>
                <w:rFonts w:cs="Arial"/>
                <w:b/>
                <w:sz w:val="4"/>
                <w:szCs w:val="20"/>
              </w:rPr>
            </w:pPr>
          </w:p>
        </w:tc>
      </w:tr>
      <w:tr w:rsidR="003C4F15" w:rsidRPr="004B3294" w14:paraId="5D2327C5" w14:textId="77777777" w:rsidTr="007C2E4F">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4B3294" w:rsidRDefault="003C4F15" w:rsidP="007C2E4F">
            <w:pPr>
              <w:spacing w:line="276" w:lineRule="auto"/>
              <w:jc w:val="left"/>
              <w:rPr>
                <w:rFonts w:cs="Arial"/>
                <w:b/>
                <w:bCs/>
                <w:sz w:val="20"/>
                <w:szCs w:val="20"/>
              </w:rPr>
            </w:pPr>
            <w:r w:rsidRPr="004B3294">
              <w:rPr>
                <w:rFonts w:cs="Arial"/>
                <w:b/>
                <w:bCs/>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4B3294" w:rsidRDefault="003C4F15" w:rsidP="007C2E4F">
            <w:pPr>
              <w:spacing w:line="276" w:lineRule="auto"/>
              <w:jc w:val="left"/>
              <w:rPr>
                <w:rFonts w:cs="Arial"/>
                <w:b/>
                <w:bCs/>
                <w:sz w:val="20"/>
                <w:szCs w:val="20"/>
              </w:rPr>
            </w:pPr>
            <w:r w:rsidRPr="004B3294">
              <w:rPr>
                <w:rFonts w:cs="Arial"/>
                <w:b/>
                <w:bCs/>
                <w:sz w:val="20"/>
                <w:szCs w:val="20"/>
              </w:rPr>
              <w:t>Nazwa załącznika</w:t>
            </w:r>
          </w:p>
        </w:tc>
      </w:tr>
      <w:tr w:rsidR="003C4F15" w:rsidRPr="004B3294" w14:paraId="644E74CB" w14:textId="77777777" w:rsidTr="007C2E4F">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4B3294" w:rsidRDefault="003C4F15" w:rsidP="00A95B19">
            <w:pPr>
              <w:spacing w:line="276" w:lineRule="auto"/>
              <w:jc w:val="left"/>
              <w:rPr>
                <w:rFonts w:cs="Arial"/>
                <w:sz w:val="20"/>
                <w:szCs w:val="20"/>
              </w:rPr>
            </w:pPr>
            <w:r w:rsidRPr="004B3294">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3AB0CCE3" w:rsidR="003C4F15" w:rsidRPr="004B3294" w:rsidRDefault="00087C7C" w:rsidP="00A906A6">
            <w:pPr>
              <w:spacing w:line="276" w:lineRule="auto"/>
              <w:rPr>
                <w:rFonts w:cs="Arial"/>
                <w:sz w:val="20"/>
                <w:szCs w:val="20"/>
              </w:rPr>
            </w:pPr>
            <w:r w:rsidRPr="004B3294">
              <w:rPr>
                <w:rFonts w:cs="Arial"/>
                <w:sz w:val="20"/>
                <w:szCs w:val="20"/>
              </w:rPr>
              <w:t>Formularz ofertowy</w:t>
            </w:r>
          </w:p>
        </w:tc>
      </w:tr>
      <w:tr w:rsidR="00F40506" w:rsidRPr="004B3294" w14:paraId="5B846BC0" w14:textId="77777777" w:rsidTr="007C2E4F">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4B3294" w:rsidRDefault="00F40506" w:rsidP="00F40506">
            <w:pPr>
              <w:spacing w:line="276" w:lineRule="auto"/>
              <w:jc w:val="left"/>
              <w:rPr>
                <w:rFonts w:cs="Arial"/>
                <w:sz w:val="20"/>
                <w:szCs w:val="20"/>
              </w:rPr>
            </w:pPr>
            <w:r w:rsidRPr="004B3294">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22BD90AF" w:rsidR="00F40506" w:rsidRPr="004B3294" w:rsidRDefault="00135DFC" w:rsidP="00057471">
            <w:pPr>
              <w:spacing w:line="276" w:lineRule="auto"/>
              <w:rPr>
                <w:rFonts w:cs="Arial"/>
                <w:sz w:val="20"/>
                <w:szCs w:val="20"/>
              </w:rPr>
            </w:pPr>
            <w:r w:rsidRPr="004B3294">
              <w:rPr>
                <w:rFonts w:cs="Arial"/>
                <w:sz w:val="20"/>
                <w:szCs w:val="20"/>
              </w:rPr>
              <w:t>Projekt umowy</w:t>
            </w:r>
            <w:r w:rsidR="007C23D7" w:rsidRPr="004B3294">
              <w:rPr>
                <w:rFonts w:cs="Arial"/>
                <w:sz w:val="20"/>
                <w:szCs w:val="20"/>
              </w:rPr>
              <w:t xml:space="preserve"> </w:t>
            </w:r>
          </w:p>
        </w:tc>
      </w:tr>
      <w:tr w:rsidR="00CA2253" w:rsidRPr="004B3294" w14:paraId="35AF5981" w14:textId="77777777" w:rsidTr="007C2E4F">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F696887" w14:textId="328EF042" w:rsidR="00CA2253" w:rsidRPr="004B3294" w:rsidRDefault="00CA2253" w:rsidP="00F40506">
            <w:pPr>
              <w:spacing w:line="276" w:lineRule="auto"/>
              <w:jc w:val="left"/>
              <w:rPr>
                <w:rFonts w:cs="Arial"/>
                <w:sz w:val="20"/>
                <w:szCs w:val="20"/>
              </w:rPr>
            </w:pPr>
            <w:r w:rsidRPr="004B3294">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9DBF0BC" w14:textId="3F89E9FA" w:rsidR="00CA2253" w:rsidRPr="004B3294" w:rsidRDefault="00B06689" w:rsidP="00F33D46">
            <w:pPr>
              <w:spacing w:line="276" w:lineRule="auto"/>
              <w:rPr>
                <w:rFonts w:cs="Arial"/>
                <w:sz w:val="20"/>
                <w:szCs w:val="20"/>
              </w:rPr>
            </w:pPr>
            <w:r>
              <w:rPr>
                <w:rFonts w:cs="Arial"/>
                <w:sz w:val="20"/>
                <w:szCs w:val="20"/>
              </w:rPr>
              <w:t>Specyfikacja techniczna</w:t>
            </w:r>
            <w:r w:rsidR="00DD736B" w:rsidRPr="004B3294">
              <w:rPr>
                <w:sz w:val="20"/>
                <w:szCs w:val="20"/>
              </w:rPr>
              <w:t>.</w:t>
            </w:r>
          </w:p>
        </w:tc>
      </w:tr>
      <w:tr w:rsidR="00F40506" w:rsidRPr="004B3294" w14:paraId="2C3BFD86"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64477A37" w:rsidR="00F40506" w:rsidRPr="004B3294" w:rsidRDefault="00F40506" w:rsidP="00F40506">
            <w:pPr>
              <w:spacing w:line="276" w:lineRule="auto"/>
              <w:jc w:val="left"/>
              <w:rPr>
                <w:rFonts w:cs="Arial"/>
                <w:sz w:val="20"/>
                <w:szCs w:val="20"/>
              </w:rPr>
            </w:pPr>
            <w:r w:rsidRPr="004B3294">
              <w:rPr>
                <w:rFonts w:cs="Arial"/>
                <w:sz w:val="20"/>
                <w:szCs w:val="20"/>
              </w:rPr>
              <w:t xml:space="preserve">Załącznik nr </w:t>
            </w:r>
            <w:r w:rsidR="00913814" w:rsidRPr="004B3294">
              <w:rPr>
                <w:rFonts w:cs="Arial"/>
                <w:sz w:val="20"/>
                <w:szCs w:val="20"/>
              </w:rPr>
              <w:t>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4B3294" w:rsidRDefault="00F40506" w:rsidP="00F40506">
            <w:pPr>
              <w:spacing w:line="276" w:lineRule="auto"/>
              <w:rPr>
                <w:rFonts w:cs="Arial"/>
                <w:sz w:val="20"/>
                <w:szCs w:val="20"/>
              </w:rPr>
            </w:pPr>
            <w:r w:rsidRPr="004B3294">
              <w:rPr>
                <w:rFonts w:cs="Arial"/>
                <w:sz w:val="20"/>
                <w:szCs w:val="20"/>
              </w:rPr>
              <w:t>Oświadczenia:</w:t>
            </w:r>
          </w:p>
        </w:tc>
      </w:tr>
      <w:tr w:rsidR="00F40506" w:rsidRPr="004B3294" w14:paraId="2FD20CAA"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4B3294" w:rsidRDefault="00F40506" w:rsidP="00F40506">
            <w:pPr>
              <w:spacing w:line="276" w:lineRule="auto"/>
              <w:jc w:val="right"/>
              <w:rPr>
                <w:rFonts w:cs="Arial"/>
                <w:sz w:val="20"/>
                <w:szCs w:val="20"/>
              </w:rPr>
            </w:pPr>
            <w:r w:rsidRPr="004B3294">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4B3294" w:rsidRDefault="00F40506" w:rsidP="00F40506">
            <w:pPr>
              <w:spacing w:line="276" w:lineRule="auto"/>
              <w:rPr>
                <w:rFonts w:cs="Arial"/>
                <w:sz w:val="20"/>
                <w:szCs w:val="20"/>
              </w:rPr>
            </w:pPr>
            <w:r w:rsidRPr="004B3294">
              <w:rPr>
                <w:rFonts w:cs="Arial"/>
                <w:sz w:val="20"/>
                <w:szCs w:val="20"/>
              </w:rPr>
              <w:t>Oświadczenie o spełnianiu warunków udziału w postępowaniu</w:t>
            </w:r>
          </w:p>
        </w:tc>
      </w:tr>
      <w:tr w:rsidR="00F40506" w:rsidRPr="004B3294" w14:paraId="3E0610D1"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4B3294" w:rsidRDefault="00F40506" w:rsidP="00F40506">
            <w:pPr>
              <w:spacing w:line="276" w:lineRule="auto"/>
              <w:jc w:val="right"/>
              <w:rPr>
                <w:rFonts w:cs="Arial"/>
                <w:sz w:val="20"/>
                <w:szCs w:val="20"/>
              </w:rPr>
            </w:pPr>
            <w:r w:rsidRPr="004B3294">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4B3294" w:rsidRDefault="00F40506" w:rsidP="00F40506">
            <w:pPr>
              <w:spacing w:line="276" w:lineRule="auto"/>
              <w:rPr>
                <w:rFonts w:cs="Arial"/>
                <w:sz w:val="20"/>
                <w:szCs w:val="20"/>
              </w:rPr>
            </w:pPr>
            <w:r w:rsidRPr="004B3294">
              <w:rPr>
                <w:rFonts w:cs="Arial"/>
                <w:sz w:val="20"/>
                <w:szCs w:val="20"/>
              </w:rPr>
              <w:t>Oświadczenie o niepodleganiu wykluczeniu z postępowania</w:t>
            </w:r>
          </w:p>
        </w:tc>
      </w:tr>
      <w:tr w:rsidR="00F40506" w:rsidRPr="004B3294" w14:paraId="621D5FD9"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4B3294" w:rsidRDefault="00F40506" w:rsidP="00F40506">
            <w:pPr>
              <w:spacing w:line="276" w:lineRule="auto"/>
              <w:jc w:val="right"/>
              <w:rPr>
                <w:rFonts w:cs="Arial"/>
                <w:sz w:val="20"/>
                <w:szCs w:val="20"/>
              </w:rPr>
            </w:pPr>
            <w:r w:rsidRPr="004B3294">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5DFDD958" w:rsidR="00A906A6" w:rsidRPr="004B3294" w:rsidRDefault="00F40506" w:rsidP="00F40506">
            <w:pPr>
              <w:spacing w:line="276" w:lineRule="auto"/>
              <w:rPr>
                <w:rFonts w:cs="Arial"/>
                <w:sz w:val="20"/>
                <w:szCs w:val="20"/>
              </w:rPr>
            </w:pPr>
            <w:r w:rsidRPr="004B3294">
              <w:rPr>
                <w:rFonts w:cs="Arial"/>
                <w:sz w:val="20"/>
                <w:szCs w:val="20"/>
              </w:rPr>
              <w:t>Oświadczenie o niezgłaszaniu roszczeń</w:t>
            </w:r>
            <w:r w:rsidR="00C25E1E" w:rsidRPr="004B3294">
              <w:rPr>
                <w:rFonts w:cs="Arial"/>
                <w:sz w:val="20"/>
                <w:szCs w:val="20"/>
              </w:rPr>
              <w:t xml:space="preserve"> wobec Zamawiającego</w:t>
            </w:r>
          </w:p>
        </w:tc>
      </w:tr>
      <w:tr w:rsidR="00A906A6" w:rsidRPr="004B3294" w14:paraId="0340365F"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398EFBD" w14:textId="12C0574E" w:rsidR="00A906A6" w:rsidRPr="004B3294" w:rsidRDefault="00A906A6" w:rsidP="00A906A6">
            <w:pPr>
              <w:spacing w:line="276" w:lineRule="auto"/>
              <w:jc w:val="left"/>
              <w:rPr>
                <w:rFonts w:cs="Arial"/>
                <w:sz w:val="20"/>
                <w:szCs w:val="20"/>
              </w:rPr>
            </w:pPr>
            <w:r w:rsidRPr="004B3294">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D3206EA" w14:textId="232026BB" w:rsidR="00A906A6" w:rsidRPr="004B3294" w:rsidRDefault="00A906A6" w:rsidP="00F40506">
            <w:pPr>
              <w:spacing w:line="276" w:lineRule="auto"/>
              <w:rPr>
                <w:rFonts w:cs="Arial"/>
                <w:sz w:val="20"/>
                <w:szCs w:val="20"/>
              </w:rPr>
            </w:pPr>
            <w:r w:rsidRPr="004B3294">
              <w:rPr>
                <w:rFonts w:cs="Arial"/>
                <w:sz w:val="20"/>
                <w:szCs w:val="20"/>
              </w:rPr>
              <w:t>Wykaz usług</w:t>
            </w:r>
            <w:r w:rsidR="001566FC" w:rsidRPr="004B3294">
              <w:rPr>
                <w:rFonts w:cs="Arial"/>
                <w:sz w:val="20"/>
                <w:szCs w:val="20"/>
              </w:rPr>
              <w:t xml:space="preserve"> na potwierdzenie spełniania warunku z pkt 10.2.1 SWZ – wzór</w:t>
            </w:r>
          </w:p>
        </w:tc>
      </w:tr>
      <w:tr w:rsidR="00A906A6" w:rsidRPr="004B3294" w14:paraId="0D325670" w14:textId="77777777" w:rsidTr="007C2E4F">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7BA94B4A" w14:textId="3A2C035D" w:rsidR="00A906A6" w:rsidRPr="004B3294" w:rsidRDefault="00A906A6" w:rsidP="00A906A6">
            <w:pPr>
              <w:spacing w:line="276" w:lineRule="auto"/>
              <w:jc w:val="left"/>
              <w:rPr>
                <w:rFonts w:cs="Arial"/>
                <w:sz w:val="20"/>
                <w:szCs w:val="20"/>
              </w:rPr>
            </w:pPr>
            <w:r w:rsidRPr="004B3294">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8BA4694" w14:textId="7D60FFAB" w:rsidR="00A906A6" w:rsidRPr="004B3294" w:rsidRDefault="00A906A6" w:rsidP="00920171">
            <w:pPr>
              <w:spacing w:line="276" w:lineRule="auto"/>
              <w:rPr>
                <w:rFonts w:cs="Arial"/>
                <w:sz w:val="20"/>
                <w:szCs w:val="20"/>
              </w:rPr>
            </w:pPr>
            <w:r w:rsidRPr="004B3294">
              <w:rPr>
                <w:rFonts w:cs="Arial"/>
                <w:sz w:val="20"/>
                <w:szCs w:val="20"/>
              </w:rPr>
              <w:t xml:space="preserve">Oświadczenie na potwierdzenie warunku </w:t>
            </w:r>
            <w:r w:rsidR="001566FC" w:rsidRPr="004B3294">
              <w:rPr>
                <w:rFonts w:cs="Arial"/>
                <w:sz w:val="20"/>
                <w:szCs w:val="20"/>
              </w:rPr>
              <w:t>z pkt 10.2.2 SWZ – wzór</w:t>
            </w:r>
          </w:p>
        </w:tc>
      </w:tr>
    </w:tbl>
    <w:p w14:paraId="5F8DBEF4" w14:textId="77777777" w:rsidR="00F40506" w:rsidRPr="004B3294" w:rsidRDefault="00F40506" w:rsidP="002B1AC9">
      <w:pPr>
        <w:widowControl w:val="0"/>
        <w:adjustRightInd w:val="0"/>
        <w:spacing w:after="120" w:line="276" w:lineRule="auto"/>
        <w:ind w:left="720"/>
        <w:jc w:val="left"/>
        <w:textAlignment w:val="baseline"/>
        <w:rPr>
          <w:rFonts w:eastAsia="Calibri" w:cs="Arial"/>
          <w:b/>
          <w:vanish/>
          <w:color w:val="000000"/>
          <w:sz w:val="20"/>
          <w:szCs w:val="20"/>
        </w:rPr>
      </w:pPr>
    </w:p>
    <w:p w14:paraId="0124060F" w14:textId="35C072F9" w:rsidR="00087C7C" w:rsidRPr="004B3294" w:rsidRDefault="00087C7C" w:rsidP="007F4F8B">
      <w:pPr>
        <w:rPr>
          <w:rFonts w:cs="Arial"/>
          <w:b/>
          <w:sz w:val="20"/>
          <w:szCs w:val="20"/>
        </w:rPr>
        <w:sectPr w:rsidR="00087C7C" w:rsidRPr="004B3294" w:rsidSect="00462462">
          <w:headerReference w:type="even" r:id="rId20"/>
          <w:headerReference w:type="default" r:id="rId21"/>
          <w:footerReference w:type="even" r:id="rId22"/>
          <w:footerReference w:type="default" r:id="rId23"/>
          <w:headerReference w:type="first" r:id="rId24"/>
          <w:footerReference w:type="first" r:id="rId25"/>
          <w:pgSz w:w="11906" w:h="16838"/>
          <w:pgMar w:top="1175" w:right="1418" w:bottom="1418" w:left="1418" w:header="709" w:footer="684" w:gutter="0"/>
          <w:cols w:space="708"/>
          <w:formProt w:val="0"/>
          <w:titlePg/>
          <w:docGrid w:linePitch="299"/>
        </w:sectPr>
      </w:pPr>
    </w:p>
    <w:p w14:paraId="5E092F4F" w14:textId="47F82BE5" w:rsidR="00087C7C" w:rsidRPr="004B3294" w:rsidRDefault="00087C7C">
      <w:pPr>
        <w:jc w:val="right"/>
        <w:rPr>
          <w:rFonts w:cs="Arial"/>
          <w:b/>
          <w:bCs/>
          <w:sz w:val="20"/>
          <w:szCs w:val="20"/>
        </w:rPr>
      </w:pPr>
      <w:r w:rsidRPr="004B3294">
        <w:rPr>
          <w:rFonts w:cs="Arial"/>
          <w:b/>
          <w:bCs/>
          <w:sz w:val="20"/>
          <w:szCs w:val="20"/>
        </w:rPr>
        <w:lastRenderedPageBreak/>
        <w:t xml:space="preserve">Załącznik </w:t>
      </w:r>
      <w:r w:rsidR="00BA6C29" w:rsidRPr="004B3294">
        <w:rPr>
          <w:rFonts w:cs="Arial"/>
          <w:b/>
          <w:bCs/>
          <w:sz w:val="20"/>
          <w:szCs w:val="20"/>
        </w:rPr>
        <w:t>n</w:t>
      </w:r>
      <w:r w:rsidRPr="004B3294">
        <w:rPr>
          <w:rFonts w:cs="Arial"/>
          <w:b/>
          <w:bCs/>
          <w:sz w:val="20"/>
          <w:szCs w:val="20"/>
        </w:rPr>
        <w:t xml:space="preserve">r 1 do </w:t>
      </w:r>
      <w:r w:rsidR="006C29FD" w:rsidRPr="004B3294">
        <w:rPr>
          <w:rFonts w:cs="Arial"/>
          <w:b/>
          <w:bCs/>
          <w:sz w:val="20"/>
          <w:szCs w:val="20"/>
        </w:rPr>
        <w:t>SWZ</w:t>
      </w:r>
    </w:p>
    <w:p w14:paraId="2168DCF1" w14:textId="77777777" w:rsidR="00087C7C" w:rsidRPr="004B3294" w:rsidRDefault="00087C7C" w:rsidP="00087C7C">
      <w:pPr>
        <w:pStyle w:val="Tekstpodstawowy3"/>
        <w:jc w:val="center"/>
        <w:outlineLvl w:val="0"/>
        <w:rPr>
          <w:rFonts w:ascii="Arial" w:hAnsi="Arial" w:cs="Arial"/>
          <w:b/>
          <w:spacing w:val="20"/>
          <w:sz w:val="20"/>
          <w:szCs w:val="20"/>
        </w:rPr>
      </w:pPr>
    </w:p>
    <w:p w14:paraId="4EF0D66D" w14:textId="25DF1E74" w:rsidR="00087C7C" w:rsidRPr="004B3294" w:rsidRDefault="00087C7C">
      <w:pPr>
        <w:pStyle w:val="Tekstpodstawowy3"/>
        <w:jc w:val="center"/>
        <w:outlineLvl w:val="0"/>
        <w:rPr>
          <w:rFonts w:ascii="Arial" w:hAnsi="Arial" w:cs="Arial"/>
          <w:b/>
          <w:bCs/>
          <w:sz w:val="20"/>
          <w:szCs w:val="20"/>
        </w:rPr>
      </w:pPr>
      <w:r w:rsidRPr="004B3294">
        <w:rPr>
          <w:rFonts w:ascii="Arial" w:hAnsi="Arial" w:cs="Arial"/>
          <w:b/>
          <w:bCs/>
          <w:spacing w:val="20"/>
          <w:sz w:val="20"/>
          <w:szCs w:val="20"/>
        </w:rPr>
        <w:t>FORMULARZ OFERT</w:t>
      </w:r>
      <w:r w:rsidR="00C25E1E" w:rsidRPr="004B3294">
        <w:rPr>
          <w:rFonts w:ascii="Arial" w:hAnsi="Arial" w:cs="Arial"/>
          <w:b/>
          <w:bCs/>
          <w:spacing w:val="20"/>
          <w:sz w:val="20"/>
          <w:szCs w:val="20"/>
        </w:rPr>
        <w: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4B3294" w14:paraId="0249A482" w14:textId="77777777" w:rsidTr="1ECC9D6C">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77777777" w:rsidR="00087C7C" w:rsidRPr="004B3294" w:rsidRDefault="00087C7C" w:rsidP="00A95B19">
            <w:pPr>
              <w:rPr>
                <w:rFonts w:cs="Arial"/>
                <w:color w:val="FFFFFF"/>
                <w:sz w:val="20"/>
                <w:szCs w:val="20"/>
              </w:rPr>
            </w:pPr>
            <w:r w:rsidRPr="004B3294">
              <w:rPr>
                <w:rFonts w:cs="Arial"/>
                <w:color w:val="FFFFFF"/>
                <w:sz w:val="20"/>
                <w:szCs w:val="20"/>
              </w:rPr>
              <w:t>Dane Wykonawcy</w:t>
            </w:r>
          </w:p>
        </w:tc>
        <w:tc>
          <w:tcPr>
            <w:tcW w:w="5521" w:type="dxa"/>
            <w:tcBorders>
              <w:top w:val="single" w:sz="6" w:space="0" w:color="auto"/>
              <w:left w:val="single" w:sz="6" w:space="0" w:color="auto"/>
              <w:right w:val="single" w:sz="6" w:space="0" w:color="auto"/>
            </w:tcBorders>
          </w:tcPr>
          <w:p w14:paraId="3EDE5B4E" w14:textId="77777777" w:rsidR="00087C7C" w:rsidRPr="004B3294" w:rsidRDefault="00087C7C" w:rsidP="00A95B19">
            <w:pPr>
              <w:ind w:left="497" w:right="1064" w:firstLine="497"/>
              <w:rPr>
                <w:rFonts w:cs="Arial"/>
                <w:sz w:val="20"/>
                <w:szCs w:val="20"/>
              </w:rPr>
            </w:pPr>
          </w:p>
          <w:p w14:paraId="73619979" w14:textId="77777777" w:rsidR="00087C7C" w:rsidRPr="004B3294" w:rsidRDefault="00087C7C" w:rsidP="00A95B19">
            <w:pPr>
              <w:rPr>
                <w:rFonts w:cs="Arial"/>
                <w:sz w:val="20"/>
                <w:szCs w:val="20"/>
              </w:rPr>
            </w:pPr>
          </w:p>
        </w:tc>
      </w:tr>
      <w:tr w:rsidR="00087C7C" w:rsidRPr="004B3294" w14:paraId="6536396E" w14:textId="77777777" w:rsidTr="1ECC9D6C">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4B3294" w:rsidRDefault="00087C7C" w:rsidP="00A95B19">
            <w:pPr>
              <w:rPr>
                <w:rFonts w:cs="Arial"/>
                <w:color w:val="FFFFFF"/>
                <w:sz w:val="20"/>
                <w:szCs w:val="20"/>
              </w:rPr>
            </w:pPr>
            <w:r w:rsidRPr="004B3294">
              <w:rPr>
                <w:rFonts w:cs="Arial"/>
                <w:color w:val="FFFFFF"/>
                <w:sz w:val="20"/>
                <w:szCs w:val="20"/>
              </w:rPr>
              <w:t xml:space="preserve">Adres Wykonawcy: </w:t>
            </w:r>
          </w:p>
          <w:p w14:paraId="400E6209" w14:textId="77777777" w:rsidR="00087C7C" w:rsidRPr="004B3294" w:rsidRDefault="00087C7C" w:rsidP="00A95B19">
            <w:pPr>
              <w:rPr>
                <w:rFonts w:cs="Arial"/>
                <w:color w:val="FFFFFF"/>
                <w:sz w:val="20"/>
                <w:szCs w:val="20"/>
              </w:rPr>
            </w:pPr>
            <w:r w:rsidRPr="004B3294">
              <w:rPr>
                <w:rFonts w:cs="Arial"/>
                <w:color w:val="FFFFFF"/>
                <w:sz w:val="20"/>
                <w:szCs w:val="20"/>
              </w:rPr>
              <w:t xml:space="preserve">kod, miejscowość </w:t>
            </w:r>
          </w:p>
          <w:p w14:paraId="02D3BFB3" w14:textId="77777777" w:rsidR="00087C7C" w:rsidRPr="004B3294" w:rsidRDefault="00087C7C" w:rsidP="00A95B19">
            <w:pPr>
              <w:rPr>
                <w:rFonts w:cs="Arial"/>
                <w:color w:val="FFFFFF"/>
                <w:sz w:val="20"/>
                <w:szCs w:val="20"/>
              </w:rPr>
            </w:pPr>
            <w:r w:rsidRPr="004B3294">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4B3294" w:rsidRDefault="00087C7C" w:rsidP="00A95B19">
            <w:pPr>
              <w:ind w:right="1064"/>
              <w:rPr>
                <w:rFonts w:cs="Arial"/>
                <w:sz w:val="20"/>
                <w:szCs w:val="20"/>
              </w:rPr>
            </w:pPr>
          </w:p>
        </w:tc>
      </w:tr>
      <w:tr w:rsidR="00087C7C" w:rsidRPr="004B3294" w14:paraId="2A099C2F" w14:textId="77777777" w:rsidTr="1ECC9D6C">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4B3294" w:rsidRDefault="00087C7C" w:rsidP="00A95B19">
            <w:pPr>
              <w:rPr>
                <w:rFonts w:cs="Arial"/>
                <w:color w:val="FFFFFF"/>
                <w:sz w:val="20"/>
                <w:szCs w:val="20"/>
              </w:rPr>
            </w:pPr>
            <w:r w:rsidRPr="004B3294">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4B3294" w:rsidRDefault="00087C7C" w:rsidP="00A95B19">
            <w:pPr>
              <w:rPr>
                <w:rFonts w:cs="Arial"/>
                <w:sz w:val="20"/>
                <w:szCs w:val="20"/>
              </w:rPr>
            </w:pPr>
          </w:p>
        </w:tc>
      </w:tr>
      <w:tr w:rsidR="00087C7C" w:rsidRPr="004B3294" w14:paraId="6A0441B3" w14:textId="77777777" w:rsidTr="1ECC9D6C">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4B3294" w:rsidRDefault="00087C7C" w:rsidP="00A95B19">
            <w:pPr>
              <w:rPr>
                <w:rFonts w:cs="Arial"/>
                <w:color w:val="FFFFFF"/>
                <w:sz w:val="20"/>
                <w:szCs w:val="20"/>
              </w:rPr>
            </w:pPr>
            <w:r w:rsidRPr="004B3294">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4B3294" w:rsidRDefault="00087C7C" w:rsidP="00A95B19">
            <w:pPr>
              <w:rPr>
                <w:rFonts w:cs="Arial"/>
                <w:sz w:val="20"/>
                <w:szCs w:val="20"/>
              </w:rPr>
            </w:pPr>
          </w:p>
        </w:tc>
      </w:tr>
      <w:tr w:rsidR="00087C7C" w:rsidRPr="004B3294" w14:paraId="6C8684B1" w14:textId="77777777" w:rsidTr="1ECC9D6C">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4B3294" w:rsidRDefault="00087C7C" w:rsidP="00A95B19">
            <w:pPr>
              <w:rPr>
                <w:rFonts w:cs="Arial"/>
                <w:color w:val="FFFFFF"/>
                <w:sz w:val="20"/>
                <w:szCs w:val="20"/>
              </w:rPr>
            </w:pPr>
            <w:r w:rsidRPr="004B3294">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4B3294" w:rsidRDefault="00087C7C" w:rsidP="00A95B19">
            <w:pPr>
              <w:rPr>
                <w:rFonts w:cs="Arial"/>
                <w:sz w:val="20"/>
                <w:szCs w:val="20"/>
              </w:rPr>
            </w:pPr>
          </w:p>
        </w:tc>
      </w:tr>
      <w:tr w:rsidR="00087C7C" w:rsidRPr="004B3294" w14:paraId="3B5518AF" w14:textId="77777777" w:rsidTr="1ECC9D6C">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4B3294" w:rsidRDefault="00087C7C" w:rsidP="00A95B19">
            <w:pPr>
              <w:rPr>
                <w:rFonts w:cs="Arial"/>
                <w:color w:val="FFFFFF"/>
                <w:sz w:val="20"/>
                <w:szCs w:val="20"/>
              </w:rPr>
            </w:pPr>
            <w:r w:rsidRPr="004B3294">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4B3294" w:rsidRDefault="00087C7C" w:rsidP="00A95B19">
            <w:pPr>
              <w:rPr>
                <w:rFonts w:cs="Arial"/>
                <w:sz w:val="20"/>
                <w:szCs w:val="20"/>
              </w:rPr>
            </w:pPr>
          </w:p>
        </w:tc>
      </w:tr>
      <w:tr w:rsidR="00087C7C" w:rsidRPr="004B3294" w14:paraId="66F54524" w14:textId="77777777" w:rsidTr="1ECC9D6C">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4B3294" w:rsidRDefault="00087C7C" w:rsidP="00A95B19">
            <w:pPr>
              <w:rPr>
                <w:rFonts w:cs="Arial"/>
                <w:color w:val="FFFFFF"/>
                <w:sz w:val="20"/>
                <w:szCs w:val="20"/>
              </w:rPr>
            </w:pPr>
            <w:r w:rsidRPr="004B3294">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4B3294" w:rsidRDefault="00087C7C" w:rsidP="00A95B19">
            <w:pPr>
              <w:rPr>
                <w:rFonts w:cs="Arial"/>
                <w:sz w:val="20"/>
                <w:szCs w:val="20"/>
              </w:rPr>
            </w:pPr>
          </w:p>
        </w:tc>
      </w:tr>
      <w:tr w:rsidR="00EA2309" w:rsidRPr="004B3294" w14:paraId="11DE6103" w14:textId="77777777" w:rsidTr="1ECC9D6C">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Pr="004B3294" w:rsidRDefault="00EA2309">
            <w:pPr>
              <w:spacing w:line="240" w:lineRule="auto"/>
              <w:rPr>
                <w:rFonts w:cs="Arial"/>
                <w:color w:val="FFFFFF" w:themeColor="background1"/>
                <w:sz w:val="20"/>
                <w:szCs w:val="20"/>
              </w:rPr>
            </w:pPr>
            <w:r w:rsidRPr="004B3294">
              <w:rPr>
                <w:rFonts w:cs="Arial"/>
                <w:color w:val="FFFFFF" w:themeColor="background1"/>
                <w:sz w:val="20"/>
                <w:szCs w:val="20"/>
              </w:rPr>
              <w:t xml:space="preserve">Rodzaj Wykonawcy: </w:t>
            </w:r>
          </w:p>
          <w:p w14:paraId="7036A8DB" w14:textId="3AB91257" w:rsidR="00EA2309" w:rsidRPr="004B3294" w:rsidRDefault="00EA2309" w:rsidP="002B1AC9">
            <w:pPr>
              <w:spacing w:line="240" w:lineRule="auto"/>
              <w:rPr>
                <w:rFonts w:cs="Arial"/>
                <w:color w:val="FFFFFF"/>
                <w:sz w:val="20"/>
                <w:szCs w:val="20"/>
              </w:rPr>
            </w:pPr>
            <w:r w:rsidRPr="004B3294">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4B3294" w:rsidRDefault="00EA2309" w:rsidP="00A95B19">
            <w:pPr>
              <w:rPr>
                <w:rFonts w:cs="Arial"/>
                <w:sz w:val="20"/>
                <w:szCs w:val="20"/>
              </w:rPr>
            </w:pPr>
          </w:p>
        </w:tc>
      </w:tr>
    </w:tbl>
    <w:p w14:paraId="2449E8A0" w14:textId="35916C39" w:rsidR="00093EB4" w:rsidRPr="004B3294" w:rsidRDefault="00093EB4" w:rsidP="00087C7C">
      <w:pPr>
        <w:pStyle w:val="Tekstpodstawowy2"/>
        <w:tabs>
          <w:tab w:val="left" w:pos="993"/>
        </w:tabs>
        <w:spacing w:line="276" w:lineRule="auto"/>
        <w:outlineLvl w:val="0"/>
        <w:rPr>
          <w:rFonts w:cs="Arial"/>
          <w:b/>
          <w:color w:val="000000"/>
          <w:sz w:val="20"/>
          <w:szCs w:val="20"/>
        </w:rPr>
      </w:pPr>
    </w:p>
    <w:p w14:paraId="4C5B93B6" w14:textId="4B2F80D0" w:rsidR="00FE14E3" w:rsidRPr="004B3294" w:rsidRDefault="00087C7C">
      <w:pPr>
        <w:ind w:left="4253"/>
        <w:rPr>
          <w:rFonts w:cs="Arial"/>
          <w:b/>
          <w:bCs/>
          <w:color w:val="000000"/>
          <w:szCs w:val="22"/>
        </w:rPr>
      </w:pPr>
      <w:r w:rsidRPr="004B3294">
        <w:rPr>
          <w:rFonts w:cs="Arial"/>
          <w:b/>
          <w:color w:val="000000"/>
          <w:szCs w:val="22"/>
        </w:rPr>
        <w:tab/>
      </w:r>
      <w:r w:rsidR="00FE14E3" w:rsidRPr="004B3294">
        <w:rPr>
          <w:rFonts w:cs="Arial"/>
          <w:b/>
          <w:bCs/>
          <w:color w:val="000000"/>
          <w:szCs w:val="22"/>
        </w:rPr>
        <w:t>Do:</w:t>
      </w:r>
    </w:p>
    <w:p w14:paraId="472D63F1" w14:textId="19756D0B" w:rsidR="002A6A38" w:rsidRPr="004B3294" w:rsidRDefault="002A6A38" w:rsidP="002A6A38">
      <w:pPr>
        <w:ind w:left="4253"/>
        <w:jc w:val="left"/>
        <w:rPr>
          <w:rFonts w:cs="Arial"/>
          <w:szCs w:val="22"/>
        </w:rPr>
      </w:pPr>
      <w:r w:rsidRPr="004B3294">
        <w:rPr>
          <w:rFonts w:cs="Arial"/>
          <w:b/>
          <w:bCs/>
          <w:szCs w:val="22"/>
        </w:rPr>
        <w:t xml:space="preserve">ORLEN Spółki Akcyjnej - </w:t>
      </w:r>
    </w:p>
    <w:p w14:paraId="335FE4E0" w14:textId="77777777" w:rsidR="002A6A38" w:rsidRPr="004B3294" w:rsidRDefault="002A6A38" w:rsidP="007C2E4F">
      <w:pPr>
        <w:pStyle w:val="Tekstpodstawowy"/>
        <w:tabs>
          <w:tab w:val="left" w:pos="851"/>
        </w:tabs>
        <w:spacing w:after="0"/>
        <w:ind w:left="4253"/>
        <w:jc w:val="left"/>
        <w:rPr>
          <w:rFonts w:cs="Arial"/>
          <w:b/>
          <w:bCs/>
          <w:szCs w:val="22"/>
        </w:rPr>
      </w:pPr>
      <w:r w:rsidRPr="004B3294">
        <w:rPr>
          <w:rFonts w:cs="Arial"/>
          <w:b/>
          <w:bCs/>
          <w:szCs w:val="22"/>
        </w:rPr>
        <w:t>Oddział PGNiG w Sanoku</w:t>
      </w:r>
    </w:p>
    <w:p w14:paraId="00DC346E" w14:textId="77777777" w:rsidR="002A6A38" w:rsidRPr="004B3294" w:rsidRDefault="002A6A38" w:rsidP="007C2E4F">
      <w:pPr>
        <w:pStyle w:val="Tekstpodstawowy"/>
        <w:tabs>
          <w:tab w:val="left" w:pos="851"/>
        </w:tabs>
        <w:spacing w:after="0"/>
        <w:ind w:left="4253"/>
        <w:jc w:val="left"/>
        <w:rPr>
          <w:rFonts w:cs="Arial"/>
          <w:b/>
          <w:bCs/>
          <w:szCs w:val="22"/>
        </w:rPr>
      </w:pPr>
      <w:r w:rsidRPr="004B3294">
        <w:rPr>
          <w:rFonts w:cs="Arial"/>
          <w:b/>
          <w:bCs/>
          <w:szCs w:val="22"/>
        </w:rPr>
        <w:t>ul. Sienkiewicza 12</w:t>
      </w:r>
    </w:p>
    <w:p w14:paraId="1AD40547" w14:textId="77777777" w:rsidR="002A6A38" w:rsidRPr="004B3294" w:rsidRDefault="002A6A38" w:rsidP="007C2E4F">
      <w:pPr>
        <w:pStyle w:val="Tekstpodstawowy"/>
        <w:tabs>
          <w:tab w:val="left" w:pos="851"/>
        </w:tabs>
        <w:spacing w:after="0"/>
        <w:ind w:left="4253"/>
        <w:jc w:val="left"/>
        <w:rPr>
          <w:rFonts w:cs="Arial"/>
          <w:b/>
          <w:bCs/>
          <w:szCs w:val="22"/>
        </w:rPr>
      </w:pPr>
      <w:r w:rsidRPr="004B3294">
        <w:rPr>
          <w:rFonts w:cs="Arial"/>
          <w:b/>
          <w:bCs/>
          <w:szCs w:val="22"/>
        </w:rPr>
        <w:t>38-500 Sanok</w:t>
      </w:r>
    </w:p>
    <w:p w14:paraId="65CC1ECA" w14:textId="131D7520" w:rsidR="00087C7C" w:rsidRPr="004B3294" w:rsidRDefault="00087C7C" w:rsidP="00FE14E3">
      <w:pPr>
        <w:pStyle w:val="Tekstpodstawowy2"/>
        <w:tabs>
          <w:tab w:val="left" w:pos="993"/>
        </w:tabs>
        <w:spacing w:line="276" w:lineRule="auto"/>
        <w:outlineLvl w:val="0"/>
        <w:rPr>
          <w:rFonts w:cs="Arial"/>
          <w:color w:val="000000"/>
          <w:sz w:val="20"/>
          <w:szCs w:val="20"/>
        </w:rPr>
      </w:pPr>
    </w:p>
    <w:p w14:paraId="62C60585" w14:textId="77777777" w:rsidR="00087C7C" w:rsidRPr="004B3294" w:rsidRDefault="00087C7C">
      <w:pPr>
        <w:pStyle w:val="Tekstpodstawowy3"/>
        <w:jc w:val="center"/>
        <w:outlineLvl w:val="0"/>
        <w:rPr>
          <w:rFonts w:ascii="Arial" w:hAnsi="Arial" w:cs="Arial"/>
          <w:b/>
          <w:bCs/>
          <w:spacing w:val="20"/>
          <w:sz w:val="20"/>
          <w:szCs w:val="20"/>
        </w:rPr>
      </w:pPr>
      <w:r w:rsidRPr="004B3294">
        <w:rPr>
          <w:rFonts w:ascii="Arial" w:hAnsi="Arial" w:cs="Arial"/>
          <w:b/>
          <w:bCs/>
          <w:spacing w:val="20"/>
          <w:sz w:val="20"/>
          <w:szCs w:val="20"/>
        </w:rPr>
        <w:t>O F E R T A</w:t>
      </w:r>
    </w:p>
    <w:p w14:paraId="263BDEB6" w14:textId="2BE1297B" w:rsidR="00087C7C" w:rsidRPr="00920171" w:rsidRDefault="00087C7C" w:rsidP="00321DBF">
      <w:pPr>
        <w:tabs>
          <w:tab w:val="right" w:pos="8505"/>
        </w:tabs>
        <w:suppressAutoHyphens/>
        <w:spacing w:line="240" w:lineRule="auto"/>
        <w:ind w:right="-153"/>
        <w:rPr>
          <w:rFonts w:cs="Arial"/>
          <w:b/>
          <w:sz w:val="20"/>
          <w:szCs w:val="20"/>
        </w:rPr>
      </w:pPr>
      <w:r w:rsidRPr="00920171">
        <w:rPr>
          <w:rFonts w:cs="Arial"/>
          <w:sz w:val="20"/>
          <w:szCs w:val="20"/>
        </w:rPr>
        <w:t>W odpowiedzi na ogłoszenie o zamówieniu w postępowaniu</w:t>
      </w:r>
      <w:r w:rsidR="00161116" w:rsidRPr="00920171">
        <w:rPr>
          <w:rFonts w:cs="Arial"/>
          <w:sz w:val="20"/>
          <w:szCs w:val="20"/>
        </w:rPr>
        <w:t xml:space="preserve"> niepublicznym prowadzonym </w:t>
      </w:r>
      <w:r w:rsidR="00161116" w:rsidRPr="00920171">
        <w:rPr>
          <w:rFonts w:cs="Arial"/>
          <w:sz w:val="20"/>
          <w:szCs w:val="20"/>
        </w:rPr>
        <w:br/>
        <w:t>w trybie przetargu nieograniczonego</w:t>
      </w:r>
      <w:r w:rsidR="004027E8" w:rsidRPr="00920171">
        <w:rPr>
          <w:rFonts w:cs="Arial"/>
          <w:sz w:val="20"/>
          <w:szCs w:val="20"/>
        </w:rPr>
        <w:t xml:space="preserve"> </w:t>
      </w:r>
      <w:r w:rsidR="00161116" w:rsidRPr="00920171">
        <w:rPr>
          <w:rFonts w:cs="Arial"/>
          <w:sz w:val="20"/>
          <w:szCs w:val="20"/>
        </w:rPr>
        <w:t>pn.</w:t>
      </w:r>
      <w:r w:rsidR="004027E8" w:rsidRPr="00920171">
        <w:rPr>
          <w:rFonts w:cs="Arial"/>
          <w:b/>
          <w:sz w:val="20"/>
          <w:szCs w:val="20"/>
        </w:rPr>
        <w:t xml:space="preserve"> </w:t>
      </w:r>
      <w:r w:rsidR="00D31241" w:rsidRPr="00920171">
        <w:rPr>
          <w:rFonts w:cs="Arial"/>
          <w:b/>
          <w:sz w:val="20"/>
          <w:szCs w:val="20"/>
        </w:rPr>
        <w:t>„</w:t>
      </w:r>
      <w:r w:rsidR="00477460" w:rsidRPr="00920171">
        <w:rPr>
          <w:rFonts w:cs="Arial"/>
          <w:b/>
          <w:bCs/>
          <w:sz w:val="20"/>
          <w:szCs w:val="20"/>
        </w:rPr>
        <w:t>Remont chłodnic płynu chłodzącego silników Tedom dla KGZ Krasne – OZG Terliczka</w:t>
      </w:r>
      <w:r w:rsidR="00D31241" w:rsidRPr="00920171">
        <w:rPr>
          <w:rFonts w:cs="Arial"/>
          <w:b/>
          <w:sz w:val="20"/>
          <w:szCs w:val="20"/>
        </w:rPr>
        <w:t>”</w:t>
      </w:r>
      <w:r w:rsidR="00161116" w:rsidRPr="00920171">
        <w:rPr>
          <w:rFonts w:cs="Arial"/>
          <w:sz w:val="20"/>
          <w:szCs w:val="20"/>
        </w:rPr>
        <w:t xml:space="preserve">, numer postępowania: </w:t>
      </w:r>
      <w:r w:rsidR="00FB149A" w:rsidRPr="00920171">
        <w:rPr>
          <w:sz w:val="20"/>
          <w:szCs w:val="20"/>
        </w:rPr>
        <w:t xml:space="preserve">CRZ: </w:t>
      </w:r>
      <w:r w:rsidR="0040652B" w:rsidRPr="00920171">
        <w:rPr>
          <w:sz w:val="20"/>
          <w:szCs w:val="20"/>
        </w:rPr>
        <w:t>NP/ORLEN/25/</w:t>
      </w:r>
      <w:r w:rsidR="00FB7FE5">
        <w:rPr>
          <w:sz w:val="20"/>
          <w:szCs w:val="20"/>
        </w:rPr>
        <w:t>1016</w:t>
      </w:r>
      <w:r w:rsidR="0040652B" w:rsidRPr="00920171">
        <w:rPr>
          <w:sz w:val="20"/>
          <w:szCs w:val="20"/>
        </w:rPr>
        <w:t>/OS/EU</w:t>
      </w:r>
    </w:p>
    <w:p w14:paraId="7250882D" w14:textId="77777777" w:rsidR="000074F9" w:rsidRPr="004B3294" w:rsidRDefault="000074F9" w:rsidP="000074F9">
      <w:pPr>
        <w:tabs>
          <w:tab w:val="right" w:pos="8505"/>
        </w:tabs>
        <w:suppressAutoHyphens/>
        <w:spacing w:line="240" w:lineRule="auto"/>
        <w:ind w:right="-153"/>
        <w:rPr>
          <w:rFonts w:cs="Arial"/>
          <w:sz w:val="20"/>
          <w:szCs w:val="20"/>
        </w:rPr>
      </w:pPr>
    </w:p>
    <w:p w14:paraId="61DBB279" w14:textId="77777777" w:rsidR="00087C7C" w:rsidRPr="004B3294" w:rsidRDefault="00087C7C" w:rsidP="00087C7C">
      <w:pPr>
        <w:adjustRightInd w:val="0"/>
        <w:rPr>
          <w:rFonts w:cs="Arial"/>
          <w:sz w:val="20"/>
          <w:szCs w:val="20"/>
        </w:rPr>
      </w:pPr>
      <w:r w:rsidRPr="004B3294">
        <w:rPr>
          <w:rFonts w:cs="Arial"/>
          <w:sz w:val="20"/>
          <w:szCs w:val="20"/>
        </w:rPr>
        <w:t>My niżej podpisani działając w imieniu i na rzecz:</w:t>
      </w:r>
    </w:p>
    <w:p w14:paraId="445ABB4D" w14:textId="77777777" w:rsidR="00087C7C" w:rsidRPr="004B3294" w:rsidRDefault="00087C7C" w:rsidP="00087C7C">
      <w:pPr>
        <w:adjustRightInd w:val="0"/>
        <w:rPr>
          <w:rFonts w:cs="Arial"/>
          <w:sz w:val="20"/>
          <w:szCs w:val="20"/>
        </w:rPr>
      </w:pPr>
    </w:p>
    <w:p w14:paraId="3D8D0CAB" w14:textId="52C983CC" w:rsidR="00087C7C" w:rsidRPr="004B3294" w:rsidRDefault="00087C7C" w:rsidP="004556D7">
      <w:pPr>
        <w:adjustRightInd w:val="0"/>
        <w:rPr>
          <w:rFonts w:cs="Arial"/>
          <w:sz w:val="20"/>
          <w:szCs w:val="20"/>
        </w:rPr>
      </w:pPr>
      <w:r w:rsidRPr="004B3294">
        <w:rPr>
          <w:rFonts w:cs="Arial"/>
          <w:sz w:val="20"/>
          <w:szCs w:val="20"/>
        </w:rPr>
        <w:t>………………………………………………………………………………………………………………….……</w:t>
      </w:r>
    </w:p>
    <w:p w14:paraId="672BC2C7" w14:textId="77777777" w:rsidR="00087C7C" w:rsidRPr="004B3294" w:rsidRDefault="00087C7C" w:rsidP="6CC37E58">
      <w:pPr>
        <w:adjustRightInd w:val="0"/>
        <w:jc w:val="center"/>
        <w:rPr>
          <w:rFonts w:cs="Arial"/>
          <w:i/>
          <w:iCs/>
          <w:sz w:val="20"/>
          <w:szCs w:val="20"/>
        </w:rPr>
      </w:pPr>
      <w:r w:rsidRPr="004B3294">
        <w:rPr>
          <w:rFonts w:cs="Arial"/>
          <w:i/>
          <w:iCs/>
          <w:sz w:val="20"/>
          <w:szCs w:val="20"/>
        </w:rPr>
        <w:t>(nazwa firmy i dokładny adres Wykonawcy)</w:t>
      </w:r>
    </w:p>
    <w:p w14:paraId="01172B83" w14:textId="100AF0D1" w:rsidR="00AF5DED" w:rsidRPr="004B3294" w:rsidRDefault="00AF5DED" w:rsidP="00BD4EE8">
      <w:pPr>
        <w:shd w:val="clear" w:color="auto" w:fill="FFFFFF" w:themeFill="background1"/>
        <w:spacing w:line="240" w:lineRule="auto"/>
        <w:rPr>
          <w:sz w:val="20"/>
          <w:szCs w:val="20"/>
        </w:rPr>
      </w:pPr>
    </w:p>
    <w:p w14:paraId="56C3C7EB" w14:textId="3182E90C" w:rsidR="00AF5DED" w:rsidRPr="004B3294" w:rsidRDefault="00087C7C" w:rsidP="00BD4EE8">
      <w:pPr>
        <w:shd w:val="clear" w:color="auto" w:fill="FFFFFF" w:themeFill="background1"/>
        <w:spacing w:line="240" w:lineRule="auto"/>
        <w:rPr>
          <w:sz w:val="20"/>
          <w:szCs w:val="20"/>
        </w:rPr>
      </w:pPr>
      <w:r w:rsidRPr="004B3294">
        <w:rPr>
          <w:sz w:val="20"/>
          <w:szCs w:val="20"/>
        </w:rPr>
        <w:t>Ubiegając się o zamówienie oświadczamy, że oferujemy</w:t>
      </w:r>
      <w:r w:rsidR="009B3A47" w:rsidRPr="004B3294">
        <w:rPr>
          <w:sz w:val="20"/>
          <w:szCs w:val="20"/>
        </w:rPr>
        <w:t xml:space="preserve"> następując</w:t>
      </w:r>
      <w:r w:rsidR="00934897" w:rsidRPr="004B3294">
        <w:rPr>
          <w:sz w:val="20"/>
          <w:szCs w:val="20"/>
        </w:rPr>
        <w:t>ą</w:t>
      </w:r>
      <w:r w:rsidR="009B3A47" w:rsidRPr="004B3294">
        <w:rPr>
          <w:sz w:val="20"/>
          <w:szCs w:val="20"/>
        </w:rPr>
        <w:t xml:space="preserve"> cen</w:t>
      </w:r>
      <w:r w:rsidR="00934897" w:rsidRPr="004B3294">
        <w:rPr>
          <w:sz w:val="20"/>
          <w:szCs w:val="20"/>
        </w:rPr>
        <w:t>ę</w:t>
      </w:r>
      <w:r w:rsidR="009B3A47" w:rsidRPr="004B3294">
        <w:rPr>
          <w:sz w:val="20"/>
          <w:szCs w:val="20"/>
        </w:rPr>
        <w:t xml:space="preserve"> za wykonanie przedmiotu zamówienia </w:t>
      </w:r>
      <w:r w:rsidR="00DF5616" w:rsidRPr="004B3294">
        <w:rPr>
          <w:sz w:val="20"/>
          <w:szCs w:val="20"/>
        </w:rPr>
        <w:t xml:space="preserve"> określonego w </w:t>
      </w:r>
      <w:r w:rsidR="00E961DC" w:rsidRPr="004B3294">
        <w:rPr>
          <w:sz w:val="20"/>
          <w:szCs w:val="20"/>
        </w:rPr>
        <w:t>SWZ:</w:t>
      </w:r>
    </w:p>
    <w:p w14:paraId="3DDDB864" w14:textId="74D252CD" w:rsidR="002A4756" w:rsidRPr="004B3294" w:rsidRDefault="002A4756" w:rsidP="00BD4EE8">
      <w:pPr>
        <w:shd w:val="clear" w:color="auto" w:fill="FFFFFF" w:themeFill="background1"/>
        <w:spacing w:line="240" w:lineRule="auto"/>
        <w:rPr>
          <w:sz w:val="20"/>
          <w:szCs w:val="20"/>
        </w:rPr>
      </w:pPr>
    </w:p>
    <w:p w14:paraId="059282F2" w14:textId="77777777" w:rsidR="009C61DC" w:rsidRPr="004B3294" w:rsidRDefault="009C61DC" w:rsidP="00BD4EE8">
      <w:pPr>
        <w:shd w:val="clear" w:color="auto" w:fill="FFFFFF" w:themeFill="background1"/>
        <w:spacing w:line="240" w:lineRule="auto"/>
        <w:rPr>
          <w:sz w:val="12"/>
          <w:szCs w:val="1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763BB7" w:rsidRPr="004B3294" w14:paraId="76DD402D" w14:textId="77777777" w:rsidTr="1ECC9D6C">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15F71BAD" w14:textId="77777777" w:rsidR="00763BB7" w:rsidRPr="004B3294" w:rsidRDefault="00763BB7" w:rsidP="5BFF26D7">
            <w:pPr>
              <w:shd w:val="clear" w:color="auto" w:fill="FFFFFF" w:themeFill="background1"/>
              <w:spacing w:line="240" w:lineRule="auto"/>
              <w:rPr>
                <w:b/>
                <w:bCs/>
                <w:sz w:val="20"/>
                <w:szCs w:val="20"/>
              </w:rPr>
            </w:pPr>
          </w:p>
          <w:p w14:paraId="43ED7ED5" w14:textId="77777777" w:rsidR="00763BB7" w:rsidRPr="004B3294" w:rsidRDefault="00763BB7" w:rsidP="5BFF26D7">
            <w:pPr>
              <w:shd w:val="clear" w:color="auto" w:fill="FFFFFF" w:themeFill="background1"/>
              <w:spacing w:line="240" w:lineRule="auto"/>
              <w:rPr>
                <w:b/>
                <w:bCs/>
                <w:sz w:val="20"/>
                <w:szCs w:val="20"/>
              </w:rPr>
            </w:pPr>
            <w:r w:rsidRPr="004B3294">
              <w:rPr>
                <w:b/>
                <w:bCs/>
                <w:sz w:val="20"/>
                <w:szCs w:val="20"/>
              </w:rPr>
              <w:t xml:space="preserve"> CENA </w:t>
            </w:r>
          </w:p>
        </w:tc>
        <w:tc>
          <w:tcPr>
            <w:tcW w:w="4550" w:type="dxa"/>
            <w:tcBorders>
              <w:top w:val="single" w:sz="4" w:space="0" w:color="auto"/>
              <w:left w:val="single" w:sz="4" w:space="0" w:color="auto"/>
              <w:bottom w:val="single" w:sz="4" w:space="0" w:color="auto"/>
              <w:right w:val="single" w:sz="4" w:space="0" w:color="auto"/>
            </w:tcBorders>
            <w:vAlign w:val="center"/>
          </w:tcPr>
          <w:p w14:paraId="09279A0F" w14:textId="77777777" w:rsidR="00763BB7" w:rsidRPr="004B3294" w:rsidRDefault="00763BB7" w:rsidP="5BFF26D7">
            <w:pPr>
              <w:shd w:val="clear" w:color="auto" w:fill="FFFFFF" w:themeFill="background1"/>
              <w:spacing w:line="240" w:lineRule="auto"/>
              <w:rPr>
                <w:b/>
                <w:bCs/>
                <w:sz w:val="20"/>
                <w:szCs w:val="20"/>
              </w:rPr>
            </w:pPr>
          </w:p>
          <w:p w14:paraId="4F4DDB69" w14:textId="77777777" w:rsidR="00763BB7" w:rsidRPr="004B3294" w:rsidRDefault="00763BB7" w:rsidP="00763BB7">
            <w:pPr>
              <w:shd w:val="clear" w:color="auto" w:fill="FFFFFF" w:themeFill="background1"/>
              <w:spacing w:line="240" w:lineRule="auto"/>
              <w:rPr>
                <w:b/>
                <w:bCs/>
                <w:sz w:val="20"/>
                <w:szCs w:val="20"/>
                <w:lang w:val="en-US"/>
              </w:rPr>
            </w:pPr>
            <w:r w:rsidRPr="004B3294">
              <w:rPr>
                <w:b/>
                <w:bCs/>
                <w:sz w:val="20"/>
                <w:szCs w:val="20"/>
                <w:lang w:val="en-US"/>
              </w:rPr>
              <w:t xml:space="preserve">…………………………….. PLN NETTO </w:t>
            </w:r>
          </w:p>
          <w:p w14:paraId="78E71A31" w14:textId="77777777" w:rsidR="00763BB7" w:rsidRPr="004B3294" w:rsidRDefault="00763BB7" w:rsidP="5BFF26D7">
            <w:pPr>
              <w:shd w:val="clear" w:color="auto" w:fill="FFFFFF" w:themeFill="background1"/>
              <w:spacing w:line="240" w:lineRule="auto"/>
              <w:rPr>
                <w:b/>
                <w:bCs/>
                <w:sz w:val="20"/>
                <w:szCs w:val="20"/>
                <w:lang w:val="en-US"/>
              </w:rPr>
            </w:pPr>
          </w:p>
          <w:p w14:paraId="54E4BBD7" w14:textId="77777777" w:rsidR="00763BB7" w:rsidRPr="004B3294" w:rsidRDefault="00763BB7" w:rsidP="00763BB7">
            <w:pPr>
              <w:shd w:val="clear" w:color="auto" w:fill="FFFFFF" w:themeFill="background1"/>
              <w:spacing w:line="240" w:lineRule="auto"/>
              <w:rPr>
                <w:b/>
                <w:bCs/>
                <w:sz w:val="20"/>
                <w:szCs w:val="20"/>
                <w:lang w:val="en-US"/>
              </w:rPr>
            </w:pPr>
            <w:r w:rsidRPr="004B3294">
              <w:rPr>
                <w:b/>
                <w:bCs/>
                <w:sz w:val="20"/>
                <w:szCs w:val="20"/>
                <w:lang w:val="en-US"/>
              </w:rPr>
              <w:t>VAT ........ %</w:t>
            </w:r>
          </w:p>
          <w:p w14:paraId="660712A0" w14:textId="77777777" w:rsidR="00763BB7" w:rsidRPr="004B3294" w:rsidRDefault="00763BB7" w:rsidP="5BFF26D7">
            <w:pPr>
              <w:shd w:val="clear" w:color="auto" w:fill="FFFFFF" w:themeFill="background1"/>
              <w:spacing w:line="240" w:lineRule="auto"/>
              <w:rPr>
                <w:b/>
                <w:bCs/>
                <w:sz w:val="20"/>
                <w:szCs w:val="20"/>
                <w:lang w:val="en-US"/>
              </w:rPr>
            </w:pPr>
          </w:p>
          <w:p w14:paraId="38627711" w14:textId="77777777" w:rsidR="00763BB7" w:rsidRPr="004B3294" w:rsidRDefault="00763BB7" w:rsidP="00763BB7">
            <w:pPr>
              <w:shd w:val="clear" w:color="auto" w:fill="FFFFFF" w:themeFill="background1"/>
              <w:spacing w:line="240" w:lineRule="auto"/>
              <w:rPr>
                <w:b/>
                <w:bCs/>
                <w:sz w:val="20"/>
                <w:szCs w:val="20"/>
                <w:lang w:val="en-US"/>
              </w:rPr>
            </w:pPr>
            <w:r w:rsidRPr="004B3294">
              <w:rPr>
                <w:b/>
                <w:bCs/>
                <w:sz w:val="20"/>
                <w:szCs w:val="20"/>
                <w:lang w:val="en-US"/>
              </w:rPr>
              <w:t xml:space="preserve">…………………………….. PLN BRUTTO </w:t>
            </w:r>
          </w:p>
          <w:p w14:paraId="347E9314" w14:textId="77777777" w:rsidR="00763BB7" w:rsidRPr="004B3294" w:rsidRDefault="00763BB7" w:rsidP="00763BB7">
            <w:pPr>
              <w:shd w:val="clear" w:color="auto" w:fill="FFFFFF" w:themeFill="background1"/>
              <w:spacing w:line="240" w:lineRule="auto"/>
              <w:rPr>
                <w:b/>
                <w:bCs/>
                <w:sz w:val="20"/>
                <w:szCs w:val="20"/>
              </w:rPr>
            </w:pPr>
            <w:r w:rsidRPr="004B3294">
              <w:rPr>
                <w:sz w:val="20"/>
                <w:szCs w:val="20"/>
              </w:rPr>
              <w:t>(podane jedynie cyfrowo)</w:t>
            </w:r>
          </w:p>
        </w:tc>
      </w:tr>
    </w:tbl>
    <w:p w14:paraId="79CFC0EF" w14:textId="0C3A7E65" w:rsidR="00B02EFF" w:rsidRPr="004B3294" w:rsidRDefault="00B02EFF" w:rsidP="00BD4EE8">
      <w:pPr>
        <w:shd w:val="clear" w:color="auto" w:fill="FFFFFF" w:themeFill="background1"/>
        <w:spacing w:line="240" w:lineRule="auto"/>
        <w:rPr>
          <w:sz w:val="20"/>
          <w:szCs w:val="20"/>
        </w:rPr>
      </w:pPr>
    </w:p>
    <w:p w14:paraId="16FC0543" w14:textId="4B52F149" w:rsidR="00B02EFF" w:rsidRPr="004B3294" w:rsidRDefault="00B02EFF" w:rsidP="5BFF26D7">
      <w:pPr>
        <w:shd w:val="clear" w:color="auto" w:fill="FFFFFF" w:themeFill="background1"/>
        <w:spacing w:line="240" w:lineRule="auto"/>
        <w:jc w:val="center"/>
        <w:rPr>
          <w:b/>
          <w:bCs/>
          <w:sz w:val="20"/>
          <w:szCs w:val="20"/>
        </w:rPr>
      </w:pPr>
    </w:p>
    <w:p w14:paraId="47FF4A52" w14:textId="77777777" w:rsidR="00A50335" w:rsidRPr="004B3294" w:rsidRDefault="00A50335" w:rsidP="5BFF26D7">
      <w:pPr>
        <w:shd w:val="clear" w:color="auto" w:fill="FFFFFF" w:themeFill="background1"/>
        <w:spacing w:line="240" w:lineRule="auto"/>
        <w:jc w:val="center"/>
        <w:rPr>
          <w:b/>
          <w:bCs/>
          <w:sz w:val="20"/>
          <w:szCs w:val="20"/>
        </w:rPr>
      </w:pPr>
    </w:p>
    <w:p w14:paraId="59135B13" w14:textId="3AA18EFE" w:rsidR="00E70F01" w:rsidRPr="004B3294" w:rsidRDefault="00E70F01" w:rsidP="007F4F8B">
      <w:pPr>
        <w:adjustRightInd w:val="0"/>
        <w:spacing w:line="240" w:lineRule="auto"/>
        <w:rPr>
          <w:rFonts w:cs="Arial"/>
          <w:sz w:val="2"/>
          <w:szCs w:val="20"/>
          <w:lang w:val="x-none"/>
        </w:rPr>
      </w:pPr>
    </w:p>
    <w:p w14:paraId="62F77FBC" w14:textId="2065D9E3" w:rsidR="00C428B9" w:rsidRPr="004B3294" w:rsidRDefault="00C428B9" w:rsidP="007F4F8B">
      <w:pPr>
        <w:adjustRightInd w:val="0"/>
        <w:spacing w:line="240" w:lineRule="auto"/>
        <w:rPr>
          <w:rFonts w:cs="Arial"/>
          <w:sz w:val="2"/>
          <w:szCs w:val="20"/>
          <w:lang w:val="x-none"/>
        </w:rPr>
      </w:pPr>
    </w:p>
    <w:p w14:paraId="7E649AA6" w14:textId="1948E747" w:rsidR="00C428B9" w:rsidRPr="004B3294" w:rsidRDefault="00C428B9" w:rsidP="007F4F8B">
      <w:pPr>
        <w:adjustRightInd w:val="0"/>
        <w:spacing w:line="240" w:lineRule="auto"/>
        <w:rPr>
          <w:rFonts w:cs="Arial"/>
          <w:sz w:val="2"/>
          <w:szCs w:val="20"/>
          <w:lang w:val="x-none"/>
        </w:rPr>
      </w:pPr>
    </w:p>
    <w:p w14:paraId="1CDD48B7" w14:textId="77777777" w:rsidR="00C428B9" w:rsidRPr="004B3294" w:rsidRDefault="00C428B9" w:rsidP="007F4F8B">
      <w:pPr>
        <w:adjustRightInd w:val="0"/>
        <w:spacing w:line="240" w:lineRule="auto"/>
        <w:rPr>
          <w:rFonts w:cs="Arial"/>
          <w:sz w:val="2"/>
          <w:szCs w:val="20"/>
          <w:lang w:val="x-none"/>
        </w:rPr>
      </w:pPr>
    </w:p>
    <w:p w14:paraId="4A300ED8" w14:textId="77777777" w:rsidR="00093EB4" w:rsidRPr="004B3294" w:rsidRDefault="00093EB4" w:rsidP="007C2E4F">
      <w:pPr>
        <w:pStyle w:val="DraftLineWC"/>
        <w:suppressAutoHyphens w:val="0"/>
        <w:spacing w:after="0" w:line="276" w:lineRule="auto"/>
        <w:ind w:firstLine="0"/>
        <w:jc w:val="both"/>
        <w:rPr>
          <w:rFonts w:ascii="Arial" w:hAnsi="Arial" w:cs="Arial"/>
          <w:b/>
          <w:bCs/>
        </w:rPr>
      </w:pPr>
    </w:p>
    <w:p w14:paraId="7E33FBEC" w14:textId="689C2B25" w:rsidR="00087C7C" w:rsidRPr="004B3294" w:rsidRDefault="00087C7C" w:rsidP="007C2E4F">
      <w:pPr>
        <w:pStyle w:val="DraftLineWC"/>
        <w:suppressAutoHyphens w:val="0"/>
        <w:spacing w:after="0" w:line="276" w:lineRule="auto"/>
        <w:ind w:firstLine="0"/>
        <w:jc w:val="both"/>
        <w:rPr>
          <w:rFonts w:ascii="Arial" w:hAnsi="Arial" w:cs="Arial"/>
          <w:b/>
          <w:bCs/>
        </w:rPr>
      </w:pPr>
      <w:r w:rsidRPr="004B3294">
        <w:rPr>
          <w:rFonts w:ascii="Arial" w:hAnsi="Arial" w:cs="Arial"/>
          <w:b/>
          <w:bCs/>
        </w:rPr>
        <w:t>Oświadczamy, że:</w:t>
      </w:r>
    </w:p>
    <w:p w14:paraId="2B548A9E" w14:textId="77777777" w:rsidR="00087C7C" w:rsidRPr="004B3294" w:rsidRDefault="00087C7C" w:rsidP="00307CD1">
      <w:pPr>
        <w:autoSpaceDE w:val="0"/>
        <w:autoSpaceDN w:val="0"/>
        <w:adjustRightInd w:val="0"/>
        <w:spacing w:line="240" w:lineRule="auto"/>
        <w:rPr>
          <w:rFonts w:cs="Arial"/>
          <w:color w:val="000000"/>
          <w:sz w:val="6"/>
        </w:rPr>
      </w:pPr>
    </w:p>
    <w:p w14:paraId="1E155298" w14:textId="77A858DD" w:rsidR="00C25E1E" w:rsidRPr="004B3294" w:rsidRDefault="00C25E1E" w:rsidP="00A21354">
      <w:pPr>
        <w:numPr>
          <w:ilvl w:val="0"/>
          <w:numId w:val="23"/>
        </w:numPr>
        <w:autoSpaceDE w:val="0"/>
        <w:autoSpaceDN w:val="0"/>
        <w:spacing w:after="120" w:line="240" w:lineRule="exact"/>
        <w:ind w:left="567" w:hanging="567"/>
        <w:rPr>
          <w:rFonts w:cs="Arial"/>
          <w:sz w:val="20"/>
          <w:szCs w:val="20"/>
        </w:rPr>
      </w:pPr>
      <w:r w:rsidRPr="004B3294">
        <w:rPr>
          <w:rFonts w:cs="Arial"/>
          <w:sz w:val="20"/>
          <w:szCs w:val="20"/>
        </w:rPr>
        <w:t>Zapoznaliśmy się z treścią specyfikacji warunków zamówienia</w:t>
      </w:r>
      <w:r w:rsidR="00171698" w:rsidRPr="004B3294">
        <w:rPr>
          <w:rFonts w:cs="Arial"/>
          <w:sz w:val="20"/>
          <w:szCs w:val="20"/>
        </w:rPr>
        <w:t>,</w:t>
      </w:r>
      <w:r w:rsidR="00171698" w:rsidRPr="004B3294">
        <w:rPr>
          <w:sz w:val="20"/>
          <w:szCs w:val="20"/>
        </w:rPr>
        <w:t xml:space="preserve"> a w szczególności z zasadami wykonywania usługi</w:t>
      </w:r>
      <w:r w:rsidRPr="004B3294">
        <w:rPr>
          <w:rFonts w:cs="Arial"/>
          <w:sz w:val="20"/>
          <w:szCs w:val="20"/>
        </w:rPr>
        <w:t xml:space="preserve"> oraz </w:t>
      </w:r>
      <w:r w:rsidR="00096D06" w:rsidRPr="004B3294">
        <w:rPr>
          <w:rFonts w:cs="Arial"/>
          <w:sz w:val="20"/>
          <w:szCs w:val="20"/>
        </w:rPr>
        <w:t>projektem</w:t>
      </w:r>
      <w:r w:rsidRPr="004B3294">
        <w:rPr>
          <w:rFonts w:cs="Arial"/>
          <w:sz w:val="20"/>
          <w:szCs w:val="20"/>
        </w:rPr>
        <w:t xml:space="preserve"> umowy i przyjmujemy je bez zastrzeżeń</w:t>
      </w:r>
      <w:r w:rsidR="002E71E8" w:rsidRPr="004B3294">
        <w:rPr>
          <w:rFonts w:cs="Arial"/>
          <w:sz w:val="20"/>
          <w:szCs w:val="20"/>
        </w:rPr>
        <w:t>.</w:t>
      </w:r>
      <w:r w:rsidRPr="004B3294">
        <w:rPr>
          <w:rFonts w:cs="Arial"/>
          <w:sz w:val="20"/>
          <w:szCs w:val="20"/>
        </w:rPr>
        <w:t xml:space="preserve"> </w:t>
      </w:r>
    </w:p>
    <w:p w14:paraId="330E4B84" w14:textId="739B86F1" w:rsidR="00C25E1E" w:rsidRPr="004B3294" w:rsidRDefault="00C25E1E" w:rsidP="00A21354">
      <w:pPr>
        <w:pStyle w:val="Styl1formularz"/>
        <w:numPr>
          <w:ilvl w:val="0"/>
          <w:numId w:val="23"/>
        </w:numPr>
        <w:spacing w:line="240" w:lineRule="exact"/>
        <w:ind w:left="567" w:hanging="567"/>
      </w:pPr>
      <w:r w:rsidRPr="004B3294">
        <w:t>W razie wybrania naszej oferty zobowiązujemy się do podpisania umowy na warunkach zawartych w specyfikacji warunków zamówienia w miejscu i terminie wskazanym przez Zamawiającego.</w:t>
      </w:r>
    </w:p>
    <w:p w14:paraId="3094B19B" w14:textId="77777777" w:rsidR="00B11AD8" w:rsidRPr="004B3294" w:rsidRDefault="00B11AD8" w:rsidP="00B11AD8">
      <w:pPr>
        <w:pStyle w:val="Styl1formularz"/>
        <w:numPr>
          <w:ilvl w:val="0"/>
          <w:numId w:val="0"/>
        </w:numPr>
        <w:ind w:left="567"/>
        <w:rPr>
          <w:sz w:val="2"/>
        </w:rPr>
      </w:pPr>
    </w:p>
    <w:p w14:paraId="4673C691" w14:textId="77777777" w:rsidR="00C25E1E" w:rsidRPr="004B3294" w:rsidRDefault="00C25E1E" w:rsidP="00A21354">
      <w:pPr>
        <w:pStyle w:val="Styl1formularz"/>
        <w:numPr>
          <w:ilvl w:val="0"/>
          <w:numId w:val="23"/>
        </w:numPr>
        <w:tabs>
          <w:tab w:val="clear" w:pos="1647"/>
          <w:tab w:val="num" w:pos="1843"/>
        </w:tabs>
        <w:spacing w:before="0" w:line="240" w:lineRule="exact"/>
        <w:ind w:left="567" w:hanging="567"/>
      </w:pPr>
      <w:r w:rsidRPr="004B3294">
        <w:t>Zdobyliśmy konieczne informacje potrzebne do prawidłowego przygotowania oferty.</w:t>
      </w:r>
    </w:p>
    <w:p w14:paraId="62958AAE" w14:textId="77777777" w:rsidR="00C25E1E" w:rsidRPr="004B3294" w:rsidRDefault="00C25E1E" w:rsidP="00B11AD8">
      <w:pPr>
        <w:autoSpaceDE w:val="0"/>
        <w:autoSpaceDN w:val="0"/>
        <w:spacing w:line="240" w:lineRule="auto"/>
        <w:rPr>
          <w:rFonts w:cs="Arial"/>
          <w:sz w:val="8"/>
          <w:szCs w:val="20"/>
        </w:rPr>
      </w:pPr>
    </w:p>
    <w:p w14:paraId="1DF62588" w14:textId="2B61382A" w:rsidR="00C25E1E" w:rsidRPr="004B3294" w:rsidRDefault="00C25E1E" w:rsidP="00A21354">
      <w:pPr>
        <w:numPr>
          <w:ilvl w:val="0"/>
          <w:numId w:val="23"/>
        </w:numPr>
        <w:autoSpaceDE w:val="0"/>
        <w:autoSpaceDN w:val="0"/>
        <w:spacing w:line="240" w:lineRule="exact"/>
        <w:ind w:left="567" w:hanging="567"/>
        <w:rPr>
          <w:rFonts w:cs="Arial"/>
          <w:sz w:val="20"/>
          <w:szCs w:val="20"/>
        </w:rPr>
      </w:pPr>
      <w:r w:rsidRPr="004B3294">
        <w:rPr>
          <w:rFonts w:cs="Arial"/>
          <w:sz w:val="20"/>
          <w:szCs w:val="20"/>
        </w:rPr>
        <w:t>Zobowiązujemy się do wykonania zamówienia na warunkach i zasadach określonych przez Zamawiającego w specyfikacji warunków zamówienia.</w:t>
      </w:r>
    </w:p>
    <w:p w14:paraId="67314FB9" w14:textId="211D0D4D" w:rsidR="00B11AD8" w:rsidRPr="004B3294" w:rsidRDefault="00B11AD8" w:rsidP="00B11AD8">
      <w:pPr>
        <w:autoSpaceDE w:val="0"/>
        <w:autoSpaceDN w:val="0"/>
        <w:spacing w:line="240" w:lineRule="auto"/>
        <w:rPr>
          <w:rFonts w:cs="Arial"/>
          <w:sz w:val="14"/>
          <w:szCs w:val="20"/>
        </w:rPr>
      </w:pPr>
    </w:p>
    <w:p w14:paraId="070A909A" w14:textId="22C677D2" w:rsidR="00C25E1E" w:rsidRPr="004B3294" w:rsidRDefault="00C25E1E" w:rsidP="00A21354">
      <w:pPr>
        <w:numPr>
          <w:ilvl w:val="0"/>
          <w:numId w:val="23"/>
        </w:numPr>
        <w:autoSpaceDE w:val="0"/>
        <w:autoSpaceDN w:val="0"/>
        <w:spacing w:after="120" w:line="240" w:lineRule="exact"/>
        <w:ind w:left="567" w:hanging="567"/>
        <w:rPr>
          <w:rFonts w:cs="Arial"/>
          <w:sz w:val="20"/>
          <w:szCs w:val="20"/>
        </w:rPr>
      </w:pPr>
      <w:r w:rsidRPr="004B3294">
        <w:rPr>
          <w:rFonts w:cs="Arial"/>
          <w:sz w:val="20"/>
          <w:szCs w:val="20"/>
        </w:rPr>
        <w:t>Akceptujemy wskazany w SWZ termin związania ofertą</w:t>
      </w:r>
      <w:r w:rsidR="00583A2E" w:rsidRPr="004B3294">
        <w:rPr>
          <w:rFonts w:cs="Arial"/>
          <w:sz w:val="20"/>
          <w:szCs w:val="20"/>
        </w:rPr>
        <w:t>.</w:t>
      </w:r>
    </w:p>
    <w:p w14:paraId="249AC9AC" w14:textId="77777777" w:rsidR="0069597A" w:rsidRPr="004B3294" w:rsidRDefault="0069597A" w:rsidP="00A21354">
      <w:pPr>
        <w:numPr>
          <w:ilvl w:val="0"/>
          <w:numId w:val="23"/>
        </w:numPr>
        <w:autoSpaceDE w:val="0"/>
        <w:autoSpaceDN w:val="0"/>
        <w:spacing w:after="120" w:line="240" w:lineRule="exact"/>
        <w:ind w:left="567" w:hanging="567"/>
        <w:rPr>
          <w:rFonts w:cs="Arial"/>
          <w:sz w:val="20"/>
          <w:szCs w:val="20"/>
        </w:rPr>
      </w:pPr>
      <w:r w:rsidRPr="004B3294">
        <w:rPr>
          <w:rFonts w:cs="Arial"/>
          <w:sz w:val="20"/>
          <w:szCs w:val="20"/>
        </w:rPr>
        <w:t>Oświadczamy, że w przypadku, gdy realizacja prac będzie wymagała udziału Podwykonawców, będziemy w pełni odpowiedzialni za działania lub uchybienia każdego Podwykonawcy, tak jakby to były nasze działania lub uchybienia.</w:t>
      </w:r>
    </w:p>
    <w:p w14:paraId="61379177" w14:textId="77777777" w:rsidR="0069597A" w:rsidRPr="004B3294" w:rsidRDefault="0069597A" w:rsidP="00A21354">
      <w:pPr>
        <w:numPr>
          <w:ilvl w:val="0"/>
          <w:numId w:val="23"/>
        </w:numPr>
        <w:tabs>
          <w:tab w:val="num" w:pos="567"/>
        </w:tabs>
        <w:ind w:left="567" w:hanging="567"/>
        <w:rPr>
          <w:rFonts w:cs="Arial"/>
          <w:sz w:val="20"/>
          <w:szCs w:val="20"/>
        </w:rPr>
      </w:pPr>
      <w:r w:rsidRPr="004B3294">
        <w:rPr>
          <w:rFonts w:cs="Arial"/>
          <w:sz w:val="20"/>
          <w:szCs w:val="20"/>
        </w:rPr>
        <w:t>Zakres prac, który zamierzamy wykonać przy udziale podwykonawców:</w:t>
      </w:r>
    </w:p>
    <w:p w14:paraId="2BD47519" w14:textId="77777777" w:rsidR="0069597A" w:rsidRPr="004B3294" w:rsidRDefault="0069597A" w:rsidP="0069597A">
      <w:pPr>
        <w:tabs>
          <w:tab w:val="num" w:pos="567"/>
          <w:tab w:val="num" w:pos="1134"/>
        </w:tabs>
        <w:spacing w:line="240" w:lineRule="auto"/>
        <w:ind w:left="567"/>
        <w:rPr>
          <w:rFonts w:cs="Arial"/>
          <w:sz w:val="20"/>
          <w:szCs w:val="20"/>
        </w:rPr>
      </w:pPr>
      <w:r w:rsidRPr="004B3294">
        <w:rPr>
          <w:rFonts w:cs="Arial"/>
          <w:sz w:val="20"/>
          <w:szCs w:val="20"/>
        </w:rPr>
        <w:t>a)</w:t>
      </w:r>
      <w:r w:rsidRPr="004B3294">
        <w:rPr>
          <w:rFonts w:cs="Arial"/>
          <w:sz w:val="20"/>
          <w:szCs w:val="20"/>
        </w:rPr>
        <w:tab/>
        <w:t>..................................................................................</w:t>
      </w:r>
    </w:p>
    <w:p w14:paraId="109D0505" w14:textId="77777777" w:rsidR="0069597A" w:rsidRPr="004B3294" w:rsidRDefault="0069597A" w:rsidP="0069597A">
      <w:pPr>
        <w:tabs>
          <w:tab w:val="num" w:pos="567"/>
        </w:tabs>
        <w:spacing w:after="240" w:line="240" w:lineRule="auto"/>
        <w:ind w:left="567"/>
        <w:rPr>
          <w:rFonts w:cs="Arial"/>
          <w:color w:val="000000"/>
          <w:sz w:val="20"/>
          <w:szCs w:val="20"/>
          <w:lang w:eastAsia="en-US"/>
        </w:rPr>
      </w:pPr>
      <w:r w:rsidRPr="004B3294">
        <w:rPr>
          <w:rFonts w:cs="Arial"/>
          <w:i/>
          <w:iCs/>
          <w:color w:val="000000"/>
          <w:sz w:val="20"/>
          <w:szCs w:val="20"/>
        </w:rPr>
        <w:t>(część zamówienia, nazwa podwykonawcy o ile jest znany)</w:t>
      </w:r>
    </w:p>
    <w:p w14:paraId="72D6487C" w14:textId="77777777" w:rsidR="0069597A" w:rsidRPr="004B3294" w:rsidRDefault="0069597A" w:rsidP="0069597A">
      <w:pPr>
        <w:tabs>
          <w:tab w:val="num" w:pos="567"/>
          <w:tab w:val="num" w:pos="1134"/>
        </w:tabs>
        <w:spacing w:line="240" w:lineRule="auto"/>
        <w:ind w:left="567"/>
        <w:rPr>
          <w:rFonts w:cs="Arial"/>
          <w:sz w:val="20"/>
          <w:szCs w:val="20"/>
        </w:rPr>
      </w:pPr>
      <w:r w:rsidRPr="004B3294">
        <w:rPr>
          <w:rFonts w:cs="Arial"/>
          <w:sz w:val="20"/>
          <w:szCs w:val="20"/>
        </w:rPr>
        <w:t>b)</w:t>
      </w:r>
      <w:r w:rsidRPr="004B3294">
        <w:rPr>
          <w:rFonts w:cs="Arial"/>
          <w:sz w:val="20"/>
          <w:szCs w:val="20"/>
        </w:rPr>
        <w:tab/>
        <w:t>...................................................................................</w:t>
      </w:r>
    </w:p>
    <w:p w14:paraId="32EF7E85" w14:textId="2744D41A" w:rsidR="0069597A" w:rsidRPr="004B3294" w:rsidRDefault="0069597A" w:rsidP="0069597A">
      <w:pPr>
        <w:pStyle w:val="xl114"/>
        <w:tabs>
          <w:tab w:val="left" w:pos="426"/>
          <w:tab w:val="num" w:pos="567"/>
          <w:tab w:val="left" w:pos="9160"/>
          <w:tab w:val="left" w:pos="10076"/>
          <w:tab w:val="left" w:pos="10992"/>
          <w:tab w:val="left" w:pos="11908"/>
          <w:tab w:val="left" w:pos="12824"/>
          <w:tab w:val="left" w:pos="13740"/>
          <w:tab w:val="left" w:pos="14656"/>
        </w:tabs>
        <w:spacing w:before="0" w:beforeAutospacing="0" w:after="0" w:afterAutospacing="0"/>
        <w:ind w:left="567"/>
        <w:jc w:val="both"/>
        <w:rPr>
          <w:rFonts w:ascii="Arial" w:hAnsi="Arial" w:cs="Arial"/>
          <w:b w:val="0"/>
          <w:bCs w:val="0"/>
          <w:i/>
          <w:iCs/>
          <w:color w:val="000000"/>
          <w:sz w:val="20"/>
          <w:szCs w:val="20"/>
        </w:rPr>
      </w:pPr>
      <w:r w:rsidRPr="004B3294">
        <w:rPr>
          <w:rFonts w:ascii="Arial" w:hAnsi="Arial" w:cs="Arial"/>
          <w:b w:val="0"/>
          <w:bCs w:val="0"/>
          <w:i/>
          <w:iCs/>
          <w:color w:val="000000"/>
          <w:sz w:val="20"/>
          <w:szCs w:val="20"/>
        </w:rPr>
        <w:t>(część zamówienia, nazwa podwykonawcy o ile jest znany)</w:t>
      </w:r>
    </w:p>
    <w:p w14:paraId="3C60C424" w14:textId="77777777" w:rsidR="00BA5B26" w:rsidRPr="004B3294" w:rsidRDefault="00BA5B26" w:rsidP="003E5FEF">
      <w:pPr>
        <w:pStyle w:val="xl114"/>
        <w:tabs>
          <w:tab w:val="left" w:pos="426"/>
          <w:tab w:val="num" w:pos="567"/>
          <w:tab w:val="left" w:pos="9160"/>
          <w:tab w:val="left" w:pos="10076"/>
          <w:tab w:val="left" w:pos="10992"/>
          <w:tab w:val="left" w:pos="11908"/>
          <w:tab w:val="left" w:pos="12824"/>
          <w:tab w:val="left" w:pos="13740"/>
          <w:tab w:val="left" w:pos="14656"/>
        </w:tabs>
        <w:spacing w:before="0" w:beforeAutospacing="0" w:after="0" w:afterAutospacing="0"/>
        <w:jc w:val="both"/>
        <w:rPr>
          <w:rFonts w:ascii="Arial" w:hAnsi="Arial" w:cs="Arial"/>
          <w:b w:val="0"/>
          <w:bCs w:val="0"/>
          <w:i/>
          <w:iCs/>
          <w:color w:val="auto"/>
          <w:sz w:val="20"/>
          <w:szCs w:val="20"/>
        </w:rPr>
      </w:pPr>
    </w:p>
    <w:p w14:paraId="464D98A1" w14:textId="5F974AAE" w:rsidR="00C25E1E" w:rsidRPr="004B3294" w:rsidRDefault="00C25E1E" w:rsidP="00A21354">
      <w:pPr>
        <w:pStyle w:val="Akapitzlist"/>
        <w:numPr>
          <w:ilvl w:val="0"/>
          <w:numId w:val="23"/>
        </w:numPr>
        <w:tabs>
          <w:tab w:val="clear" w:pos="1647"/>
        </w:tabs>
        <w:autoSpaceDE w:val="0"/>
        <w:autoSpaceDN w:val="0"/>
        <w:spacing w:line="240" w:lineRule="auto"/>
        <w:ind w:left="709" w:hanging="709"/>
        <w:rPr>
          <w:rFonts w:cs="Arial"/>
          <w:color w:val="000000"/>
          <w:sz w:val="20"/>
          <w:szCs w:val="20"/>
        </w:rPr>
      </w:pPr>
      <w:r w:rsidRPr="004B3294">
        <w:rPr>
          <w:rFonts w:cs="Arial"/>
          <w:color w:val="000000"/>
          <w:sz w:val="20"/>
          <w:szCs w:val="20"/>
        </w:rPr>
        <w:t>Oświadczamy, że*</w:t>
      </w:r>
      <w:r w:rsidRPr="004B3294">
        <w:rPr>
          <w:rFonts w:cs="Arial"/>
          <w:i/>
          <w:iCs/>
          <w:color w:val="000000"/>
          <w:sz w:val="20"/>
          <w:szCs w:val="20"/>
        </w:rPr>
        <w:t>(wybrać właściwe)</w:t>
      </w:r>
      <w:r w:rsidRPr="004B3294">
        <w:rPr>
          <w:rFonts w:cs="Arial"/>
          <w:color w:val="000000"/>
          <w:sz w:val="20"/>
          <w:szCs w:val="20"/>
        </w:rPr>
        <w:t>:</w:t>
      </w:r>
    </w:p>
    <w:p w14:paraId="273720B0" w14:textId="77777777" w:rsidR="00C86E09" w:rsidRPr="004B3294" w:rsidRDefault="00C86E09" w:rsidP="00C86E09">
      <w:pPr>
        <w:autoSpaceDE w:val="0"/>
        <w:autoSpaceDN w:val="0"/>
        <w:spacing w:line="240" w:lineRule="auto"/>
        <w:ind w:left="567" w:hanging="567"/>
        <w:rPr>
          <w:rFonts w:cs="Arial"/>
          <w:sz w:val="6"/>
          <w:szCs w:val="20"/>
        </w:rPr>
      </w:pPr>
    </w:p>
    <w:p w14:paraId="29E52E6F" w14:textId="77777777" w:rsidR="00C25E1E" w:rsidRPr="004B3294" w:rsidRDefault="00C25E1E" w:rsidP="00A21354">
      <w:pPr>
        <w:pStyle w:val="Akapitzlist"/>
        <w:numPr>
          <w:ilvl w:val="0"/>
          <w:numId w:val="24"/>
        </w:numPr>
        <w:spacing w:line="240" w:lineRule="auto"/>
        <w:ind w:left="426" w:hanging="284"/>
        <w:rPr>
          <w:rFonts w:cs="Arial"/>
          <w:color w:val="000000"/>
          <w:sz w:val="20"/>
          <w:szCs w:val="20"/>
        </w:rPr>
      </w:pPr>
      <w:r w:rsidRPr="004B3294">
        <w:rPr>
          <w:rFonts w:cs="Arial"/>
          <w:sz w:val="20"/>
          <w:szCs w:val="20"/>
          <w:lang w:eastAsia="en-US"/>
        </w:rPr>
        <w:t>przekazujemy dane osobowe inne niż bezpośrednio nas dotyczące wobec czego:</w:t>
      </w:r>
    </w:p>
    <w:p w14:paraId="583318E9" w14:textId="74979644" w:rsidR="00C25E1E" w:rsidRPr="004B3294" w:rsidRDefault="00C25E1E" w:rsidP="00A21354">
      <w:pPr>
        <w:pStyle w:val="Akapitzlist"/>
        <w:numPr>
          <w:ilvl w:val="0"/>
          <w:numId w:val="25"/>
        </w:numPr>
        <w:spacing w:line="240" w:lineRule="auto"/>
        <w:ind w:left="851" w:hanging="425"/>
        <w:rPr>
          <w:rFonts w:cs="Arial"/>
          <w:color w:val="000000"/>
          <w:sz w:val="20"/>
          <w:szCs w:val="20"/>
        </w:rPr>
      </w:pPr>
      <w:r w:rsidRPr="004B3294">
        <w:rPr>
          <w:rFonts w:cs="Arial"/>
          <w:color w:val="000000"/>
          <w:sz w:val="20"/>
          <w:szCs w:val="20"/>
        </w:rPr>
        <w:t>wypełniliśmy obowiązki informacyjne przewidziane w art. 13 lub art. 14 RODO wobec osób fizycznych, od których dane osobowe zostały bezpośrednio lub pośrednio pozyskane w celu ubiegania się o udzielenie zamówienia niepublicznego w niniejszym postępowaniu;</w:t>
      </w:r>
    </w:p>
    <w:p w14:paraId="766CA191" w14:textId="77777777" w:rsidR="009E63F2" w:rsidRPr="004B3294" w:rsidRDefault="009E63F2" w:rsidP="009E63F2">
      <w:pPr>
        <w:pStyle w:val="Akapitzlist"/>
        <w:spacing w:line="240" w:lineRule="auto"/>
        <w:ind w:left="851"/>
        <w:rPr>
          <w:rFonts w:cs="Arial"/>
          <w:color w:val="000000"/>
          <w:sz w:val="8"/>
          <w:szCs w:val="20"/>
        </w:rPr>
      </w:pPr>
    </w:p>
    <w:p w14:paraId="3B4F9283" w14:textId="41B220B6" w:rsidR="00C25E1E" w:rsidRPr="004B3294" w:rsidRDefault="00C25E1E" w:rsidP="00A21354">
      <w:pPr>
        <w:pStyle w:val="Akapitzlist"/>
        <w:numPr>
          <w:ilvl w:val="0"/>
          <w:numId w:val="25"/>
        </w:numPr>
        <w:spacing w:line="240" w:lineRule="auto"/>
        <w:ind w:left="851" w:hanging="425"/>
        <w:rPr>
          <w:rFonts w:cs="Arial"/>
          <w:color w:val="000000"/>
          <w:sz w:val="20"/>
          <w:szCs w:val="20"/>
        </w:rPr>
      </w:pPr>
      <w:r w:rsidRPr="004B3294">
        <w:rPr>
          <w:rFonts w:cs="Arial"/>
          <w:color w:val="000000"/>
          <w:sz w:val="20"/>
          <w:szCs w:val="20"/>
        </w:rPr>
        <w:t>poinformowaliśmy wszystkie osoby fizyczne, których dane zostały przekazane Zamawiającemu w związku z prowadzonym postępowaniem, o przetwarzaniu ich danych osobowych przez Zamawiającego zgodnie z treścią pkt 26 SWZ;</w:t>
      </w:r>
    </w:p>
    <w:p w14:paraId="699DB65D" w14:textId="70DC8D89" w:rsidR="009E63F2" w:rsidRPr="004B3294" w:rsidRDefault="009E63F2" w:rsidP="009E63F2">
      <w:pPr>
        <w:spacing w:line="240" w:lineRule="auto"/>
        <w:rPr>
          <w:rFonts w:cs="Arial"/>
          <w:color w:val="000000"/>
          <w:sz w:val="8"/>
          <w:szCs w:val="20"/>
        </w:rPr>
      </w:pPr>
    </w:p>
    <w:p w14:paraId="76B48CB2" w14:textId="46B4760A" w:rsidR="00C25E1E" w:rsidRPr="004B3294" w:rsidRDefault="00C25E1E" w:rsidP="00A21354">
      <w:pPr>
        <w:pStyle w:val="Akapitzlist"/>
        <w:numPr>
          <w:ilvl w:val="0"/>
          <w:numId w:val="25"/>
        </w:numPr>
        <w:spacing w:line="240" w:lineRule="auto"/>
        <w:ind w:left="851" w:hanging="425"/>
        <w:rPr>
          <w:rFonts w:cs="Arial"/>
          <w:color w:val="000000"/>
          <w:sz w:val="20"/>
          <w:szCs w:val="20"/>
        </w:rPr>
      </w:pPr>
      <w:r w:rsidRPr="004B3294">
        <w:rPr>
          <w:rFonts w:cs="Arial"/>
          <w:color w:val="000000"/>
          <w:sz w:val="20"/>
          <w:szCs w:val="20"/>
        </w:rPr>
        <w:t>zobowiązujemy się do przekazania informacji, w zakresie, o którym mowa pkt b) powyżej, także osobom których dane zostaną przekazane Zamawiającemu w ww. celu n</w:t>
      </w:r>
      <w:r w:rsidR="009E63F2" w:rsidRPr="004B3294">
        <w:rPr>
          <w:rFonts w:cs="Arial"/>
          <w:color w:val="000000"/>
          <w:sz w:val="20"/>
          <w:szCs w:val="20"/>
        </w:rPr>
        <w:t>a dalszych etapach postępowania;</w:t>
      </w:r>
    </w:p>
    <w:p w14:paraId="222B672D" w14:textId="2C07C967" w:rsidR="009E63F2" w:rsidRPr="004B3294" w:rsidRDefault="009E63F2" w:rsidP="009E63F2">
      <w:pPr>
        <w:spacing w:line="240" w:lineRule="auto"/>
        <w:rPr>
          <w:rFonts w:cs="Arial"/>
          <w:color w:val="000000"/>
          <w:sz w:val="8"/>
          <w:szCs w:val="20"/>
        </w:rPr>
      </w:pPr>
    </w:p>
    <w:p w14:paraId="07867218" w14:textId="77777777" w:rsidR="00C25E1E" w:rsidRPr="004B3294" w:rsidRDefault="00C25E1E" w:rsidP="009E63F2">
      <w:pPr>
        <w:pStyle w:val="Default"/>
        <w:tabs>
          <w:tab w:val="left" w:pos="284"/>
        </w:tabs>
        <w:ind w:left="851" w:hanging="425"/>
        <w:rPr>
          <w:sz w:val="20"/>
          <w:szCs w:val="20"/>
        </w:rPr>
      </w:pPr>
      <w:r w:rsidRPr="004B3294">
        <w:rPr>
          <w:sz w:val="20"/>
          <w:szCs w:val="20"/>
        </w:rPr>
        <w:t>d)</w:t>
      </w:r>
      <w:r w:rsidRPr="004B3294">
        <w:rPr>
          <w:sz w:val="20"/>
          <w:szCs w:val="20"/>
        </w:rPr>
        <w:tab/>
        <w:t xml:space="preserve">zakres przekazanych danych osobowych obejmuje:………………………………. </w:t>
      </w:r>
    </w:p>
    <w:p w14:paraId="4BD3A5B6" w14:textId="77777777" w:rsidR="00C25E1E" w:rsidRPr="004B3294" w:rsidRDefault="00C25E1E" w:rsidP="009E63F2">
      <w:pPr>
        <w:spacing w:line="240" w:lineRule="auto"/>
        <w:ind w:left="851"/>
        <w:rPr>
          <w:rFonts w:eastAsia="Calibri" w:cs="Arial"/>
          <w:color w:val="000000"/>
          <w:sz w:val="20"/>
          <w:szCs w:val="20"/>
        </w:rPr>
      </w:pPr>
      <w:r w:rsidRPr="004B3294">
        <w:rPr>
          <w:rFonts w:cs="Arial"/>
          <w:i/>
          <w:iCs/>
          <w:sz w:val="20"/>
          <w:szCs w:val="20"/>
        </w:rPr>
        <w:t>[pole uzupełnia Wykonawca wskazując kategorie danych osobowych Członka Personelu, które zostały przekazane Zamawiającemu, np. imię, nazwisko, stanowisko, służbowe dane kontaktowe].</w:t>
      </w:r>
    </w:p>
    <w:p w14:paraId="515C842F" w14:textId="78CDB28D" w:rsidR="00C25E1E" w:rsidRPr="004B3294" w:rsidRDefault="00C25E1E" w:rsidP="009E63F2">
      <w:pPr>
        <w:spacing w:line="240" w:lineRule="auto"/>
        <w:rPr>
          <w:rFonts w:cs="Arial"/>
          <w:color w:val="000000"/>
          <w:sz w:val="4"/>
          <w:szCs w:val="20"/>
        </w:rPr>
      </w:pPr>
    </w:p>
    <w:p w14:paraId="6547EDF7" w14:textId="7C913CFC" w:rsidR="00C25E1E" w:rsidRPr="004B3294" w:rsidRDefault="00C25E1E" w:rsidP="00A21354">
      <w:pPr>
        <w:pStyle w:val="Akapitzlist"/>
        <w:numPr>
          <w:ilvl w:val="0"/>
          <w:numId w:val="24"/>
        </w:numPr>
        <w:autoSpaceDE w:val="0"/>
        <w:autoSpaceDN w:val="0"/>
        <w:spacing w:after="120" w:line="276" w:lineRule="auto"/>
        <w:rPr>
          <w:rFonts w:eastAsia="Calibri" w:cs="Arial"/>
          <w:color w:val="000000"/>
          <w:sz w:val="20"/>
          <w:szCs w:val="20"/>
        </w:rPr>
      </w:pPr>
      <w:r w:rsidRPr="004B3294">
        <w:rPr>
          <w:rFonts w:cs="Arial"/>
          <w:sz w:val="20"/>
          <w:szCs w:val="20"/>
          <w:lang w:eastAsia="en-US"/>
        </w:rPr>
        <w:t xml:space="preserve">nie przekazujemy danych osobowych innych niż bezpośrednio nas dotyczących </w:t>
      </w:r>
      <w:r w:rsidRPr="004B3294">
        <w:rPr>
          <w:rFonts w:cs="Arial"/>
          <w:sz w:val="20"/>
          <w:szCs w:val="20"/>
          <w:lang w:eastAsia="en-US"/>
        </w:rPr>
        <w:br/>
        <w:t xml:space="preserve">lub zachodzi wyłączenie stosowania obowiązku informacyjnego, stosownie do art. 13 ust. 4 </w:t>
      </w:r>
      <w:r w:rsidRPr="004B3294">
        <w:rPr>
          <w:rFonts w:cs="Arial"/>
          <w:sz w:val="20"/>
          <w:szCs w:val="20"/>
          <w:lang w:eastAsia="en-US"/>
        </w:rPr>
        <w:br/>
        <w:t>lub art. 14 ust. 5 RODO</w:t>
      </w:r>
      <w:r w:rsidR="0063112D" w:rsidRPr="004B3294">
        <w:rPr>
          <w:rFonts w:cs="Arial"/>
          <w:sz w:val="20"/>
          <w:szCs w:val="20"/>
          <w:lang w:eastAsia="en-US"/>
        </w:rPr>
        <w:t>.</w:t>
      </w:r>
    </w:p>
    <w:p w14:paraId="13811658" w14:textId="77777777" w:rsidR="00C25E1E" w:rsidRPr="004B3294" w:rsidRDefault="00C25E1E" w:rsidP="00D129E8">
      <w:pPr>
        <w:pStyle w:val="Akapitzlist"/>
        <w:spacing w:line="240" w:lineRule="auto"/>
        <w:ind w:left="851"/>
        <w:rPr>
          <w:rFonts w:cs="Arial"/>
          <w:i/>
          <w:color w:val="000000"/>
          <w:sz w:val="10"/>
          <w:szCs w:val="20"/>
        </w:rPr>
      </w:pPr>
    </w:p>
    <w:p w14:paraId="5A42D9E0" w14:textId="73AECCE3" w:rsidR="00C25E1E" w:rsidRPr="004B3294" w:rsidRDefault="003E5FEF" w:rsidP="00C25E1E">
      <w:pPr>
        <w:autoSpaceDE w:val="0"/>
        <w:autoSpaceDN w:val="0"/>
        <w:spacing w:after="120" w:line="276" w:lineRule="auto"/>
        <w:ind w:left="567" w:hanging="567"/>
        <w:rPr>
          <w:rFonts w:cs="Arial"/>
          <w:sz w:val="20"/>
          <w:szCs w:val="20"/>
        </w:rPr>
      </w:pPr>
      <w:r w:rsidRPr="004B3294">
        <w:rPr>
          <w:rFonts w:cs="Arial"/>
          <w:sz w:val="20"/>
          <w:szCs w:val="20"/>
        </w:rPr>
        <w:t>7</w:t>
      </w:r>
      <w:r w:rsidR="00C25E1E" w:rsidRPr="004B3294">
        <w:rPr>
          <w:rFonts w:cs="Arial"/>
          <w:sz w:val="20"/>
          <w:szCs w:val="20"/>
        </w:rPr>
        <w:t>.</w:t>
      </w:r>
      <w:r w:rsidR="00C25E1E" w:rsidRPr="004B3294">
        <w:rPr>
          <w:rFonts w:cs="Arial"/>
          <w:sz w:val="20"/>
          <w:szCs w:val="20"/>
        </w:rPr>
        <w:tab/>
        <w:t xml:space="preserve">Zachowamy w tajemnicy wszelkie informacje uzyskane w związku z niniejszym postępowaniem, realizacją przedmiotu zamówienia oraz zobowiązujemy się do niekopiowania, niepowielania, ani w jakikolwiek sposób nierozpowszechniania informacji otrzymanych od Zamawiającego, </w:t>
      </w:r>
      <w:r w:rsidR="009E63F2" w:rsidRPr="004B3294">
        <w:rPr>
          <w:rFonts w:cs="Arial"/>
          <w:sz w:val="20"/>
          <w:szCs w:val="20"/>
        </w:rPr>
        <w:br/>
      </w:r>
      <w:r w:rsidR="00C25E1E" w:rsidRPr="004B3294">
        <w:rPr>
          <w:rFonts w:cs="Arial"/>
          <w:sz w:val="20"/>
          <w:szCs w:val="20"/>
        </w:rPr>
        <w:t>za wyjątkiem przypadków, gdy jest to potrzebne w celu realizacji przedmiotu zamówienia;</w:t>
      </w:r>
    </w:p>
    <w:p w14:paraId="51AD5126" w14:textId="0B81C84D" w:rsidR="00C25E1E" w:rsidRPr="004B3294" w:rsidRDefault="003E5FEF" w:rsidP="00C86E09">
      <w:pPr>
        <w:pStyle w:val="xl114"/>
        <w:tabs>
          <w:tab w:val="left" w:pos="9160"/>
          <w:tab w:val="left" w:pos="10076"/>
          <w:tab w:val="left" w:pos="10992"/>
          <w:tab w:val="left" w:pos="11908"/>
          <w:tab w:val="left" w:pos="12824"/>
          <w:tab w:val="left" w:pos="13740"/>
          <w:tab w:val="left" w:pos="14656"/>
        </w:tabs>
        <w:spacing w:before="120" w:beforeAutospacing="0" w:after="120" w:afterAutospacing="0" w:line="276" w:lineRule="auto"/>
        <w:ind w:left="567" w:hanging="567"/>
        <w:jc w:val="both"/>
        <w:rPr>
          <w:rFonts w:ascii="Arial" w:hAnsi="Arial" w:cs="Arial"/>
          <w:b w:val="0"/>
          <w:bCs w:val="0"/>
          <w:sz w:val="20"/>
          <w:szCs w:val="20"/>
        </w:rPr>
      </w:pPr>
      <w:r w:rsidRPr="004B3294">
        <w:rPr>
          <w:rFonts w:ascii="Arial" w:hAnsi="Arial" w:cs="Arial"/>
          <w:b w:val="0"/>
          <w:bCs w:val="0"/>
          <w:color w:val="auto"/>
          <w:sz w:val="20"/>
          <w:szCs w:val="20"/>
        </w:rPr>
        <w:t>8</w:t>
      </w:r>
      <w:r w:rsidR="00C25E1E" w:rsidRPr="004B3294">
        <w:rPr>
          <w:rFonts w:ascii="Arial" w:hAnsi="Arial" w:cs="Arial"/>
          <w:b w:val="0"/>
          <w:bCs w:val="0"/>
          <w:color w:val="auto"/>
          <w:sz w:val="20"/>
          <w:szCs w:val="20"/>
        </w:rPr>
        <w:t>.</w:t>
      </w:r>
      <w:r w:rsidR="00C25E1E" w:rsidRPr="004B3294">
        <w:rPr>
          <w:rFonts w:ascii="Arial" w:hAnsi="Arial" w:cs="Arial"/>
          <w:b w:val="0"/>
          <w:color w:val="auto"/>
          <w:sz w:val="20"/>
          <w:szCs w:val="20"/>
        </w:rPr>
        <w:tab/>
      </w:r>
      <w:r w:rsidR="00C25E1E" w:rsidRPr="004B3294">
        <w:rPr>
          <w:rFonts w:ascii="Arial" w:hAnsi="Arial" w:cs="Arial"/>
          <w:b w:val="0"/>
          <w:bCs w:val="0"/>
          <w:color w:val="auto"/>
          <w:sz w:val="20"/>
          <w:szCs w:val="20"/>
        </w:rPr>
        <w:t xml:space="preserve">Oferta nie zawiera* / zawiera* informacji stanowiących tajemnicę przedsiębiorstwa w rozumieniu przepisów o zwalczaniu nieuczciwej konkurencji </w:t>
      </w:r>
      <w:r w:rsidR="00C25E1E" w:rsidRPr="004B3294">
        <w:rPr>
          <w:rFonts w:ascii="Arial" w:hAnsi="Arial" w:cs="Arial"/>
          <w:b w:val="0"/>
          <w:bCs w:val="0"/>
          <w:i/>
          <w:iCs/>
          <w:color w:val="auto"/>
          <w:sz w:val="20"/>
          <w:szCs w:val="20"/>
        </w:rPr>
        <w:t xml:space="preserve">(*niepotrzebne skreślić). </w:t>
      </w:r>
      <w:r w:rsidR="00C25E1E" w:rsidRPr="004B3294">
        <w:rPr>
          <w:rFonts w:ascii="Arial" w:hAnsi="Arial" w:cs="Arial"/>
          <w:b w:val="0"/>
          <w:bCs w:val="0"/>
          <w:color w:val="auto"/>
          <w:sz w:val="20"/>
          <w:szCs w:val="20"/>
        </w:rPr>
        <w:t xml:space="preserve">Informacje takie zawarte są na stronach od**……..  do** ……… w pliku/plikach o nazwie ….** </w:t>
      </w:r>
      <w:r w:rsidR="00C25E1E" w:rsidRPr="004B3294">
        <w:rPr>
          <w:rFonts w:ascii="Arial" w:hAnsi="Arial" w:cs="Arial"/>
          <w:b w:val="0"/>
          <w:bCs w:val="0"/>
          <w:i/>
          <w:iCs/>
          <w:color w:val="auto"/>
          <w:sz w:val="20"/>
          <w:szCs w:val="20"/>
        </w:rPr>
        <w:t>(**wypełnić jeśli dotyczy).</w:t>
      </w:r>
    </w:p>
    <w:p w14:paraId="010EF26E" w14:textId="1ECD0FD6" w:rsidR="00C25E1E" w:rsidRPr="004B3294" w:rsidRDefault="003E5FEF" w:rsidP="00C86E09">
      <w:pPr>
        <w:pStyle w:val="xl114"/>
        <w:tabs>
          <w:tab w:val="left" w:pos="9160"/>
          <w:tab w:val="left" w:pos="10076"/>
          <w:tab w:val="left" w:pos="10992"/>
          <w:tab w:val="left" w:pos="11908"/>
          <w:tab w:val="left" w:pos="12824"/>
          <w:tab w:val="left" w:pos="13740"/>
          <w:tab w:val="left" w:pos="14656"/>
        </w:tabs>
        <w:spacing w:before="120" w:beforeAutospacing="0" w:after="120" w:afterAutospacing="0" w:line="276" w:lineRule="auto"/>
        <w:ind w:left="567" w:hanging="567"/>
        <w:jc w:val="both"/>
        <w:rPr>
          <w:rFonts w:ascii="Arial" w:hAnsi="Arial" w:cs="Arial"/>
          <w:b w:val="0"/>
          <w:bCs w:val="0"/>
          <w:color w:val="auto"/>
          <w:sz w:val="20"/>
          <w:szCs w:val="20"/>
        </w:rPr>
      </w:pPr>
      <w:r w:rsidRPr="004B3294">
        <w:rPr>
          <w:rFonts w:ascii="Arial" w:hAnsi="Arial" w:cs="Arial"/>
          <w:b w:val="0"/>
          <w:bCs w:val="0"/>
          <w:color w:val="auto"/>
          <w:sz w:val="20"/>
          <w:szCs w:val="20"/>
        </w:rPr>
        <w:t>9</w:t>
      </w:r>
      <w:r w:rsidR="00C25E1E" w:rsidRPr="004B3294">
        <w:rPr>
          <w:rFonts w:ascii="Arial" w:hAnsi="Arial" w:cs="Arial"/>
          <w:b w:val="0"/>
          <w:bCs w:val="0"/>
          <w:color w:val="auto"/>
          <w:sz w:val="20"/>
          <w:szCs w:val="20"/>
        </w:rPr>
        <w:t>.</w:t>
      </w:r>
      <w:r w:rsidR="00C25E1E" w:rsidRPr="004B3294">
        <w:rPr>
          <w:rFonts w:ascii="Arial" w:hAnsi="Arial" w:cs="Arial"/>
          <w:b w:val="0"/>
          <w:color w:val="auto"/>
          <w:sz w:val="20"/>
          <w:szCs w:val="20"/>
        </w:rPr>
        <w:tab/>
      </w:r>
      <w:r w:rsidR="00C25E1E" w:rsidRPr="004B3294">
        <w:rPr>
          <w:rFonts w:ascii="Arial" w:hAnsi="Arial" w:cs="Arial"/>
          <w:b w:val="0"/>
          <w:bCs w:val="0"/>
          <w:color w:val="auto"/>
          <w:sz w:val="20"/>
          <w:szCs w:val="20"/>
        </w:rPr>
        <w:t>Przy realizacji zamówienia będziemy kierować się zasadą projektowania i dostarczania energooszczędnych produktów i usług, które umożliwią Zamawiającemu eksploatację obiektu/urządzenia w sposób efektywny energetycznie.</w:t>
      </w:r>
    </w:p>
    <w:p w14:paraId="35770E59" w14:textId="3BE558D0" w:rsidR="00C25E1E" w:rsidRPr="004B3294" w:rsidRDefault="00EC26EE" w:rsidP="00C25E1E">
      <w:pPr>
        <w:autoSpaceDE w:val="0"/>
        <w:autoSpaceDN w:val="0"/>
        <w:spacing w:after="240" w:line="276" w:lineRule="auto"/>
        <w:ind w:left="567" w:hanging="567"/>
        <w:rPr>
          <w:rFonts w:cs="Arial"/>
          <w:sz w:val="20"/>
          <w:szCs w:val="20"/>
        </w:rPr>
      </w:pPr>
      <w:r w:rsidRPr="004B3294">
        <w:rPr>
          <w:rFonts w:cs="Arial"/>
          <w:sz w:val="20"/>
          <w:szCs w:val="20"/>
        </w:rPr>
        <w:lastRenderedPageBreak/>
        <w:t>1</w:t>
      </w:r>
      <w:r w:rsidR="003E5FEF" w:rsidRPr="004B3294">
        <w:rPr>
          <w:rFonts w:cs="Arial"/>
          <w:sz w:val="20"/>
          <w:szCs w:val="20"/>
        </w:rPr>
        <w:t>0</w:t>
      </w:r>
      <w:r w:rsidR="00C25E1E" w:rsidRPr="004B3294">
        <w:rPr>
          <w:rFonts w:cs="Arial"/>
          <w:sz w:val="20"/>
          <w:szCs w:val="20"/>
        </w:rPr>
        <w:t>.</w:t>
      </w:r>
      <w:r w:rsidR="00C25E1E" w:rsidRPr="004B3294">
        <w:rPr>
          <w:rFonts w:cs="Arial"/>
          <w:sz w:val="20"/>
          <w:szCs w:val="20"/>
        </w:rPr>
        <w:tab/>
        <w:t>Wszelką korespondencję  dotyczącą niniejszego postępowania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C25E1E" w:rsidRPr="004B3294" w14:paraId="3E49A8FE"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336E4280" w14:textId="77777777" w:rsidR="00C25E1E" w:rsidRPr="004B3294" w:rsidRDefault="00C25E1E">
            <w:pPr>
              <w:rPr>
                <w:rFonts w:cs="Arial"/>
                <w:sz w:val="20"/>
                <w:szCs w:val="20"/>
              </w:rPr>
            </w:pPr>
            <w:r w:rsidRPr="004B3294">
              <w:rPr>
                <w:rFonts w:cs="Arial"/>
                <w:sz w:val="20"/>
                <w:szCs w:val="20"/>
              </w:rPr>
              <w:t xml:space="preserve">Imię i nazwisko </w:t>
            </w:r>
          </w:p>
        </w:tc>
        <w:tc>
          <w:tcPr>
            <w:tcW w:w="4952" w:type="dxa"/>
            <w:tcBorders>
              <w:top w:val="single" w:sz="4" w:space="0" w:color="auto"/>
              <w:left w:val="single" w:sz="4" w:space="0" w:color="auto"/>
              <w:bottom w:val="single" w:sz="4" w:space="0" w:color="auto"/>
              <w:right w:val="single" w:sz="4" w:space="0" w:color="auto"/>
            </w:tcBorders>
          </w:tcPr>
          <w:p w14:paraId="27FA0976" w14:textId="77777777" w:rsidR="00C25E1E" w:rsidRPr="004B3294" w:rsidRDefault="00C25E1E">
            <w:pPr>
              <w:rPr>
                <w:rFonts w:cs="Arial"/>
                <w:sz w:val="20"/>
                <w:szCs w:val="20"/>
              </w:rPr>
            </w:pPr>
          </w:p>
        </w:tc>
      </w:tr>
      <w:tr w:rsidR="00C25E1E" w:rsidRPr="004B3294" w14:paraId="6E7124C7"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2AE4E9CC" w14:textId="77777777" w:rsidR="00C25E1E" w:rsidRPr="004B3294" w:rsidRDefault="00C25E1E">
            <w:pPr>
              <w:rPr>
                <w:rFonts w:cs="Arial"/>
                <w:sz w:val="20"/>
                <w:szCs w:val="20"/>
              </w:rPr>
            </w:pPr>
            <w:r w:rsidRPr="004B3294">
              <w:rPr>
                <w:rFonts w:cs="Arial"/>
                <w:sz w:val="20"/>
                <w:szCs w:val="20"/>
              </w:rPr>
              <w:t xml:space="preserve">Instytucja </w:t>
            </w:r>
          </w:p>
        </w:tc>
        <w:tc>
          <w:tcPr>
            <w:tcW w:w="4952" w:type="dxa"/>
            <w:tcBorders>
              <w:top w:val="single" w:sz="4" w:space="0" w:color="auto"/>
              <w:left w:val="single" w:sz="4" w:space="0" w:color="auto"/>
              <w:bottom w:val="single" w:sz="4" w:space="0" w:color="auto"/>
              <w:right w:val="single" w:sz="4" w:space="0" w:color="auto"/>
            </w:tcBorders>
          </w:tcPr>
          <w:p w14:paraId="2AEA0290" w14:textId="77777777" w:rsidR="00C25E1E" w:rsidRPr="004B3294" w:rsidRDefault="00C25E1E">
            <w:pPr>
              <w:rPr>
                <w:rFonts w:cs="Arial"/>
                <w:sz w:val="20"/>
                <w:szCs w:val="20"/>
              </w:rPr>
            </w:pPr>
          </w:p>
        </w:tc>
      </w:tr>
      <w:tr w:rsidR="00C25E1E" w:rsidRPr="004B3294" w14:paraId="3D7F431C"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059CD7AA" w14:textId="77777777" w:rsidR="00C25E1E" w:rsidRPr="004B3294" w:rsidRDefault="00C25E1E">
            <w:pPr>
              <w:rPr>
                <w:rFonts w:cs="Arial"/>
                <w:sz w:val="20"/>
                <w:szCs w:val="20"/>
              </w:rPr>
            </w:pPr>
            <w:r w:rsidRPr="004B3294">
              <w:rPr>
                <w:rFonts w:cs="Arial"/>
                <w:sz w:val="20"/>
                <w:szCs w:val="20"/>
              </w:rPr>
              <w:t>Adres</w:t>
            </w:r>
          </w:p>
        </w:tc>
        <w:tc>
          <w:tcPr>
            <w:tcW w:w="4952" w:type="dxa"/>
            <w:tcBorders>
              <w:top w:val="single" w:sz="4" w:space="0" w:color="auto"/>
              <w:left w:val="single" w:sz="4" w:space="0" w:color="auto"/>
              <w:bottom w:val="single" w:sz="4" w:space="0" w:color="auto"/>
              <w:right w:val="single" w:sz="4" w:space="0" w:color="auto"/>
            </w:tcBorders>
          </w:tcPr>
          <w:p w14:paraId="6D0A417D" w14:textId="77777777" w:rsidR="00C25E1E" w:rsidRPr="004B3294" w:rsidRDefault="00C25E1E">
            <w:pPr>
              <w:rPr>
                <w:rFonts w:cs="Arial"/>
                <w:sz w:val="20"/>
                <w:szCs w:val="20"/>
              </w:rPr>
            </w:pPr>
          </w:p>
        </w:tc>
      </w:tr>
      <w:tr w:rsidR="00C25E1E" w:rsidRPr="004B3294" w14:paraId="39BDB479"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563E55D3" w14:textId="77777777" w:rsidR="00C25E1E" w:rsidRPr="004B3294" w:rsidRDefault="00C25E1E">
            <w:pPr>
              <w:rPr>
                <w:rFonts w:cs="Arial"/>
                <w:sz w:val="20"/>
                <w:szCs w:val="20"/>
              </w:rPr>
            </w:pPr>
            <w:r w:rsidRPr="004B3294">
              <w:rPr>
                <w:rFonts w:cs="Arial"/>
                <w:sz w:val="20"/>
                <w:szCs w:val="20"/>
              </w:rPr>
              <w:t>Nr telefonu</w:t>
            </w:r>
          </w:p>
        </w:tc>
        <w:tc>
          <w:tcPr>
            <w:tcW w:w="4952" w:type="dxa"/>
            <w:tcBorders>
              <w:top w:val="single" w:sz="4" w:space="0" w:color="auto"/>
              <w:left w:val="single" w:sz="4" w:space="0" w:color="auto"/>
              <w:bottom w:val="single" w:sz="4" w:space="0" w:color="auto"/>
              <w:right w:val="single" w:sz="4" w:space="0" w:color="auto"/>
            </w:tcBorders>
          </w:tcPr>
          <w:p w14:paraId="306F5286" w14:textId="77777777" w:rsidR="00C25E1E" w:rsidRPr="004B3294" w:rsidRDefault="00C25E1E">
            <w:pPr>
              <w:rPr>
                <w:rFonts w:cs="Arial"/>
                <w:sz w:val="20"/>
                <w:szCs w:val="20"/>
              </w:rPr>
            </w:pPr>
          </w:p>
        </w:tc>
      </w:tr>
      <w:tr w:rsidR="00C25E1E" w:rsidRPr="004B3294" w14:paraId="4E8FD33F" w14:textId="77777777" w:rsidTr="00262E48">
        <w:trPr>
          <w:trHeight w:val="70"/>
          <w:jc w:val="center"/>
        </w:trPr>
        <w:tc>
          <w:tcPr>
            <w:tcW w:w="2968" w:type="dxa"/>
            <w:tcBorders>
              <w:top w:val="single" w:sz="4" w:space="0" w:color="auto"/>
              <w:left w:val="single" w:sz="4" w:space="0" w:color="auto"/>
              <w:bottom w:val="single" w:sz="4" w:space="0" w:color="auto"/>
              <w:right w:val="single" w:sz="4" w:space="0" w:color="auto"/>
            </w:tcBorders>
            <w:hideMark/>
          </w:tcPr>
          <w:p w14:paraId="3DC15EF9" w14:textId="77777777" w:rsidR="00C25E1E" w:rsidRPr="004B3294" w:rsidRDefault="00C25E1E">
            <w:pPr>
              <w:rPr>
                <w:rFonts w:cs="Arial"/>
                <w:sz w:val="20"/>
                <w:szCs w:val="20"/>
              </w:rPr>
            </w:pPr>
            <w:r w:rsidRPr="004B3294">
              <w:rPr>
                <w:rFonts w:cs="Arial"/>
                <w:sz w:val="20"/>
                <w:szCs w:val="20"/>
              </w:rPr>
              <w:t>Nr faksu</w:t>
            </w:r>
          </w:p>
        </w:tc>
        <w:tc>
          <w:tcPr>
            <w:tcW w:w="4952" w:type="dxa"/>
            <w:tcBorders>
              <w:top w:val="single" w:sz="4" w:space="0" w:color="auto"/>
              <w:left w:val="single" w:sz="4" w:space="0" w:color="auto"/>
              <w:bottom w:val="single" w:sz="4" w:space="0" w:color="auto"/>
              <w:right w:val="single" w:sz="4" w:space="0" w:color="auto"/>
            </w:tcBorders>
          </w:tcPr>
          <w:p w14:paraId="3E654834" w14:textId="77777777" w:rsidR="00C25E1E" w:rsidRPr="004B3294" w:rsidRDefault="00C25E1E">
            <w:pPr>
              <w:rPr>
                <w:rFonts w:cs="Arial"/>
                <w:sz w:val="20"/>
                <w:szCs w:val="20"/>
              </w:rPr>
            </w:pPr>
          </w:p>
        </w:tc>
      </w:tr>
      <w:tr w:rsidR="00C25E1E" w:rsidRPr="004B3294" w14:paraId="57FE94E4" w14:textId="77777777" w:rsidTr="00262E48">
        <w:trPr>
          <w:jc w:val="center"/>
        </w:trPr>
        <w:tc>
          <w:tcPr>
            <w:tcW w:w="2968" w:type="dxa"/>
            <w:tcBorders>
              <w:top w:val="single" w:sz="4" w:space="0" w:color="auto"/>
              <w:left w:val="single" w:sz="4" w:space="0" w:color="auto"/>
              <w:bottom w:val="single" w:sz="4" w:space="0" w:color="auto"/>
              <w:right w:val="single" w:sz="4" w:space="0" w:color="auto"/>
            </w:tcBorders>
            <w:hideMark/>
          </w:tcPr>
          <w:p w14:paraId="7EA8085A" w14:textId="77777777" w:rsidR="00C25E1E" w:rsidRPr="004B3294" w:rsidRDefault="00C25E1E">
            <w:pPr>
              <w:rPr>
                <w:rFonts w:cs="Arial"/>
                <w:sz w:val="20"/>
                <w:szCs w:val="20"/>
              </w:rPr>
            </w:pPr>
            <w:r w:rsidRPr="004B3294">
              <w:rPr>
                <w:rFonts w:cs="Arial"/>
                <w:sz w:val="20"/>
                <w:szCs w:val="20"/>
              </w:rPr>
              <w:t>Adres e-mail</w:t>
            </w:r>
          </w:p>
        </w:tc>
        <w:tc>
          <w:tcPr>
            <w:tcW w:w="4952" w:type="dxa"/>
            <w:tcBorders>
              <w:top w:val="single" w:sz="4" w:space="0" w:color="auto"/>
              <w:left w:val="single" w:sz="4" w:space="0" w:color="auto"/>
              <w:bottom w:val="single" w:sz="4" w:space="0" w:color="auto"/>
              <w:right w:val="single" w:sz="4" w:space="0" w:color="auto"/>
            </w:tcBorders>
          </w:tcPr>
          <w:p w14:paraId="0F555730" w14:textId="77777777" w:rsidR="00C25E1E" w:rsidRPr="004B3294" w:rsidRDefault="00C25E1E">
            <w:pPr>
              <w:rPr>
                <w:rFonts w:cs="Arial"/>
                <w:sz w:val="20"/>
                <w:szCs w:val="20"/>
              </w:rPr>
            </w:pPr>
          </w:p>
        </w:tc>
      </w:tr>
    </w:tbl>
    <w:p w14:paraId="6D5F178A" w14:textId="67657661" w:rsidR="009E63F2" w:rsidRPr="004B3294" w:rsidRDefault="009E63F2" w:rsidP="007422E0">
      <w:pPr>
        <w:autoSpaceDE w:val="0"/>
        <w:autoSpaceDN w:val="0"/>
        <w:spacing w:line="276" w:lineRule="auto"/>
        <w:rPr>
          <w:rFonts w:cs="Arial"/>
          <w:sz w:val="20"/>
          <w:szCs w:val="20"/>
        </w:rPr>
      </w:pPr>
    </w:p>
    <w:p w14:paraId="636A43F1" w14:textId="77777777" w:rsidR="00C25E1E" w:rsidRPr="004B3294" w:rsidRDefault="00C25E1E" w:rsidP="007422E0">
      <w:pPr>
        <w:autoSpaceDE w:val="0"/>
        <w:autoSpaceDN w:val="0"/>
        <w:spacing w:line="276" w:lineRule="auto"/>
        <w:rPr>
          <w:rFonts w:cs="Arial"/>
          <w:sz w:val="20"/>
          <w:szCs w:val="20"/>
        </w:rPr>
      </w:pPr>
      <w:r w:rsidRPr="004B3294">
        <w:rPr>
          <w:rFonts w:cs="Arial"/>
          <w:sz w:val="20"/>
          <w:szCs w:val="20"/>
        </w:rPr>
        <w:t xml:space="preserve">Załączniki do niniejszej oferty: </w:t>
      </w:r>
    </w:p>
    <w:p w14:paraId="4E927EFB" w14:textId="39F5848C" w:rsidR="009B183D" w:rsidRPr="004B3294" w:rsidRDefault="009B183D" w:rsidP="008C19F2">
      <w:pPr>
        <w:numPr>
          <w:ilvl w:val="0"/>
          <w:numId w:val="9"/>
        </w:numPr>
        <w:tabs>
          <w:tab w:val="left" w:pos="851"/>
          <w:tab w:val="left" w:pos="1872"/>
          <w:tab w:val="left" w:pos="2016"/>
          <w:tab w:val="left" w:pos="2160"/>
          <w:tab w:val="left" w:pos="2880"/>
          <w:tab w:val="left" w:pos="3168"/>
          <w:tab w:val="left" w:pos="3456"/>
          <w:tab w:val="left" w:pos="3600"/>
          <w:tab w:val="left" w:pos="6048"/>
        </w:tabs>
        <w:spacing w:line="280" w:lineRule="exact"/>
        <w:ind w:left="851" w:hanging="491"/>
        <w:rPr>
          <w:rFonts w:cs="Arial"/>
          <w:b/>
          <w:bCs/>
          <w:sz w:val="20"/>
          <w:szCs w:val="20"/>
        </w:rPr>
      </w:pPr>
      <w:r w:rsidRPr="004B3294">
        <w:rPr>
          <w:rFonts w:cs="Arial"/>
          <w:sz w:val="20"/>
          <w:szCs w:val="20"/>
        </w:rPr>
        <w:t xml:space="preserve">Oświadczenie o </w:t>
      </w:r>
      <w:r w:rsidR="003E1FCC" w:rsidRPr="004B3294">
        <w:rPr>
          <w:rFonts w:cs="Arial"/>
          <w:sz w:val="20"/>
          <w:szCs w:val="20"/>
        </w:rPr>
        <w:t>spełnianiu warunków udziału w postępowaniu</w:t>
      </w:r>
      <w:r w:rsidRPr="004B3294">
        <w:rPr>
          <w:rFonts w:cs="Arial"/>
          <w:sz w:val="20"/>
          <w:szCs w:val="20"/>
        </w:rPr>
        <w:t xml:space="preserve"> (zgodnie ze wzorem</w:t>
      </w:r>
      <w:r w:rsidR="00152A33" w:rsidRPr="004B3294">
        <w:rPr>
          <w:rFonts w:cs="Arial"/>
          <w:sz w:val="20"/>
          <w:szCs w:val="20"/>
        </w:rPr>
        <w:t xml:space="preserve"> </w:t>
      </w:r>
      <w:r w:rsidR="00352DED" w:rsidRPr="004B3294">
        <w:rPr>
          <w:rFonts w:cs="Arial"/>
          <w:sz w:val="20"/>
          <w:szCs w:val="20"/>
        </w:rPr>
        <w:t>-</w:t>
      </w:r>
      <w:r w:rsidR="00152A33" w:rsidRPr="004B3294">
        <w:rPr>
          <w:rFonts w:cs="Arial"/>
          <w:sz w:val="20"/>
          <w:szCs w:val="20"/>
        </w:rPr>
        <w:t xml:space="preserve"> </w:t>
      </w:r>
      <w:r w:rsidR="00352DED" w:rsidRPr="004B3294">
        <w:rPr>
          <w:rFonts w:cs="Arial"/>
          <w:sz w:val="20"/>
          <w:szCs w:val="20"/>
        </w:rPr>
        <w:t xml:space="preserve">zał. </w:t>
      </w:r>
      <w:r w:rsidRPr="004B3294">
        <w:rPr>
          <w:rFonts w:cs="Arial"/>
          <w:sz w:val="20"/>
          <w:szCs w:val="20"/>
        </w:rPr>
        <w:t xml:space="preserve">nr </w:t>
      </w:r>
      <w:r w:rsidR="007C23D7" w:rsidRPr="004B3294">
        <w:rPr>
          <w:rFonts w:cs="Arial"/>
          <w:sz w:val="20"/>
          <w:szCs w:val="20"/>
        </w:rPr>
        <w:t>4</w:t>
      </w:r>
      <w:r w:rsidR="0032656F" w:rsidRPr="004B3294">
        <w:rPr>
          <w:rFonts w:cs="Arial"/>
          <w:sz w:val="20"/>
          <w:szCs w:val="20"/>
        </w:rPr>
        <w:t xml:space="preserve"> </w:t>
      </w:r>
      <w:r w:rsidRPr="004B3294">
        <w:rPr>
          <w:rFonts w:cs="Arial"/>
          <w:sz w:val="20"/>
          <w:szCs w:val="20"/>
        </w:rPr>
        <w:t>a</w:t>
      </w:r>
      <w:r w:rsidR="00BB1A00" w:rsidRPr="004B3294">
        <w:rPr>
          <w:rFonts w:cs="Arial"/>
          <w:sz w:val="20"/>
          <w:szCs w:val="20"/>
        </w:rPr>
        <w:t xml:space="preserve"> do SWZ</w:t>
      </w:r>
      <w:r w:rsidRPr="004B3294">
        <w:rPr>
          <w:rFonts w:cs="Arial"/>
          <w:sz w:val="20"/>
          <w:szCs w:val="20"/>
        </w:rPr>
        <w:t xml:space="preserve">). </w:t>
      </w:r>
    </w:p>
    <w:p w14:paraId="651E4B55" w14:textId="1FAF0589" w:rsidR="009B183D" w:rsidRPr="004B3294" w:rsidRDefault="009B183D" w:rsidP="008C19F2">
      <w:pPr>
        <w:numPr>
          <w:ilvl w:val="0"/>
          <w:numId w:val="9"/>
        </w:numPr>
        <w:tabs>
          <w:tab w:val="left" w:pos="851"/>
          <w:tab w:val="left" w:pos="1872"/>
          <w:tab w:val="left" w:pos="2016"/>
          <w:tab w:val="left" w:pos="2160"/>
          <w:tab w:val="left" w:pos="2880"/>
          <w:tab w:val="left" w:pos="3168"/>
          <w:tab w:val="left" w:pos="3456"/>
          <w:tab w:val="left" w:pos="3600"/>
          <w:tab w:val="left" w:pos="6048"/>
        </w:tabs>
        <w:spacing w:line="280" w:lineRule="exact"/>
        <w:ind w:left="851" w:hanging="491"/>
        <w:rPr>
          <w:rFonts w:cs="Arial"/>
          <w:b/>
          <w:bCs/>
          <w:sz w:val="20"/>
          <w:szCs w:val="20"/>
        </w:rPr>
      </w:pPr>
      <w:r w:rsidRPr="004B3294">
        <w:rPr>
          <w:rFonts w:cs="Arial"/>
          <w:sz w:val="20"/>
          <w:szCs w:val="20"/>
        </w:rPr>
        <w:t xml:space="preserve">Oświadczenie o niepodleganiu wykluczeniu </w:t>
      </w:r>
      <w:r w:rsidR="006E28EC" w:rsidRPr="004B3294">
        <w:rPr>
          <w:rFonts w:cs="Arial"/>
          <w:sz w:val="20"/>
          <w:szCs w:val="20"/>
        </w:rPr>
        <w:t xml:space="preserve">z postępowania </w:t>
      </w:r>
      <w:r w:rsidRPr="004B3294">
        <w:rPr>
          <w:rFonts w:cs="Arial"/>
          <w:sz w:val="20"/>
          <w:szCs w:val="20"/>
        </w:rPr>
        <w:t>(zgodnie ze wzorem</w:t>
      </w:r>
      <w:r w:rsidR="00152A33" w:rsidRPr="004B3294">
        <w:rPr>
          <w:rFonts w:cs="Arial"/>
          <w:sz w:val="20"/>
          <w:szCs w:val="20"/>
        </w:rPr>
        <w:t xml:space="preserve"> </w:t>
      </w:r>
      <w:r w:rsidR="00352DED" w:rsidRPr="004B3294">
        <w:rPr>
          <w:rFonts w:cs="Arial"/>
          <w:sz w:val="20"/>
          <w:szCs w:val="20"/>
        </w:rPr>
        <w:t>-</w:t>
      </w:r>
      <w:r w:rsidR="00152A33" w:rsidRPr="004B3294">
        <w:rPr>
          <w:rFonts w:cs="Arial"/>
          <w:sz w:val="20"/>
          <w:szCs w:val="20"/>
        </w:rPr>
        <w:t xml:space="preserve"> </w:t>
      </w:r>
      <w:r w:rsidR="00352DED" w:rsidRPr="004B3294">
        <w:rPr>
          <w:rFonts w:cs="Arial"/>
          <w:sz w:val="20"/>
          <w:szCs w:val="20"/>
        </w:rPr>
        <w:t xml:space="preserve">zał. </w:t>
      </w:r>
      <w:r w:rsidRPr="004B3294">
        <w:rPr>
          <w:rFonts w:cs="Arial"/>
          <w:sz w:val="20"/>
          <w:szCs w:val="20"/>
        </w:rPr>
        <w:t xml:space="preserve">nr </w:t>
      </w:r>
      <w:r w:rsidR="007C23D7" w:rsidRPr="004B3294">
        <w:rPr>
          <w:rFonts w:cs="Arial"/>
          <w:sz w:val="20"/>
          <w:szCs w:val="20"/>
        </w:rPr>
        <w:t>4</w:t>
      </w:r>
      <w:r w:rsidR="0032656F" w:rsidRPr="004B3294">
        <w:rPr>
          <w:rFonts w:cs="Arial"/>
          <w:sz w:val="20"/>
          <w:szCs w:val="20"/>
        </w:rPr>
        <w:t xml:space="preserve"> </w:t>
      </w:r>
      <w:r w:rsidRPr="004B3294">
        <w:rPr>
          <w:rFonts w:cs="Arial"/>
          <w:sz w:val="20"/>
          <w:szCs w:val="20"/>
        </w:rPr>
        <w:t>b</w:t>
      </w:r>
      <w:r w:rsidR="00BB1A00" w:rsidRPr="004B3294">
        <w:rPr>
          <w:rFonts w:cs="Arial"/>
          <w:sz w:val="20"/>
          <w:szCs w:val="20"/>
        </w:rPr>
        <w:t xml:space="preserve"> </w:t>
      </w:r>
      <w:r w:rsidR="00A57459" w:rsidRPr="004B3294">
        <w:rPr>
          <w:rFonts w:cs="Arial"/>
          <w:sz w:val="20"/>
          <w:szCs w:val="20"/>
        </w:rPr>
        <w:br/>
      </w:r>
      <w:r w:rsidR="00BB1A00" w:rsidRPr="004B3294">
        <w:rPr>
          <w:rFonts w:cs="Arial"/>
          <w:sz w:val="20"/>
          <w:szCs w:val="20"/>
        </w:rPr>
        <w:t>do SWZ</w:t>
      </w:r>
      <w:r w:rsidRPr="004B3294">
        <w:rPr>
          <w:rFonts w:cs="Arial"/>
          <w:sz w:val="20"/>
          <w:szCs w:val="20"/>
        </w:rPr>
        <w:t xml:space="preserve">). </w:t>
      </w:r>
    </w:p>
    <w:p w14:paraId="265A4D05" w14:textId="714E8054" w:rsidR="006135EE" w:rsidRPr="004B3294" w:rsidRDefault="009B183D" w:rsidP="008C19F2">
      <w:pPr>
        <w:numPr>
          <w:ilvl w:val="0"/>
          <w:numId w:val="9"/>
        </w:numPr>
        <w:tabs>
          <w:tab w:val="left" w:pos="851"/>
          <w:tab w:val="left" w:pos="1872"/>
          <w:tab w:val="left" w:pos="2016"/>
          <w:tab w:val="left" w:pos="2160"/>
          <w:tab w:val="left" w:pos="2880"/>
          <w:tab w:val="left" w:pos="3168"/>
          <w:tab w:val="left" w:pos="3456"/>
          <w:tab w:val="left" w:pos="3600"/>
          <w:tab w:val="left" w:pos="6048"/>
        </w:tabs>
        <w:spacing w:line="280" w:lineRule="exact"/>
        <w:ind w:left="851" w:hanging="491"/>
        <w:rPr>
          <w:rFonts w:cs="Arial"/>
          <w:b/>
          <w:bCs/>
          <w:sz w:val="20"/>
          <w:szCs w:val="20"/>
        </w:rPr>
      </w:pPr>
      <w:r w:rsidRPr="004B3294">
        <w:rPr>
          <w:rFonts w:cs="Arial"/>
          <w:sz w:val="20"/>
          <w:szCs w:val="20"/>
        </w:rPr>
        <w:t>Oświadczenie o niezgłaszaniu roszczeń wobec Z</w:t>
      </w:r>
      <w:r w:rsidR="00352DED" w:rsidRPr="004B3294">
        <w:rPr>
          <w:rFonts w:cs="Arial"/>
          <w:sz w:val="20"/>
          <w:szCs w:val="20"/>
        </w:rPr>
        <w:t>amawiającego (zgodnie ze wzorem</w:t>
      </w:r>
      <w:r w:rsidR="00152A33" w:rsidRPr="004B3294">
        <w:rPr>
          <w:rFonts w:cs="Arial"/>
          <w:sz w:val="20"/>
          <w:szCs w:val="20"/>
        </w:rPr>
        <w:t xml:space="preserve"> </w:t>
      </w:r>
      <w:r w:rsidR="00352DED" w:rsidRPr="004B3294">
        <w:rPr>
          <w:rFonts w:cs="Arial"/>
          <w:sz w:val="20"/>
          <w:szCs w:val="20"/>
        </w:rPr>
        <w:t>-</w:t>
      </w:r>
      <w:r w:rsidR="00152A33" w:rsidRPr="004B3294">
        <w:rPr>
          <w:rFonts w:cs="Arial"/>
          <w:sz w:val="20"/>
          <w:szCs w:val="20"/>
        </w:rPr>
        <w:t xml:space="preserve"> </w:t>
      </w:r>
      <w:r w:rsidR="00F26384" w:rsidRPr="004B3294">
        <w:rPr>
          <w:rFonts w:cs="Arial"/>
          <w:sz w:val="20"/>
          <w:szCs w:val="20"/>
        </w:rPr>
        <w:br/>
      </w:r>
      <w:r w:rsidR="00352DED" w:rsidRPr="004B3294">
        <w:rPr>
          <w:rFonts w:cs="Arial"/>
          <w:sz w:val="20"/>
          <w:szCs w:val="20"/>
        </w:rPr>
        <w:t xml:space="preserve">zał. </w:t>
      </w:r>
      <w:r w:rsidRPr="004B3294">
        <w:rPr>
          <w:rFonts w:cs="Arial"/>
          <w:sz w:val="20"/>
          <w:szCs w:val="20"/>
        </w:rPr>
        <w:t xml:space="preserve">nr </w:t>
      </w:r>
      <w:r w:rsidR="007C23D7" w:rsidRPr="004B3294">
        <w:rPr>
          <w:rFonts w:cs="Arial"/>
          <w:sz w:val="20"/>
          <w:szCs w:val="20"/>
        </w:rPr>
        <w:t>4</w:t>
      </w:r>
      <w:r w:rsidR="0032656F" w:rsidRPr="004B3294">
        <w:rPr>
          <w:rFonts w:cs="Arial"/>
          <w:sz w:val="20"/>
          <w:szCs w:val="20"/>
        </w:rPr>
        <w:t xml:space="preserve"> </w:t>
      </w:r>
      <w:r w:rsidRPr="004B3294">
        <w:rPr>
          <w:rFonts w:cs="Arial"/>
          <w:sz w:val="20"/>
          <w:szCs w:val="20"/>
        </w:rPr>
        <w:t>c</w:t>
      </w:r>
      <w:r w:rsidR="00BB1A00" w:rsidRPr="004B3294">
        <w:rPr>
          <w:rFonts w:cs="Arial"/>
          <w:sz w:val="20"/>
          <w:szCs w:val="20"/>
        </w:rPr>
        <w:t xml:space="preserve"> do SWZ</w:t>
      </w:r>
      <w:r w:rsidRPr="004B3294">
        <w:rPr>
          <w:rFonts w:cs="Arial"/>
          <w:sz w:val="20"/>
          <w:szCs w:val="20"/>
        </w:rPr>
        <w:t>).</w:t>
      </w:r>
    </w:p>
    <w:p w14:paraId="79A2E5B3" w14:textId="656A187E" w:rsidR="009B183D" w:rsidRPr="004B3294" w:rsidRDefault="009B183D" w:rsidP="008C19F2">
      <w:pPr>
        <w:numPr>
          <w:ilvl w:val="0"/>
          <w:numId w:val="9"/>
        </w:numPr>
        <w:tabs>
          <w:tab w:val="left" w:pos="851"/>
          <w:tab w:val="num" w:pos="1134"/>
        </w:tabs>
        <w:spacing w:line="280" w:lineRule="exact"/>
        <w:ind w:left="851" w:hanging="491"/>
        <w:rPr>
          <w:rFonts w:cs="Arial"/>
          <w:sz w:val="20"/>
          <w:szCs w:val="20"/>
        </w:rPr>
      </w:pPr>
      <w:r w:rsidRPr="004B3294">
        <w:rPr>
          <w:rFonts w:cs="Arial"/>
          <w:sz w:val="20"/>
          <w:szCs w:val="20"/>
        </w:rPr>
        <w:t>Odpis z KRS (lub równoważny dokument).</w:t>
      </w:r>
    </w:p>
    <w:p w14:paraId="73C48C3B" w14:textId="780128E0" w:rsidR="008C19F2" w:rsidRPr="004B3294" w:rsidRDefault="008C19F2" w:rsidP="008C19F2">
      <w:pPr>
        <w:numPr>
          <w:ilvl w:val="0"/>
          <w:numId w:val="9"/>
        </w:numPr>
        <w:tabs>
          <w:tab w:val="left" w:pos="851"/>
        </w:tabs>
        <w:spacing w:line="276" w:lineRule="auto"/>
        <w:ind w:left="851" w:hanging="491"/>
        <w:rPr>
          <w:rFonts w:cs="Arial"/>
          <w:sz w:val="20"/>
          <w:szCs w:val="20"/>
        </w:rPr>
      </w:pPr>
      <w:r w:rsidRPr="004B3294">
        <w:rPr>
          <w:rFonts w:cs="Arial"/>
          <w:sz w:val="20"/>
          <w:szCs w:val="20"/>
        </w:rPr>
        <w:t xml:space="preserve">Wykaz </w:t>
      </w:r>
      <w:r w:rsidRPr="00F0605D">
        <w:rPr>
          <w:rFonts w:cs="Arial"/>
          <w:sz w:val="20"/>
          <w:szCs w:val="20"/>
        </w:rPr>
        <w:t>usług</w:t>
      </w:r>
      <w:r w:rsidRPr="004B3294">
        <w:rPr>
          <w:rFonts w:cs="Arial"/>
          <w:sz w:val="20"/>
          <w:szCs w:val="20"/>
        </w:rPr>
        <w:t xml:space="preserve"> wraz z dowodami potwierdzającymi należyte wykonanie zadań</w:t>
      </w:r>
      <w:r w:rsidRPr="004B3294" w:rsidDel="00021611">
        <w:rPr>
          <w:rFonts w:cs="Arial"/>
          <w:sz w:val="20"/>
          <w:szCs w:val="20"/>
        </w:rPr>
        <w:t xml:space="preserve"> </w:t>
      </w:r>
      <w:r w:rsidRPr="004B3294">
        <w:rPr>
          <w:rFonts w:cs="Arial"/>
          <w:sz w:val="20"/>
          <w:szCs w:val="20"/>
        </w:rPr>
        <w:t>na potwierdzenie spełniania warunku z pkt 10.2.1 SWZ  (zgodnie ze wzorem nr 5 do SWZ).</w:t>
      </w:r>
    </w:p>
    <w:p w14:paraId="56449CEE" w14:textId="77777777" w:rsidR="008C19F2" w:rsidRPr="004B3294" w:rsidRDefault="008C19F2" w:rsidP="008C19F2">
      <w:pPr>
        <w:numPr>
          <w:ilvl w:val="0"/>
          <w:numId w:val="9"/>
        </w:numPr>
        <w:tabs>
          <w:tab w:val="left" w:pos="851"/>
        </w:tabs>
        <w:spacing w:line="276" w:lineRule="auto"/>
        <w:ind w:left="851" w:hanging="491"/>
        <w:rPr>
          <w:rFonts w:cs="Arial"/>
          <w:sz w:val="20"/>
          <w:szCs w:val="20"/>
        </w:rPr>
      </w:pPr>
      <w:r w:rsidRPr="004B3294">
        <w:rPr>
          <w:rFonts w:cs="Arial"/>
          <w:sz w:val="20"/>
          <w:szCs w:val="20"/>
        </w:rPr>
        <w:t>Oświadczenie na potwierdzenie spełniania warunku z pkt 10.2.2 SWZ (zgodnie ze wzorem nr 6 do SWZ).</w:t>
      </w:r>
    </w:p>
    <w:p w14:paraId="7AAA99FB" w14:textId="71AFC1A1" w:rsidR="008C19F2" w:rsidRPr="004B3294" w:rsidRDefault="008C19F2" w:rsidP="008C19F2">
      <w:pPr>
        <w:tabs>
          <w:tab w:val="left" w:pos="851"/>
        </w:tabs>
        <w:spacing w:line="276" w:lineRule="auto"/>
        <w:ind w:left="851"/>
        <w:rPr>
          <w:rFonts w:cs="Arial"/>
          <w:sz w:val="20"/>
          <w:szCs w:val="20"/>
        </w:rPr>
      </w:pPr>
    </w:p>
    <w:p w14:paraId="323A7E1B" w14:textId="77777777" w:rsidR="008C19F2" w:rsidRPr="004B3294" w:rsidRDefault="008C19F2" w:rsidP="008C19F2">
      <w:pPr>
        <w:tabs>
          <w:tab w:val="left" w:pos="851"/>
        </w:tabs>
        <w:spacing w:line="280" w:lineRule="exact"/>
        <w:ind w:left="851"/>
        <w:rPr>
          <w:rFonts w:cs="Arial"/>
          <w:sz w:val="20"/>
          <w:szCs w:val="20"/>
        </w:rPr>
      </w:pPr>
    </w:p>
    <w:p w14:paraId="7D179AB8" w14:textId="234CEFE7" w:rsidR="00482ED8" w:rsidRPr="004B3294" w:rsidRDefault="00482ED8" w:rsidP="004E142B">
      <w:pPr>
        <w:tabs>
          <w:tab w:val="left" w:pos="851"/>
        </w:tabs>
        <w:spacing w:line="280" w:lineRule="exact"/>
        <w:ind w:left="851"/>
        <w:rPr>
          <w:rFonts w:cs="Arial"/>
          <w:sz w:val="20"/>
          <w:szCs w:val="20"/>
        </w:rPr>
      </w:pPr>
    </w:p>
    <w:p w14:paraId="7324C618" w14:textId="77777777" w:rsidR="00482ED8" w:rsidRPr="004B3294" w:rsidRDefault="00482ED8" w:rsidP="00482ED8">
      <w:pPr>
        <w:tabs>
          <w:tab w:val="left" w:pos="851"/>
        </w:tabs>
        <w:spacing w:line="276" w:lineRule="auto"/>
        <w:ind w:left="720"/>
        <w:rPr>
          <w:rFonts w:cs="Arial"/>
          <w:sz w:val="20"/>
          <w:szCs w:val="20"/>
        </w:rPr>
      </w:pPr>
    </w:p>
    <w:p w14:paraId="26F43FE6" w14:textId="0ADFF5E3" w:rsidR="00941444" w:rsidRPr="004B3294" w:rsidRDefault="00941444" w:rsidP="00941444">
      <w:pPr>
        <w:rPr>
          <w:rFonts w:cs="Arial"/>
          <w:sz w:val="20"/>
          <w:szCs w:val="20"/>
        </w:rPr>
      </w:pPr>
    </w:p>
    <w:p w14:paraId="59C9DF79" w14:textId="77777777" w:rsidR="00376D27" w:rsidRPr="004B3294" w:rsidRDefault="00376D27" w:rsidP="00376D27">
      <w:pPr>
        <w:tabs>
          <w:tab w:val="left" w:pos="851"/>
        </w:tabs>
        <w:spacing w:line="276" w:lineRule="auto"/>
        <w:ind w:left="851"/>
        <w:rPr>
          <w:rFonts w:cs="Arial"/>
          <w:sz w:val="20"/>
          <w:szCs w:val="20"/>
        </w:rPr>
      </w:pPr>
    </w:p>
    <w:p w14:paraId="1661E2B5" w14:textId="77777777" w:rsidR="006B2A7D" w:rsidRPr="004B3294" w:rsidRDefault="006B2A7D" w:rsidP="00F2159C">
      <w:pPr>
        <w:tabs>
          <w:tab w:val="left" w:pos="851"/>
        </w:tabs>
        <w:spacing w:line="276" w:lineRule="auto"/>
        <w:ind w:left="851"/>
        <w:rPr>
          <w:rFonts w:cs="Arial"/>
          <w:sz w:val="20"/>
          <w:szCs w:val="20"/>
        </w:rPr>
      </w:pPr>
    </w:p>
    <w:p w14:paraId="1BC38105" w14:textId="77777777" w:rsidR="00E961DC" w:rsidRPr="004B3294" w:rsidRDefault="00E961DC" w:rsidP="00E961DC">
      <w:pPr>
        <w:tabs>
          <w:tab w:val="left" w:pos="851"/>
        </w:tabs>
        <w:spacing w:line="276" w:lineRule="auto"/>
        <w:ind w:left="851"/>
        <w:rPr>
          <w:rFonts w:cs="Arial"/>
          <w:sz w:val="20"/>
          <w:szCs w:val="20"/>
        </w:rPr>
      </w:pPr>
    </w:p>
    <w:p w14:paraId="2374C3D0" w14:textId="06437CFE" w:rsidR="00C25E1E" w:rsidRPr="004B3294" w:rsidRDefault="00C25E1E" w:rsidP="00C25E1E">
      <w:pPr>
        <w:autoSpaceDE w:val="0"/>
        <w:autoSpaceDN w:val="0"/>
        <w:rPr>
          <w:rFonts w:cs="Arial"/>
          <w:sz w:val="8"/>
          <w:szCs w:val="20"/>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3"/>
        <w:gridCol w:w="4177"/>
        <w:gridCol w:w="3194"/>
        <w:gridCol w:w="1686"/>
      </w:tblGrid>
      <w:tr w:rsidR="00C25E1E" w:rsidRPr="004B3294" w14:paraId="2544BF73" w14:textId="77777777" w:rsidTr="00262E48">
        <w:trPr>
          <w:cantSplit/>
          <w:trHeight w:val="703"/>
          <w:jc w:val="center"/>
        </w:trPr>
        <w:tc>
          <w:tcPr>
            <w:tcW w:w="553" w:type="dxa"/>
            <w:tcBorders>
              <w:top w:val="single" w:sz="4" w:space="0" w:color="auto"/>
              <w:left w:val="single" w:sz="4" w:space="0" w:color="auto"/>
              <w:bottom w:val="single" w:sz="4" w:space="0" w:color="auto"/>
              <w:right w:val="single" w:sz="4" w:space="0" w:color="auto"/>
            </w:tcBorders>
            <w:vAlign w:val="center"/>
            <w:hideMark/>
          </w:tcPr>
          <w:p w14:paraId="5188D1C3" w14:textId="77777777" w:rsidR="00C25E1E" w:rsidRPr="004B3294" w:rsidRDefault="00C25E1E" w:rsidP="00262E48">
            <w:pPr>
              <w:spacing w:line="240" w:lineRule="auto"/>
              <w:jc w:val="center"/>
              <w:rPr>
                <w:rFonts w:cs="Arial"/>
                <w:sz w:val="18"/>
                <w:szCs w:val="18"/>
              </w:rPr>
            </w:pPr>
            <w:r w:rsidRPr="004B3294">
              <w:rPr>
                <w:rFonts w:cs="Arial"/>
                <w:sz w:val="18"/>
                <w:szCs w:val="18"/>
              </w:rPr>
              <w:t>L.p.</w:t>
            </w:r>
          </w:p>
        </w:tc>
        <w:tc>
          <w:tcPr>
            <w:tcW w:w="4177" w:type="dxa"/>
            <w:tcBorders>
              <w:top w:val="single" w:sz="4" w:space="0" w:color="auto"/>
              <w:left w:val="single" w:sz="4" w:space="0" w:color="auto"/>
              <w:bottom w:val="single" w:sz="4" w:space="0" w:color="auto"/>
              <w:right w:val="single" w:sz="4" w:space="0" w:color="auto"/>
            </w:tcBorders>
            <w:vAlign w:val="center"/>
            <w:hideMark/>
          </w:tcPr>
          <w:p w14:paraId="08E3FF75" w14:textId="77777777" w:rsidR="00C25E1E" w:rsidRPr="004B3294" w:rsidRDefault="00C25E1E" w:rsidP="00262E48">
            <w:pPr>
              <w:spacing w:line="240" w:lineRule="auto"/>
              <w:jc w:val="center"/>
              <w:rPr>
                <w:rFonts w:cs="Arial"/>
                <w:sz w:val="18"/>
                <w:szCs w:val="18"/>
              </w:rPr>
            </w:pPr>
            <w:r w:rsidRPr="004B3294">
              <w:rPr>
                <w:rFonts w:cs="Arial"/>
                <w:sz w:val="18"/>
                <w:szCs w:val="18"/>
              </w:rPr>
              <w:t>Nazwisko i imię osoby (osób) uprawnionej(</w:t>
            </w:r>
            <w:proofErr w:type="spellStart"/>
            <w:r w:rsidRPr="004B3294">
              <w:rPr>
                <w:rFonts w:cs="Arial"/>
                <w:sz w:val="18"/>
                <w:szCs w:val="18"/>
              </w:rPr>
              <w:t>ych</w:t>
            </w:r>
            <w:proofErr w:type="spellEnd"/>
            <w:r w:rsidRPr="004B3294">
              <w:rPr>
                <w:rFonts w:cs="Arial"/>
                <w:sz w:val="18"/>
                <w:szCs w:val="18"/>
              </w:rPr>
              <w:t>) do występowania w obrocie prawnym lub posiadającej (</w:t>
            </w:r>
            <w:proofErr w:type="spellStart"/>
            <w:r w:rsidRPr="004B3294">
              <w:rPr>
                <w:rFonts w:cs="Arial"/>
                <w:sz w:val="18"/>
                <w:szCs w:val="18"/>
              </w:rPr>
              <w:t>ych</w:t>
            </w:r>
            <w:proofErr w:type="spellEnd"/>
            <w:r w:rsidRPr="004B3294">
              <w:rPr>
                <w:rFonts w:cs="Arial"/>
                <w:sz w:val="18"/>
                <w:szCs w:val="18"/>
              </w:rPr>
              <w:t>) pełnomocnictwo</w:t>
            </w:r>
          </w:p>
        </w:tc>
        <w:tc>
          <w:tcPr>
            <w:tcW w:w="3194" w:type="dxa"/>
            <w:tcBorders>
              <w:top w:val="single" w:sz="4" w:space="0" w:color="auto"/>
              <w:left w:val="single" w:sz="4" w:space="0" w:color="auto"/>
              <w:bottom w:val="single" w:sz="4" w:space="0" w:color="auto"/>
              <w:right w:val="single" w:sz="4" w:space="0" w:color="auto"/>
            </w:tcBorders>
            <w:vAlign w:val="center"/>
            <w:hideMark/>
          </w:tcPr>
          <w:p w14:paraId="2DCBE846" w14:textId="77777777" w:rsidR="00C25E1E" w:rsidRPr="004B3294" w:rsidRDefault="00C25E1E" w:rsidP="00262E48">
            <w:pPr>
              <w:spacing w:line="240" w:lineRule="auto"/>
              <w:jc w:val="center"/>
              <w:rPr>
                <w:rFonts w:cs="Arial"/>
                <w:sz w:val="18"/>
                <w:szCs w:val="18"/>
              </w:rPr>
            </w:pPr>
            <w:r w:rsidRPr="004B3294">
              <w:rPr>
                <w:rFonts w:cs="Arial"/>
                <w:sz w:val="18"/>
                <w:szCs w:val="18"/>
              </w:rPr>
              <w:t xml:space="preserve">Podpis(y) osoby(osób) </w:t>
            </w:r>
          </w:p>
          <w:p w14:paraId="029A84D3" w14:textId="77777777" w:rsidR="00C25E1E" w:rsidRPr="004B3294" w:rsidRDefault="00C25E1E" w:rsidP="00262E48">
            <w:pPr>
              <w:spacing w:line="240" w:lineRule="auto"/>
              <w:jc w:val="center"/>
              <w:rPr>
                <w:rFonts w:cs="Arial"/>
                <w:sz w:val="18"/>
                <w:szCs w:val="18"/>
              </w:rPr>
            </w:pPr>
            <w:r w:rsidRPr="004B3294">
              <w:rPr>
                <w:rFonts w:cs="Arial"/>
                <w:sz w:val="18"/>
                <w:szCs w:val="18"/>
              </w:rPr>
              <w:t>uprawnionej (</w:t>
            </w:r>
            <w:proofErr w:type="spellStart"/>
            <w:r w:rsidRPr="004B3294">
              <w:rPr>
                <w:rFonts w:cs="Arial"/>
                <w:sz w:val="18"/>
                <w:szCs w:val="18"/>
              </w:rPr>
              <w:t>ych</w:t>
            </w:r>
            <w:proofErr w:type="spellEnd"/>
            <w:r w:rsidRPr="004B3294">
              <w:rPr>
                <w:rFonts w:cs="Arial"/>
                <w:sz w:val="18"/>
                <w:szCs w:val="18"/>
              </w:rPr>
              <w:t>)</w:t>
            </w:r>
          </w:p>
        </w:tc>
        <w:tc>
          <w:tcPr>
            <w:tcW w:w="1686" w:type="dxa"/>
            <w:tcBorders>
              <w:top w:val="single" w:sz="4" w:space="0" w:color="auto"/>
              <w:left w:val="single" w:sz="4" w:space="0" w:color="auto"/>
              <w:bottom w:val="single" w:sz="4" w:space="0" w:color="auto"/>
              <w:right w:val="single" w:sz="4" w:space="0" w:color="auto"/>
            </w:tcBorders>
            <w:vAlign w:val="center"/>
            <w:hideMark/>
          </w:tcPr>
          <w:p w14:paraId="7CE63963" w14:textId="77777777" w:rsidR="00C25E1E" w:rsidRPr="004B3294" w:rsidRDefault="00C25E1E" w:rsidP="00262E48">
            <w:pPr>
              <w:spacing w:line="240" w:lineRule="auto"/>
              <w:jc w:val="center"/>
              <w:rPr>
                <w:rFonts w:cs="Arial"/>
                <w:sz w:val="18"/>
                <w:szCs w:val="18"/>
              </w:rPr>
            </w:pPr>
            <w:r w:rsidRPr="004B3294">
              <w:rPr>
                <w:rFonts w:cs="Arial"/>
                <w:sz w:val="18"/>
                <w:szCs w:val="18"/>
              </w:rPr>
              <w:t>Miejscowość</w:t>
            </w:r>
          </w:p>
          <w:p w14:paraId="273487A6" w14:textId="77777777" w:rsidR="00C25E1E" w:rsidRPr="004B3294" w:rsidRDefault="00C25E1E" w:rsidP="00262E48">
            <w:pPr>
              <w:spacing w:line="240" w:lineRule="auto"/>
              <w:jc w:val="center"/>
              <w:rPr>
                <w:rFonts w:cs="Arial"/>
                <w:sz w:val="18"/>
                <w:szCs w:val="18"/>
              </w:rPr>
            </w:pPr>
            <w:r w:rsidRPr="004B3294">
              <w:rPr>
                <w:rFonts w:cs="Arial"/>
                <w:sz w:val="18"/>
                <w:szCs w:val="18"/>
              </w:rPr>
              <w:t xml:space="preserve"> i data</w:t>
            </w:r>
          </w:p>
        </w:tc>
      </w:tr>
      <w:tr w:rsidR="00C25E1E" w:rsidRPr="004B3294" w14:paraId="0DC84D46" w14:textId="77777777" w:rsidTr="00262E48">
        <w:trPr>
          <w:cantSplit/>
          <w:trHeight w:val="674"/>
          <w:jc w:val="center"/>
        </w:trPr>
        <w:tc>
          <w:tcPr>
            <w:tcW w:w="553" w:type="dxa"/>
            <w:tcBorders>
              <w:top w:val="single" w:sz="4" w:space="0" w:color="auto"/>
              <w:left w:val="single" w:sz="4" w:space="0" w:color="auto"/>
              <w:bottom w:val="single" w:sz="4" w:space="0" w:color="auto"/>
              <w:right w:val="single" w:sz="4" w:space="0" w:color="auto"/>
            </w:tcBorders>
          </w:tcPr>
          <w:p w14:paraId="597177F1" w14:textId="77777777" w:rsidR="00C25E1E" w:rsidRPr="004B3294" w:rsidRDefault="00C25E1E">
            <w:pPr>
              <w:rPr>
                <w:rFonts w:cs="Arial"/>
                <w:b/>
                <w:sz w:val="18"/>
                <w:szCs w:val="18"/>
              </w:rPr>
            </w:pPr>
          </w:p>
        </w:tc>
        <w:tc>
          <w:tcPr>
            <w:tcW w:w="4177" w:type="dxa"/>
            <w:tcBorders>
              <w:top w:val="single" w:sz="4" w:space="0" w:color="auto"/>
              <w:left w:val="single" w:sz="4" w:space="0" w:color="auto"/>
              <w:bottom w:val="single" w:sz="4" w:space="0" w:color="auto"/>
              <w:right w:val="single" w:sz="4" w:space="0" w:color="auto"/>
            </w:tcBorders>
          </w:tcPr>
          <w:p w14:paraId="7113383B" w14:textId="77777777" w:rsidR="00C25E1E" w:rsidRPr="004B3294" w:rsidRDefault="00C25E1E">
            <w:pPr>
              <w:rPr>
                <w:rFonts w:cs="Arial"/>
                <w:b/>
                <w:sz w:val="18"/>
                <w:szCs w:val="18"/>
              </w:rPr>
            </w:pPr>
          </w:p>
          <w:p w14:paraId="09612DEB" w14:textId="77777777" w:rsidR="00C25E1E" w:rsidRPr="004B3294" w:rsidRDefault="00C25E1E">
            <w:pPr>
              <w:rPr>
                <w:rFonts w:cs="Arial"/>
                <w:b/>
                <w:sz w:val="18"/>
                <w:szCs w:val="18"/>
              </w:rPr>
            </w:pPr>
          </w:p>
        </w:tc>
        <w:tc>
          <w:tcPr>
            <w:tcW w:w="3194" w:type="dxa"/>
            <w:tcBorders>
              <w:top w:val="single" w:sz="4" w:space="0" w:color="auto"/>
              <w:left w:val="single" w:sz="4" w:space="0" w:color="auto"/>
              <w:bottom w:val="single" w:sz="4" w:space="0" w:color="auto"/>
              <w:right w:val="single" w:sz="4" w:space="0" w:color="auto"/>
            </w:tcBorders>
          </w:tcPr>
          <w:p w14:paraId="702B34DC" w14:textId="77777777" w:rsidR="00C25E1E" w:rsidRPr="004B3294" w:rsidRDefault="00C25E1E">
            <w:pPr>
              <w:rPr>
                <w:rFonts w:cs="Arial"/>
                <w:b/>
                <w:sz w:val="18"/>
                <w:szCs w:val="18"/>
              </w:rPr>
            </w:pPr>
          </w:p>
        </w:tc>
        <w:tc>
          <w:tcPr>
            <w:tcW w:w="1686" w:type="dxa"/>
            <w:tcBorders>
              <w:top w:val="single" w:sz="4" w:space="0" w:color="auto"/>
              <w:left w:val="single" w:sz="4" w:space="0" w:color="auto"/>
              <w:bottom w:val="single" w:sz="4" w:space="0" w:color="auto"/>
              <w:right w:val="single" w:sz="4" w:space="0" w:color="auto"/>
            </w:tcBorders>
          </w:tcPr>
          <w:p w14:paraId="4497C75E" w14:textId="77777777" w:rsidR="00C25E1E" w:rsidRPr="004B3294" w:rsidRDefault="00C25E1E">
            <w:pPr>
              <w:rPr>
                <w:rFonts w:cs="Arial"/>
                <w:b/>
                <w:sz w:val="18"/>
                <w:szCs w:val="18"/>
              </w:rPr>
            </w:pPr>
          </w:p>
        </w:tc>
      </w:tr>
    </w:tbl>
    <w:p w14:paraId="2D1F6C62" w14:textId="77777777" w:rsidR="00087C7C" w:rsidRPr="004B3294" w:rsidRDefault="00087C7C" w:rsidP="00087C7C">
      <w:pPr>
        <w:rPr>
          <w:rFonts w:cs="Arial"/>
          <w:sz w:val="12"/>
        </w:rPr>
        <w:sectPr w:rsidR="00087C7C" w:rsidRPr="004B3294" w:rsidSect="002B1AC9">
          <w:pgSz w:w="11906" w:h="16838"/>
          <w:pgMar w:top="1175" w:right="1418" w:bottom="1418" w:left="1418" w:header="709" w:footer="543" w:gutter="0"/>
          <w:cols w:space="708"/>
          <w:formProt w:val="0"/>
        </w:sectPr>
      </w:pPr>
    </w:p>
    <w:p w14:paraId="3D86411D" w14:textId="561C4D2E" w:rsidR="00087C7C" w:rsidRPr="004B3294" w:rsidRDefault="00087C7C" w:rsidP="009F4DD3">
      <w:pPr>
        <w:jc w:val="right"/>
        <w:rPr>
          <w:rFonts w:cs="Arial"/>
          <w:b/>
          <w:bCs/>
          <w:sz w:val="20"/>
          <w:szCs w:val="20"/>
        </w:rPr>
      </w:pPr>
      <w:r w:rsidRPr="004B3294">
        <w:rPr>
          <w:rFonts w:cs="Arial"/>
          <w:b/>
          <w:bCs/>
          <w:sz w:val="20"/>
          <w:szCs w:val="20"/>
        </w:rPr>
        <w:lastRenderedPageBreak/>
        <w:t xml:space="preserve">Załącznik nr 2 do </w:t>
      </w:r>
      <w:r w:rsidR="006C29FD" w:rsidRPr="004B3294">
        <w:rPr>
          <w:rFonts w:cs="Arial"/>
          <w:b/>
          <w:bCs/>
          <w:sz w:val="20"/>
          <w:szCs w:val="20"/>
        </w:rPr>
        <w:t>SWZ</w:t>
      </w:r>
    </w:p>
    <w:p w14:paraId="67DC16AD" w14:textId="293E1103" w:rsidR="00087C7C" w:rsidRPr="004B3294" w:rsidRDefault="007344D8" w:rsidP="007E6736">
      <w:pPr>
        <w:spacing w:line="240" w:lineRule="auto"/>
        <w:jc w:val="center"/>
        <w:rPr>
          <w:rFonts w:cs="Arial"/>
          <w:b/>
          <w:bCs/>
          <w:sz w:val="20"/>
          <w:szCs w:val="20"/>
        </w:rPr>
      </w:pPr>
      <w:r w:rsidRPr="004B3294">
        <w:rPr>
          <w:rFonts w:cs="Arial"/>
          <w:b/>
          <w:bCs/>
          <w:sz w:val="20"/>
          <w:szCs w:val="20"/>
        </w:rPr>
        <w:t>P</w:t>
      </w:r>
      <w:r w:rsidR="00CA2253" w:rsidRPr="004B3294">
        <w:rPr>
          <w:rFonts w:cs="Arial"/>
          <w:b/>
          <w:bCs/>
          <w:sz w:val="20"/>
          <w:szCs w:val="20"/>
        </w:rPr>
        <w:t>rojekt umowy</w:t>
      </w:r>
    </w:p>
    <w:p w14:paraId="015EDA0C" w14:textId="77777777" w:rsidR="009B3A47" w:rsidRPr="004B3294" w:rsidRDefault="009B3A47" w:rsidP="007E6736">
      <w:pPr>
        <w:spacing w:line="240" w:lineRule="auto"/>
        <w:jc w:val="center"/>
        <w:rPr>
          <w:rFonts w:cs="Arial"/>
          <w:b/>
          <w:bCs/>
          <w:sz w:val="20"/>
          <w:szCs w:val="20"/>
        </w:rPr>
      </w:pPr>
      <w:r w:rsidRPr="004B3294">
        <w:rPr>
          <w:rFonts w:cs="Arial"/>
          <w:b/>
          <w:bCs/>
          <w:sz w:val="20"/>
          <w:szCs w:val="20"/>
        </w:rPr>
        <w:t>/w oddzielnym pliku/</w:t>
      </w:r>
    </w:p>
    <w:p w14:paraId="7FA23C43" w14:textId="709570B9" w:rsidR="007E6736" w:rsidRPr="004B3294" w:rsidRDefault="007E6736" w:rsidP="009F4DD3">
      <w:pPr>
        <w:rPr>
          <w:rFonts w:cs="Arial"/>
          <w:b/>
          <w:bCs/>
          <w:sz w:val="20"/>
          <w:szCs w:val="20"/>
        </w:rPr>
      </w:pPr>
    </w:p>
    <w:p w14:paraId="1B1ED7D9" w14:textId="77777777" w:rsidR="00CA2253" w:rsidRPr="004B3294" w:rsidRDefault="00CA2253" w:rsidP="00CA2253">
      <w:pPr>
        <w:jc w:val="right"/>
        <w:rPr>
          <w:rFonts w:cs="Arial"/>
          <w:b/>
          <w:bCs/>
          <w:sz w:val="20"/>
          <w:szCs w:val="20"/>
        </w:rPr>
      </w:pPr>
      <w:r w:rsidRPr="004B3294">
        <w:rPr>
          <w:rFonts w:cs="Arial"/>
          <w:b/>
          <w:bCs/>
          <w:sz w:val="20"/>
          <w:szCs w:val="20"/>
        </w:rPr>
        <w:t>Załącznik nr 3 do SWZ</w:t>
      </w:r>
    </w:p>
    <w:p w14:paraId="2BD2F7D6" w14:textId="4D4993DD" w:rsidR="00CA2253" w:rsidRPr="004B3294" w:rsidRDefault="00B06689" w:rsidP="00066E35">
      <w:pPr>
        <w:tabs>
          <w:tab w:val="left" w:pos="0"/>
          <w:tab w:val="right" w:pos="10065"/>
        </w:tabs>
        <w:spacing w:line="240" w:lineRule="auto"/>
        <w:jc w:val="center"/>
        <w:rPr>
          <w:rFonts w:cs="Arial"/>
          <w:b/>
          <w:sz w:val="20"/>
          <w:szCs w:val="20"/>
        </w:rPr>
      </w:pPr>
      <w:r>
        <w:rPr>
          <w:rFonts w:cs="Arial"/>
          <w:b/>
          <w:sz w:val="20"/>
          <w:szCs w:val="20"/>
        </w:rPr>
        <w:t>Specyfikacja techniczna</w:t>
      </w:r>
      <w:r w:rsidR="00DD736B" w:rsidRPr="004B3294">
        <w:rPr>
          <w:b/>
          <w:sz w:val="20"/>
          <w:szCs w:val="20"/>
        </w:rPr>
        <w:t>.</w:t>
      </w:r>
    </w:p>
    <w:p w14:paraId="577A9100" w14:textId="77777777" w:rsidR="00CA2253" w:rsidRPr="004B3294" w:rsidRDefault="00CA2253" w:rsidP="00DA20BB">
      <w:pPr>
        <w:spacing w:line="240" w:lineRule="auto"/>
        <w:jc w:val="center"/>
        <w:rPr>
          <w:rFonts w:cs="Arial"/>
          <w:b/>
          <w:bCs/>
          <w:sz w:val="20"/>
          <w:szCs w:val="20"/>
        </w:rPr>
      </w:pPr>
      <w:r w:rsidRPr="004B3294">
        <w:rPr>
          <w:rFonts w:cs="Arial"/>
          <w:b/>
          <w:bCs/>
          <w:sz w:val="20"/>
          <w:szCs w:val="20"/>
        </w:rPr>
        <w:t xml:space="preserve"> /w oddzielnym pliku/</w:t>
      </w:r>
    </w:p>
    <w:p w14:paraId="2EF142D9" w14:textId="5EE3A995" w:rsidR="00354BE0" w:rsidRPr="004B3294" w:rsidRDefault="00354BE0" w:rsidP="009F4DD3">
      <w:pPr>
        <w:rPr>
          <w:rFonts w:cs="Arial"/>
          <w:b/>
          <w:bCs/>
          <w:sz w:val="20"/>
          <w:szCs w:val="20"/>
        </w:rPr>
      </w:pPr>
    </w:p>
    <w:p w14:paraId="1D4FADA0" w14:textId="5AA93F0C" w:rsidR="00087C7C" w:rsidRPr="004B3294" w:rsidRDefault="00505DAC" w:rsidP="007E6736">
      <w:pPr>
        <w:pageBreakBefore/>
        <w:jc w:val="right"/>
        <w:rPr>
          <w:rFonts w:cs="Arial"/>
          <w:b/>
          <w:bCs/>
          <w:sz w:val="20"/>
          <w:szCs w:val="20"/>
        </w:rPr>
      </w:pPr>
      <w:r w:rsidRPr="004B3294">
        <w:rPr>
          <w:rFonts w:cs="Arial"/>
          <w:b/>
          <w:bCs/>
          <w:sz w:val="20"/>
          <w:szCs w:val="20"/>
        </w:rPr>
        <w:lastRenderedPageBreak/>
        <w:t>Załącznik n</w:t>
      </w:r>
      <w:r w:rsidR="00087C7C" w:rsidRPr="004B3294">
        <w:rPr>
          <w:rFonts w:cs="Arial"/>
          <w:b/>
          <w:bCs/>
          <w:sz w:val="20"/>
          <w:szCs w:val="20"/>
        </w:rPr>
        <w:t xml:space="preserve">r </w:t>
      </w:r>
      <w:r w:rsidR="00154D52" w:rsidRPr="004B3294">
        <w:rPr>
          <w:rFonts w:cs="Arial"/>
          <w:b/>
          <w:bCs/>
          <w:sz w:val="20"/>
          <w:szCs w:val="20"/>
        </w:rPr>
        <w:t>4</w:t>
      </w:r>
      <w:r w:rsidR="005E1FB9" w:rsidRPr="004B3294">
        <w:rPr>
          <w:rFonts w:cs="Arial"/>
          <w:b/>
          <w:bCs/>
          <w:sz w:val="20"/>
          <w:szCs w:val="20"/>
        </w:rPr>
        <w:t>a</w:t>
      </w:r>
      <w:r w:rsidR="00087C7C" w:rsidRPr="004B3294">
        <w:rPr>
          <w:rFonts w:cs="Arial"/>
          <w:b/>
          <w:bCs/>
          <w:sz w:val="20"/>
          <w:szCs w:val="20"/>
        </w:rPr>
        <w:t xml:space="preserve"> do </w:t>
      </w:r>
      <w:r w:rsidR="006C29FD" w:rsidRPr="004B3294">
        <w:rPr>
          <w:rFonts w:cs="Arial"/>
          <w:b/>
          <w:bCs/>
          <w:sz w:val="20"/>
          <w:szCs w:val="20"/>
        </w:rPr>
        <w:t>SWZ</w:t>
      </w:r>
      <w:r w:rsidR="00087C7C" w:rsidRPr="004B3294">
        <w:rPr>
          <w:rFonts w:cs="Arial"/>
          <w:b/>
          <w:bCs/>
          <w:sz w:val="20"/>
          <w:szCs w:val="20"/>
        </w:rPr>
        <w:t xml:space="preserve"> </w:t>
      </w:r>
    </w:p>
    <w:p w14:paraId="14C49883" w14:textId="77777777" w:rsidR="00087C7C" w:rsidRPr="004B3294" w:rsidRDefault="00087C7C" w:rsidP="00087C7C">
      <w:pPr>
        <w:pStyle w:val="xl68"/>
        <w:tabs>
          <w:tab w:val="left" w:pos="720"/>
          <w:tab w:val="left" w:pos="9160"/>
          <w:tab w:val="left" w:pos="10076"/>
          <w:tab w:val="left" w:pos="10992"/>
          <w:tab w:val="left" w:pos="11908"/>
          <w:tab w:val="left" w:pos="12824"/>
          <w:tab w:val="left" w:pos="13740"/>
          <w:tab w:val="left" w:pos="14656"/>
        </w:tabs>
        <w:spacing w:line="276" w:lineRule="auto"/>
        <w:ind w:right="-676"/>
        <w:jc w:val="center"/>
        <w:rPr>
          <w:rFonts w:ascii="Arial" w:hAnsi="Arial" w:cs="Arial"/>
          <w:b/>
          <w:bCs/>
          <w:sz w:val="20"/>
          <w:szCs w:val="20"/>
        </w:rPr>
      </w:pPr>
      <w:r w:rsidRPr="004B3294">
        <w:rPr>
          <w:rFonts w:ascii="Arial" w:hAnsi="Arial" w:cs="Arial"/>
          <w:b/>
          <w:bCs/>
          <w:sz w:val="20"/>
          <w:szCs w:val="20"/>
        </w:rPr>
        <w:t xml:space="preserve">Oświadczenie o spełnianiu warunków udziału w postępowaniu </w:t>
      </w:r>
    </w:p>
    <w:p w14:paraId="551B94B5" w14:textId="77777777" w:rsidR="00087C7C" w:rsidRPr="004B3294"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sidRPr="004B3294">
        <w:rPr>
          <w:noProof/>
        </w:rPr>
        <mc:AlternateContent>
          <mc:Choice Requires="wps">
            <w:drawing>
              <wp:anchor distT="4294967289" distB="4294967289" distL="114300" distR="114300" simplePos="0" relativeHeight="251658240"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783714A8">
              <v:line id="Łącznik prostoliniowy 6" style="position:absolute;z-index:25165824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o:allowincell="f" from="-2pt,1.55pt" to="451.6pt,1.55pt" w14:anchorId="415A041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4B3294" w14:paraId="184A2038" w14:textId="77777777" w:rsidTr="1ECC9D6C">
        <w:trPr>
          <w:cantSplit/>
          <w:trHeight w:hRule="exact" w:val="931"/>
          <w:jc w:val="center"/>
        </w:trPr>
        <w:tc>
          <w:tcPr>
            <w:tcW w:w="3552" w:type="dxa"/>
            <w:shd w:val="clear" w:color="auto" w:fill="002060"/>
            <w:vAlign w:val="center"/>
          </w:tcPr>
          <w:p w14:paraId="1E24C9A9"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Dane Wykonawcy</w:t>
            </w:r>
          </w:p>
        </w:tc>
        <w:tc>
          <w:tcPr>
            <w:tcW w:w="5521" w:type="dxa"/>
          </w:tcPr>
          <w:p w14:paraId="04590D13" w14:textId="77777777" w:rsidR="00087C7C" w:rsidRPr="004B3294" w:rsidRDefault="00087C7C" w:rsidP="00A95B19">
            <w:pPr>
              <w:spacing w:line="240" w:lineRule="auto"/>
              <w:ind w:left="497" w:right="1064" w:firstLine="497"/>
              <w:rPr>
                <w:rFonts w:cs="Arial"/>
                <w:sz w:val="20"/>
                <w:szCs w:val="20"/>
              </w:rPr>
            </w:pPr>
          </w:p>
          <w:p w14:paraId="6757399D" w14:textId="77777777" w:rsidR="00087C7C" w:rsidRPr="004B3294" w:rsidRDefault="00087C7C" w:rsidP="00A95B19">
            <w:pPr>
              <w:spacing w:line="240" w:lineRule="auto"/>
              <w:rPr>
                <w:rFonts w:cs="Arial"/>
                <w:sz w:val="20"/>
                <w:szCs w:val="20"/>
              </w:rPr>
            </w:pPr>
          </w:p>
        </w:tc>
      </w:tr>
      <w:tr w:rsidR="00087C7C" w:rsidRPr="004B3294" w14:paraId="76B6D061" w14:textId="77777777" w:rsidTr="1ECC9D6C">
        <w:trPr>
          <w:cantSplit/>
          <w:trHeight w:hRule="exact" w:val="1253"/>
          <w:jc w:val="center"/>
        </w:trPr>
        <w:tc>
          <w:tcPr>
            <w:tcW w:w="3552" w:type="dxa"/>
            <w:shd w:val="clear" w:color="auto" w:fill="002060"/>
            <w:vAlign w:val="center"/>
          </w:tcPr>
          <w:p w14:paraId="6EC2B233"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 xml:space="preserve">Adres Wykonawcy: </w:t>
            </w:r>
          </w:p>
          <w:p w14:paraId="3E3B2EA9"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 xml:space="preserve">kod, miejscowość </w:t>
            </w:r>
          </w:p>
          <w:p w14:paraId="7F79E507"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ulica, nr lokalu</w:t>
            </w:r>
          </w:p>
          <w:p w14:paraId="0254435E" w14:textId="77777777" w:rsidR="00087C7C" w:rsidRPr="004B3294" w:rsidRDefault="00087C7C" w:rsidP="00A95B19">
            <w:pPr>
              <w:spacing w:line="240" w:lineRule="auto"/>
              <w:rPr>
                <w:rFonts w:cs="Arial"/>
                <w:b/>
                <w:color w:val="FFFFFF"/>
                <w:sz w:val="20"/>
                <w:szCs w:val="20"/>
              </w:rPr>
            </w:pPr>
          </w:p>
        </w:tc>
        <w:tc>
          <w:tcPr>
            <w:tcW w:w="5521" w:type="dxa"/>
          </w:tcPr>
          <w:p w14:paraId="75A93082" w14:textId="77777777" w:rsidR="00087C7C" w:rsidRPr="004B3294" w:rsidRDefault="00087C7C" w:rsidP="00A95B19">
            <w:pPr>
              <w:spacing w:line="240" w:lineRule="auto"/>
              <w:ind w:right="1064"/>
              <w:rPr>
                <w:rFonts w:cs="Arial"/>
                <w:sz w:val="20"/>
                <w:szCs w:val="20"/>
              </w:rPr>
            </w:pPr>
          </w:p>
        </w:tc>
      </w:tr>
    </w:tbl>
    <w:p w14:paraId="5E651265" w14:textId="77777777" w:rsidR="00087C7C" w:rsidRPr="004B3294"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7884D0C1" w:rsidR="00087C7C" w:rsidRPr="004B3294" w:rsidRDefault="00087C7C" w:rsidP="00F932D5">
      <w:pPr>
        <w:pStyle w:val="Nagwek"/>
        <w:spacing w:line="276" w:lineRule="auto"/>
        <w:rPr>
          <w:rFonts w:cs="Arial"/>
          <w:sz w:val="20"/>
          <w:szCs w:val="20"/>
        </w:rPr>
      </w:pPr>
      <w:r w:rsidRPr="004B3294">
        <w:rPr>
          <w:rFonts w:cs="Arial"/>
          <w:sz w:val="20"/>
          <w:szCs w:val="20"/>
        </w:rPr>
        <w:t xml:space="preserve">Składając ofertę w </w:t>
      </w:r>
      <w:r w:rsidRPr="004B3294">
        <w:rPr>
          <w:rFonts w:cs="Arial"/>
          <w:sz w:val="22"/>
          <w:szCs w:val="22"/>
        </w:rPr>
        <w:t xml:space="preserve">zamówieniu niepublicznym prowadzonym w trybie </w:t>
      </w:r>
      <w:r w:rsidR="008D26F2" w:rsidRPr="004B3294">
        <w:rPr>
          <w:rFonts w:cs="Arial"/>
          <w:sz w:val="22"/>
          <w:szCs w:val="22"/>
        </w:rPr>
        <w:t xml:space="preserve">przetargu </w:t>
      </w:r>
      <w:r w:rsidR="008D26F2" w:rsidRPr="004B3294">
        <w:rPr>
          <w:rFonts w:cs="Arial"/>
          <w:sz w:val="20"/>
          <w:szCs w:val="20"/>
        </w:rPr>
        <w:t>nieograniczonego</w:t>
      </w:r>
      <w:r w:rsidR="009E3BDB" w:rsidRPr="004B3294">
        <w:rPr>
          <w:rFonts w:cs="Arial"/>
          <w:sz w:val="20"/>
          <w:szCs w:val="20"/>
        </w:rPr>
        <w:t xml:space="preserve"> pn. </w:t>
      </w:r>
      <w:r w:rsidR="009E3BDB" w:rsidRPr="004B3294">
        <w:rPr>
          <w:rFonts w:cs="Arial"/>
          <w:b/>
          <w:sz w:val="20"/>
          <w:szCs w:val="20"/>
        </w:rPr>
        <w:t>„</w:t>
      </w:r>
      <w:r w:rsidR="00477460" w:rsidRPr="00920171">
        <w:rPr>
          <w:rFonts w:cs="Arial"/>
          <w:b/>
          <w:bCs/>
          <w:sz w:val="20"/>
          <w:szCs w:val="22"/>
        </w:rPr>
        <w:t>Remont chłodnic płynu chłodzącego silników Tedom dla KGZ Krasne – OZG Terliczka</w:t>
      </w:r>
      <w:r w:rsidR="009E3BDB" w:rsidRPr="004B3294">
        <w:rPr>
          <w:rFonts w:cs="Arial"/>
          <w:b/>
          <w:sz w:val="20"/>
          <w:szCs w:val="20"/>
        </w:rPr>
        <w:t xml:space="preserve">” </w:t>
      </w:r>
      <w:r w:rsidRPr="004B3294">
        <w:rPr>
          <w:rFonts w:cs="Arial"/>
          <w:sz w:val="20"/>
          <w:szCs w:val="20"/>
        </w:rPr>
        <w:t>o numerze</w:t>
      </w:r>
      <w:r w:rsidRPr="004B3294">
        <w:rPr>
          <w:rFonts w:cs="Arial"/>
          <w:b/>
          <w:bCs/>
          <w:sz w:val="20"/>
          <w:szCs w:val="20"/>
        </w:rPr>
        <w:t xml:space="preserve"> </w:t>
      </w:r>
      <w:r w:rsidR="007012B1" w:rsidRPr="004B3294">
        <w:rPr>
          <w:sz w:val="20"/>
          <w:szCs w:val="20"/>
        </w:rPr>
        <w:t xml:space="preserve">CRZ: </w:t>
      </w:r>
      <w:r w:rsidR="0040652B" w:rsidRPr="004B3294">
        <w:rPr>
          <w:sz w:val="20"/>
          <w:szCs w:val="20"/>
        </w:rPr>
        <w:t>NP/ORLEN/25/</w:t>
      </w:r>
      <w:r w:rsidR="00FB7FE5">
        <w:rPr>
          <w:sz w:val="20"/>
          <w:szCs w:val="20"/>
        </w:rPr>
        <w:t>1016</w:t>
      </w:r>
      <w:r w:rsidR="0040652B" w:rsidRPr="004B3294">
        <w:rPr>
          <w:sz w:val="20"/>
          <w:szCs w:val="20"/>
        </w:rPr>
        <w:t>/OS/EU</w:t>
      </w:r>
    </w:p>
    <w:p w14:paraId="71281143" w14:textId="77777777" w:rsidR="00C05D0C" w:rsidRPr="004B3294" w:rsidRDefault="00C05D0C" w:rsidP="00C05D0C">
      <w:pPr>
        <w:pStyle w:val="xl114"/>
        <w:tabs>
          <w:tab w:val="left" w:pos="9160"/>
          <w:tab w:val="left" w:pos="10076"/>
          <w:tab w:val="left" w:pos="10992"/>
          <w:tab w:val="left" w:pos="11908"/>
          <w:tab w:val="left" w:pos="12824"/>
          <w:tab w:val="left" w:pos="13740"/>
          <w:tab w:val="left" w:pos="14656"/>
        </w:tabs>
        <w:spacing w:before="0" w:beforeAutospacing="0" w:after="0" w:afterAutospacing="0"/>
        <w:jc w:val="both"/>
        <w:rPr>
          <w:rFonts w:ascii="Arial" w:hAnsi="Arial" w:cs="Arial"/>
          <w:b w:val="0"/>
          <w:bCs w:val="0"/>
          <w:color w:val="auto"/>
          <w:sz w:val="20"/>
          <w:szCs w:val="20"/>
        </w:rPr>
      </w:pPr>
    </w:p>
    <w:p w14:paraId="4974F1BF" w14:textId="4DDBC340" w:rsidR="00087C7C" w:rsidRPr="004B3294" w:rsidRDefault="00087C7C" w:rsidP="00C05D0C">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0"/>
          <w:szCs w:val="20"/>
        </w:rPr>
      </w:pPr>
      <w:r w:rsidRPr="004B3294">
        <w:rPr>
          <w:rFonts w:ascii="Arial" w:hAnsi="Arial" w:cs="Arial"/>
          <w:b w:val="0"/>
          <w:bCs w:val="0"/>
          <w:color w:val="auto"/>
          <w:sz w:val="20"/>
          <w:szCs w:val="20"/>
        </w:rPr>
        <w:t>oświadczamy</w:t>
      </w:r>
      <w:r w:rsidR="00C05D0C" w:rsidRPr="004B3294">
        <w:rPr>
          <w:rFonts w:ascii="Arial" w:hAnsi="Arial" w:cs="Arial"/>
          <w:b w:val="0"/>
          <w:bCs w:val="0"/>
          <w:color w:val="auto"/>
          <w:sz w:val="20"/>
          <w:szCs w:val="20"/>
        </w:rPr>
        <w:t>,</w:t>
      </w:r>
      <w:r w:rsidRPr="004B3294">
        <w:rPr>
          <w:rFonts w:ascii="Arial" w:hAnsi="Arial" w:cs="Arial"/>
          <w:b w:val="0"/>
          <w:bCs w:val="0"/>
          <w:color w:val="auto"/>
          <w:sz w:val="20"/>
          <w:szCs w:val="20"/>
        </w:rPr>
        <w:t xml:space="preserve"> że:</w:t>
      </w:r>
    </w:p>
    <w:p w14:paraId="32D1B492" w14:textId="77777777" w:rsidR="00C12837" w:rsidRPr="004B3294" w:rsidRDefault="00C12837" w:rsidP="00864E1B">
      <w:pPr>
        <w:pStyle w:val="xl114"/>
        <w:numPr>
          <w:ilvl w:val="0"/>
          <w:numId w:val="15"/>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4B3294">
        <w:rPr>
          <w:rFonts w:ascii="Arial" w:hAnsi="Arial" w:cs="Arial"/>
          <w:b w:val="0"/>
          <w:bCs w:val="0"/>
          <w:color w:val="auto"/>
          <w:sz w:val="20"/>
          <w:szCs w:val="20"/>
        </w:rPr>
        <w:t>posiadamy uprawnienia do wykonywania określonej działalności lub czynności, jeżeli przepisy prawa nakładają obowiązek posiadania takich uprawnień,</w:t>
      </w:r>
    </w:p>
    <w:p w14:paraId="32091B5C" w14:textId="348993C8" w:rsidR="00C12837" w:rsidRPr="004B3294" w:rsidRDefault="00C12837" w:rsidP="00864E1B">
      <w:pPr>
        <w:pStyle w:val="xl114"/>
        <w:numPr>
          <w:ilvl w:val="0"/>
          <w:numId w:val="15"/>
        </w:numPr>
        <w:spacing w:before="120" w:beforeAutospacing="0" w:after="0" w:afterAutospacing="0" w:line="276" w:lineRule="auto"/>
        <w:ind w:left="426" w:hanging="426"/>
        <w:jc w:val="both"/>
        <w:rPr>
          <w:rFonts w:ascii="Arial" w:hAnsi="Arial" w:cs="Arial"/>
          <w:b w:val="0"/>
          <w:bCs w:val="0"/>
          <w:color w:val="auto"/>
          <w:sz w:val="20"/>
          <w:szCs w:val="20"/>
        </w:rPr>
      </w:pPr>
      <w:r w:rsidRPr="004B3294">
        <w:rPr>
          <w:rFonts w:ascii="Arial" w:hAnsi="Arial" w:cs="Arial"/>
          <w:b w:val="0"/>
          <w:bCs w:val="0"/>
          <w:color w:val="auto"/>
          <w:sz w:val="20"/>
          <w:szCs w:val="20"/>
        </w:rPr>
        <w:t>posiada</w:t>
      </w:r>
      <w:r w:rsidR="00C45706" w:rsidRPr="004B3294">
        <w:rPr>
          <w:rFonts w:ascii="Arial" w:hAnsi="Arial" w:cs="Arial"/>
          <w:b w:val="0"/>
          <w:bCs w:val="0"/>
          <w:color w:val="auto"/>
          <w:sz w:val="20"/>
          <w:szCs w:val="20"/>
        </w:rPr>
        <w:t>my</w:t>
      </w:r>
      <w:r w:rsidRPr="004B3294">
        <w:rPr>
          <w:rFonts w:ascii="Arial" w:hAnsi="Arial" w:cs="Arial"/>
          <w:b w:val="0"/>
          <w:bCs w:val="0"/>
          <w:color w:val="auto"/>
          <w:sz w:val="20"/>
          <w:szCs w:val="20"/>
        </w:rPr>
        <w:t xml:space="preserve"> zdolność techniczną lub zawodową tj. niezbędną wiedzę i doświadczenie, posiada</w:t>
      </w:r>
      <w:r w:rsidR="00C45706" w:rsidRPr="004B3294">
        <w:rPr>
          <w:rFonts w:ascii="Arial" w:hAnsi="Arial" w:cs="Arial"/>
          <w:b w:val="0"/>
          <w:bCs w:val="0"/>
          <w:color w:val="auto"/>
          <w:sz w:val="20"/>
          <w:szCs w:val="20"/>
        </w:rPr>
        <w:t>my</w:t>
      </w:r>
      <w:r w:rsidRPr="004B3294">
        <w:rPr>
          <w:rFonts w:ascii="Arial" w:hAnsi="Arial" w:cs="Arial"/>
          <w:b w:val="0"/>
          <w:bCs w:val="0"/>
          <w:color w:val="auto"/>
          <w:sz w:val="20"/>
          <w:szCs w:val="20"/>
        </w:rPr>
        <w:t xml:space="preserve"> potencjał techniczny, a także dysponuje</w:t>
      </w:r>
      <w:r w:rsidR="00C45706" w:rsidRPr="004B3294">
        <w:rPr>
          <w:rFonts w:ascii="Arial" w:hAnsi="Arial" w:cs="Arial"/>
          <w:b w:val="0"/>
          <w:bCs w:val="0"/>
          <w:color w:val="auto"/>
          <w:sz w:val="20"/>
          <w:szCs w:val="20"/>
        </w:rPr>
        <w:t>my</w:t>
      </w:r>
      <w:r w:rsidRPr="004B3294">
        <w:rPr>
          <w:rFonts w:ascii="Arial" w:hAnsi="Arial" w:cs="Arial"/>
          <w:b w:val="0"/>
          <w:bCs w:val="0"/>
          <w:color w:val="auto"/>
          <w:sz w:val="20"/>
          <w:szCs w:val="20"/>
        </w:rPr>
        <w:t xml:space="preserve"> osobami zdolnymi do wykonania przedmiotu zamówienia,</w:t>
      </w:r>
    </w:p>
    <w:p w14:paraId="226B557E" w14:textId="740AD571" w:rsidR="00C12837" w:rsidRPr="004B3294" w:rsidRDefault="00C12837" w:rsidP="00864E1B">
      <w:pPr>
        <w:pStyle w:val="xl114"/>
        <w:numPr>
          <w:ilvl w:val="0"/>
          <w:numId w:val="15"/>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4B3294">
        <w:rPr>
          <w:rFonts w:ascii="Arial" w:hAnsi="Arial" w:cs="Arial"/>
          <w:b w:val="0"/>
          <w:bCs w:val="0"/>
          <w:color w:val="auto"/>
          <w:sz w:val="20"/>
          <w:szCs w:val="20"/>
        </w:rPr>
        <w:t>znajdujemy się w sytuacji finansowej i ekonomicznej zap</w:t>
      </w:r>
      <w:r w:rsidR="00091A5E" w:rsidRPr="004B3294">
        <w:rPr>
          <w:rFonts w:ascii="Arial" w:hAnsi="Arial" w:cs="Arial"/>
          <w:b w:val="0"/>
          <w:bCs w:val="0"/>
          <w:color w:val="auto"/>
          <w:sz w:val="20"/>
          <w:szCs w:val="20"/>
        </w:rPr>
        <w:t>ewniającej wykonanie zamówienia.</w:t>
      </w:r>
    </w:p>
    <w:p w14:paraId="07EB4402" w14:textId="77777777" w:rsidR="00087C7C" w:rsidRPr="004B3294"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Pr="004B3294"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4B3294" w14:paraId="6C0BB6E2" w14:textId="77777777" w:rsidTr="00262E48">
        <w:trPr>
          <w:cantSplit/>
          <w:trHeight w:val="703"/>
          <w:jc w:val="center"/>
        </w:trPr>
        <w:tc>
          <w:tcPr>
            <w:tcW w:w="590" w:type="dxa"/>
            <w:vAlign w:val="center"/>
          </w:tcPr>
          <w:p w14:paraId="016C640F" w14:textId="77777777" w:rsidR="00087C7C" w:rsidRPr="004B3294" w:rsidRDefault="00087C7C" w:rsidP="00262E48">
            <w:pPr>
              <w:spacing w:line="240" w:lineRule="auto"/>
              <w:jc w:val="center"/>
              <w:rPr>
                <w:rFonts w:cs="Arial"/>
                <w:sz w:val="18"/>
                <w:szCs w:val="18"/>
              </w:rPr>
            </w:pPr>
            <w:r w:rsidRPr="004B3294">
              <w:rPr>
                <w:rFonts w:cs="Arial"/>
                <w:sz w:val="18"/>
                <w:szCs w:val="18"/>
              </w:rPr>
              <w:t>Lp.</w:t>
            </w:r>
          </w:p>
        </w:tc>
        <w:tc>
          <w:tcPr>
            <w:tcW w:w="4140" w:type="dxa"/>
            <w:vAlign w:val="center"/>
          </w:tcPr>
          <w:p w14:paraId="364742A8" w14:textId="77777777" w:rsidR="00087C7C" w:rsidRPr="004B3294" w:rsidRDefault="00087C7C" w:rsidP="00262E48">
            <w:pPr>
              <w:spacing w:line="240" w:lineRule="auto"/>
              <w:jc w:val="center"/>
              <w:rPr>
                <w:rFonts w:cs="Arial"/>
                <w:sz w:val="18"/>
                <w:szCs w:val="18"/>
              </w:rPr>
            </w:pPr>
            <w:r w:rsidRPr="004B3294">
              <w:rPr>
                <w:rFonts w:cs="Arial"/>
                <w:sz w:val="18"/>
                <w:szCs w:val="18"/>
              </w:rPr>
              <w:t>Nazwisko i imię osoby (osób) uprawnionej(</w:t>
            </w:r>
            <w:proofErr w:type="spellStart"/>
            <w:r w:rsidRPr="004B3294">
              <w:rPr>
                <w:rFonts w:cs="Arial"/>
                <w:sz w:val="18"/>
                <w:szCs w:val="18"/>
              </w:rPr>
              <w:t>ych</w:t>
            </w:r>
            <w:proofErr w:type="spellEnd"/>
            <w:r w:rsidRPr="004B3294">
              <w:rPr>
                <w:rFonts w:cs="Arial"/>
                <w:sz w:val="18"/>
                <w:szCs w:val="18"/>
              </w:rPr>
              <w:t>) do występowania w obrocie prawnym lub posiadającej (</w:t>
            </w:r>
            <w:proofErr w:type="spellStart"/>
            <w:r w:rsidRPr="004B3294">
              <w:rPr>
                <w:rFonts w:cs="Arial"/>
                <w:sz w:val="18"/>
                <w:szCs w:val="18"/>
              </w:rPr>
              <w:t>ych</w:t>
            </w:r>
            <w:proofErr w:type="spellEnd"/>
            <w:r w:rsidRPr="004B3294">
              <w:rPr>
                <w:rFonts w:cs="Arial"/>
                <w:sz w:val="18"/>
                <w:szCs w:val="18"/>
              </w:rPr>
              <w:t>) pełnomocnictwo</w:t>
            </w:r>
          </w:p>
        </w:tc>
        <w:tc>
          <w:tcPr>
            <w:tcW w:w="3080" w:type="dxa"/>
            <w:vAlign w:val="center"/>
          </w:tcPr>
          <w:p w14:paraId="66D4EB24" w14:textId="77777777" w:rsidR="00087C7C" w:rsidRPr="004B3294" w:rsidRDefault="00087C7C" w:rsidP="00262E48">
            <w:pPr>
              <w:spacing w:line="240" w:lineRule="auto"/>
              <w:jc w:val="center"/>
              <w:rPr>
                <w:rFonts w:cs="Arial"/>
                <w:sz w:val="18"/>
                <w:szCs w:val="18"/>
              </w:rPr>
            </w:pPr>
            <w:r w:rsidRPr="004B3294">
              <w:rPr>
                <w:rFonts w:cs="Arial"/>
                <w:sz w:val="18"/>
                <w:szCs w:val="18"/>
              </w:rPr>
              <w:t>Podpis(y) osoby(osób) uprawnionej</w:t>
            </w:r>
            <w:r w:rsidRPr="004B3294" w:rsidDel="000F6600">
              <w:rPr>
                <w:rFonts w:cs="Arial"/>
                <w:sz w:val="18"/>
                <w:szCs w:val="18"/>
              </w:rPr>
              <w:t xml:space="preserve"> </w:t>
            </w:r>
            <w:r w:rsidRPr="004B3294">
              <w:rPr>
                <w:rFonts w:cs="Arial"/>
                <w:sz w:val="18"/>
                <w:szCs w:val="18"/>
              </w:rPr>
              <w:t>(</w:t>
            </w:r>
            <w:proofErr w:type="spellStart"/>
            <w:r w:rsidRPr="004B3294">
              <w:rPr>
                <w:rFonts w:cs="Arial"/>
                <w:sz w:val="18"/>
                <w:szCs w:val="18"/>
              </w:rPr>
              <w:t>ych</w:t>
            </w:r>
            <w:proofErr w:type="spellEnd"/>
            <w:r w:rsidRPr="004B3294">
              <w:rPr>
                <w:rFonts w:cs="Arial"/>
                <w:sz w:val="18"/>
                <w:szCs w:val="18"/>
              </w:rPr>
              <w:t>)</w:t>
            </w:r>
          </w:p>
        </w:tc>
        <w:tc>
          <w:tcPr>
            <w:tcW w:w="1800" w:type="dxa"/>
            <w:vAlign w:val="center"/>
          </w:tcPr>
          <w:p w14:paraId="114DADA8" w14:textId="77777777" w:rsidR="00087C7C" w:rsidRPr="004B3294" w:rsidRDefault="00087C7C" w:rsidP="00262E48">
            <w:pPr>
              <w:spacing w:line="240" w:lineRule="auto"/>
              <w:jc w:val="center"/>
              <w:rPr>
                <w:rFonts w:cs="Arial"/>
                <w:sz w:val="18"/>
                <w:szCs w:val="18"/>
              </w:rPr>
            </w:pPr>
            <w:r w:rsidRPr="004B3294">
              <w:rPr>
                <w:rFonts w:cs="Arial"/>
                <w:sz w:val="18"/>
                <w:szCs w:val="18"/>
              </w:rPr>
              <w:t>Miejscowość i data</w:t>
            </w:r>
          </w:p>
        </w:tc>
      </w:tr>
      <w:tr w:rsidR="00087C7C" w:rsidRPr="004B3294" w14:paraId="6B0657E7" w14:textId="77777777" w:rsidTr="6CC37E58">
        <w:trPr>
          <w:cantSplit/>
          <w:trHeight w:val="674"/>
          <w:jc w:val="center"/>
        </w:trPr>
        <w:tc>
          <w:tcPr>
            <w:tcW w:w="590" w:type="dxa"/>
          </w:tcPr>
          <w:p w14:paraId="1873E66D" w14:textId="77777777" w:rsidR="00087C7C" w:rsidRPr="004B3294" w:rsidRDefault="00087C7C" w:rsidP="00A95B19">
            <w:pPr>
              <w:rPr>
                <w:rFonts w:cs="Arial"/>
                <w:b/>
                <w:sz w:val="18"/>
                <w:szCs w:val="18"/>
              </w:rPr>
            </w:pPr>
          </w:p>
        </w:tc>
        <w:tc>
          <w:tcPr>
            <w:tcW w:w="4140" w:type="dxa"/>
          </w:tcPr>
          <w:p w14:paraId="315BB3D9" w14:textId="77777777" w:rsidR="00087C7C" w:rsidRPr="004B3294" w:rsidRDefault="00087C7C" w:rsidP="00A95B19">
            <w:pPr>
              <w:rPr>
                <w:rFonts w:cs="Arial"/>
                <w:b/>
                <w:sz w:val="18"/>
                <w:szCs w:val="18"/>
              </w:rPr>
            </w:pPr>
          </w:p>
          <w:p w14:paraId="260F53EA" w14:textId="77777777" w:rsidR="00087C7C" w:rsidRPr="004B3294" w:rsidRDefault="00087C7C" w:rsidP="00A95B19">
            <w:pPr>
              <w:rPr>
                <w:rFonts w:cs="Arial"/>
                <w:b/>
                <w:sz w:val="18"/>
                <w:szCs w:val="18"/>
              </w:rPr>
            </w:pPr>
          </w:p>
        </w:tc>
        <w:tc>
          <w:tcPr>
            <w:tcW w:w="3080" w:type="dxa"/>
          </w:tcPr>
          <w:p w14:paraId="351307CF" w14:textId="77777777" w:rsidR="00087C7C" w:rsidRPr="004B3294" w:rsidRDefault="00087C7C" w:rsidP="00A95B19">
            <w:pPr>
              <w:rPr>
                <w:rFonts w:cs="Arial"/>
                <w:b/>
                <w:sz w:val="18"/>
                <w:szCs w:val="18"/>
              </w:rPr>
            </w:pPr>
          </w:p>
        </w:tc>
        <w:tc>
          <w:tcPr>
            <w:tcW w:w="1800" w:type="dxa"/>
          </w:tcPr>
          <w:p w14:paraId="361F54D6" w14:textId="77777777" w:rsidR="00087C7C" w:rsidRPr="004B3294" w:rsidRDefault="00087C7C" w:rsidP="00A95B19">
            <w:pPr>
              <w:rPr>
                <w:rFonts w:cs="Arial"/>
                <w:b/>
                <w:sz w:val="18"/>
                <w:szCs w:val="18"/>
              </w:rPr>
            </w:pPr>
          </w:p>
        </w:tc>
      </w:tr>
    </w:tbl>
    <w:p w14:paraId="6D6721AA" w14:textId="6C675D2C" w:rsidR="00087C7C" w:rsidRPr="004B3294" w:rsidRDefault="00087C7C">
      <w:pPr>
        <w:jc w:val="right"/>
        <w:rPr>
          <w:rFonts w:cs="Arial"/>
          <w:b/>
          <w:bCs/>
          <w:sz w:val="20"/>
          <w:szCs w:val="20"/>
        </w:rPr>
      </w:pPr>
      <w:r w:rsidRPr="004B3294">
        <w:rPr>
          <w:rFonts w:cs="Arial"/>
          <w:sz w:val="20"/>
          <w:szCs w:val="20"/>
        </w:rPr>
        <w:br w:type="page"/>
      </w:r>
      <w:r w:rsidR="00505DAC" w:rsidRPr="004B3294">
        <w:rPr>
          <w:rFonts w:cs="Arial"/>
          <w:b/>
          <w:bCs/>
          <w:sz w:val="20"/>
          <w:szCs w:val="20"/>
        </w:rPr>
        <w:lastRenderedPageBreak/>
        <w:t>Załącznik n</w:t>
      </w:r>
      <w:r w:rsidRPr="004B3294">
        <w:rPr>
          <w:rFonts w:cs="Arial"/>
          <w:b/>
          <w:bCs/>
          <w:sz w:val="20"/>
          <w:szCs w:val="20"/>
        </w:rPr>
        <w:t xml:space="preserve">r </w:t>
      </w:r>
      <w:r w:rsidR="00154D52" w:rsidRPr="004B3294">
        <w:rPr>
          <w:rFonts w:cs="Arial"/>
          <w:b/>
          <w:bCs/>
          <w:sz w:val="20"/>
          <w:szCs w:val="20"/>
        </w:rPr>
        <w:t>4</w:t>
      </w:r>
      <w:r w:rsidR="005E1FB9" w:rsidRPr="004B3294">
        <w:rPr>
          <w:rFonts w:cs="Arial"/>
          <w:b/>
          <w:bCs/>
          <w:sz w:val="20"/>
          <w:szCs w:val="20"/>
        </w:rPr>
        <w:t>b</w:t>
      </w:r>
      <w:r w:rsidRPr="004B3294">
        <w:rPr>
          <w:rFonts w:cs="Arial"/>
          <w:b/>
          <w:bCs/>
          <w:sz w:val="20"/>
          <w:szCs w:val="20"/>
        </w:rPr>
        <w:t xml:space="preserve"> do </w:t>
      </w:r>
      <w:r w:rsidR="006C29FD" w:rsidRPr="004B3294">
        <w:rPr>
          <w:rFonts w:cs="Arial"/>
          <w:b/>
          <w:bCs/>
          <w:sz w:val="20"/>
          <w:szCs w:val="20"/>
        </w:rPr>
        <w:t>SWZ</w:t>
      </w:r>
      <w:r w:rsidRPr="004B3294">
        <w:rPr>
          <w:rFonts w:cs="Arial"/>
          <w:b/>
          <w:bCs/>
          <w:sz w:val="20"/>
          <w:szCs w:val="20"/>
        </w:rPr>
        <w:t xml:space="preserve"> </w:t>
      </w:r>
    </w:p>
    <w:p w14:paraId="28837490" w14:textId="65430943" w:rsidR="00087C7C" w:rsidRPr="004B3294" w:rsidRDefault="00087C7C" w:rsidP="00087C7C">
      <w:pPr>
        <w:pStyle w:val="xl68"/>
        <w:tabs>
          <w:tab w:val="left" w:pos="720"/>
          <w:tab w:val="left" w:pos="9160"/>
          <w:tab w:val="left" w:pos="10076"/>
          <w:tab w:val="left" w:pos="10992"/>
          <w:tab w:val="left" w:pos="11908"/>
          <w:tab w:val="left" w:pos="12824"/>
          <w:tab w:val="left" w:pos="13740"/>
          <w:tab w:val="left" w:pos="14656"/>
        </w:tabs>
        <w:spacing w:line="276" w:lineRule="auto"/>
        <w:jc w:val="center"/>
        <w:rPr>
          <w:rFonts w:ascii="Arial" w:hAnsi="Arial" w:cs="Arial"/>
          <w:b/>
          <w:bCs/>
          <w:caps/>
          <w:sz w:val="20"/>
          <w:szCs w:val="20"/>
        </w:rPr>
      </w:pPr>
      <w:r w:rsidRPr="004B3294">
        <w:rPr>
          <w:rFonts w:ascii="Arial" w:hAnsi="Arial" w:cs="Arial"/>
          <w:b/>
          <w:bCs/>
          <w:sz w:val="20"/>
          <w:szCs w:val="20"/>
        </w:rPr>
        <w:t>Oświadczenie o niepodleganiu wykluczeniu</w:t>
      </w:r>
      <w:r w:rsidR="00C45706" w:rsidRPr="004B3294">
        <w:rPr>
          <w:rFonts w:ascii="Arial" w:hAnsi="Arial" w:cs="Arial"/>
          <w:b/>
          <w:bCs/>
          <w:sz w:val="20"/>
          <w:szCs w:val="20"/>
        </w:rPr>
        <w:t xml:space="preserve"> z postępowania</w:t>
      </w:r>
    </w:p>
    <w:p w14:paraId="561B9140" w14:textId="77777777" w:rsidR="00087C7C" w:rsidRPr="004B3294"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sidRPr="004B3294">
        <w:rPr>
          <w:noProof/>
        </w:rPr>
        <mc:AlternateContent>
          <mc:Choice Requires="wps">
            <w:drawing>
              <wp:anchor distT="4294967289" distB="4294967289" distL="114300" distR="114300" simplePos="0" relativeHeight="251658241"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2FD33AC">
              <v:line id="Łącznik prostoliniowy 5" style="position:absolute;flip:y;z-index:251658241;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9pt,.7pt" to="449.4pt,.7pt" w14:anchorId="3AB79CF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4B3294" w14:paraId="357D190E" w14:textId="77777777" w:rsidTr="1ECC9D6C">
        <w:trPr>
          <w:cantSplit/>
          <w:trHeight w:hRule="exact" w:val="931"/>
          <w:jc w:val="center"/>
        </w:trPr>
        <w:tc>
          <w:tcPr>
            <w:tcW w:w="3552" w:type="dxa"/>
            <w:shd w:val="clear" w:color="auto" w:fill="002060"/>
            <w:vAlign w:val="center"/>
          </w:tcPr>
          <w:p w14:paraId="7AA03563"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Dane Wykonawcy</w:t>
            </w:r>
          </w:p>
        </w:tc>
        <w:tc>
          <w:tcPr>
            <w:tcW w:w="5521" w:type="dxa"/>
          </w:tcPr>
          <w:p w14:paraId="6F2D21CE" w14:textId="77777777" w:rsidR="00087C7C" w:rsidRPr="004B3294" w:rsidRDefault="00087C7C" w:rsidP="00A95B19">
            <w:pPr>
              <w:spacing w:line="240" w:lineRule="auto"/>
              <w:ind w:left="497" w:right="1064" w:firstLine="497"/>
              <w:rPr>
                <w:rFonts w:cs="Arial"/>
                <w:sz w:val="20"/>
                <w:szCs w:val="20"/>
              </w:rPr>
            </w:pPr>
          </w:p>
          <w:p w14:paraId="3176CC01" w14:textId="77777777" w:rsidR="00087C7C" w:rsidRPr="004B3294" w:rsidRDefault="00087C7C" w:rsidP="00A95B19">
            <w:pPr>
              <w:spacing w:line="240" w:lineRule="auto"/>
              <w:rPr>
                <w:rFonts w:cs="Arial"/>
                <w:sz w:val="20"/>
                <w:szCs w:val="20"/>
              </w:rPr>
            </w:pPr>
          </w:p>
        </w:tc>
      </w:tr>
      <w:tr w:rsidR="00087C7C" w:rsidRPr="004B3294" w14:paraId="41764713" w14:textId="77777777" w:rsidTr="1ECC9D6C">
        <w:trPr>
          <w:cantSplit/>
          <w:trHeight w:hRule="exact" w:val="829"/>
          <w:jc w:val="center"/>
        </w:trPr>
        <w:tc>
          <w:tcPr>
            <w:tcW w:w="3552" w:type="dxa"/>
            <w:shd w:val="clear" w:color="auto" w:fill="002060"/>
            <w:vAlign w:val="center"/>
          </w:tcPr>
          <w:p w14:paraId="1B370DFF"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 xml:space="preserve">Adres Wykonawcy: </w:t>
            </w:r>
          </w:p>
          <w:p w14:paraId="2A20B64C"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 xml:space="preserve">kod, miejscowość </w:t>
            </w:r>
          </w:p>
          <w:p w14:paraId="43FE401A"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ulica, nr lokalu</w:t>
            </w:r>
          </w:p>
        </w:tc>
        <w:tc>
          <w:tcPr>
            <w:tcW w:w="5521" w:type="dxa"/>
          </w:tcPr>
          <w:p w14:paraId="0BEDEBA8" w14:textId="77777777" w:rsidR="00087C7C" w:rsidRPr="004B3294" w:rsidRDefault="00087C7C" w:rsidP="00A95B19">
            <w:pPr>
              <w:spacing w:line="240" w:lineRule="auto"/>
              <w:ind w:right="1064"/>
              <w:rPr>
                <w:rFonts w:cs="Arial"/>
                <w:sz w:val="20"/>
                <w:szCs w:val="20"/>
              </w:rPr>
            </w:pPr>
          </w:p>
        </w:tc>
      </w:tr>
    </w:tbl>
    <w:p w14:paraId="719182D5" w14:textId="77777777" w:rsidR="00087C7C" w:rsidRPr="004B3294"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E91ECF3" w14:textId="0C47CE63" w:rsidR="00321DBF" w:rsidRPr="004B3294" w:rsidRDefault="00087C7C" w:rsidP="00F84824">
      <w:pPr>
        <w:pStyle w:val="Nagwek"/>
        <w:spacing w:line="240" w:lineRule="auto"/>
        <w:jc w:val="center"/>
        <w:rPr>
          <w:rFonts w:cs="Arial"/>
          <w:b/>
          <w:bCs/>
          <w:sz w:val="20"/>
          <w:szCs w:val="20"/>
        </w:rPr>
      </w:pPr>
      <w:r w:rsidRPr="004B3294">
        <w:rPr>
          <w:rFonts w:cs="Arial"/>
          <w:sz w:val="20"/>
          <w:szCs w:val="20"/>
        </w:rPr>
        <w:t xml:space="preserve">Składając ofertę w zamówieniu niepublicznym prowadzonym w trybie </w:t>
      </w:r>
      <w:r w:rsidR="008D26F2" w:rsidRPr="004B3294">
        <w:rPr>
          <w:rFonts w:cs="Arial"/>
          <w:sz w:val="20"/>
          <w:szCs w:val="20"/>
        </w:rPr>
        <w:t>przetargu nieograniczonego</w:t>
      </w:r>
      <w:r w:rsidRPr="004B3294">
        <w:rPr>
          <w:rFonts w:cs="Arial"/>
          <w:sz w:val="20"/>
          <w:szCs w:val="20"/>
        </w:rPr>
        <w:t xml:space="preserve"> pn. </w:t>
      </w:r>
      <w:r w:rsidR="009E3BDB" w:rsidRPr="004B3294">
        <w:rPr>
          <w:rFonts w:cs="Arial"/>
          <w:b/>
          <w:sz w:val="20"/>
          <w:szCs w:val="20"/>
        </w:rPr>
        <w:t>„</w:t>
      </w:r>
      <w:r w:rsidR="00477460" w:rsidRPr="00FE7D97">
        <w:rPr>
          <w:rFonts w:cs="Arial"/>
          <w:b/>
          <w:bCs/>
          <w:sz w:val="20"/>
          <w:szCs w:val="20"/>
        </w:rPr>
        <w:t>Remont chłodnic płynu chłodzącego silników Tedom dla KGZ Krasne – OZG Terliczka</w:t>
      </w:r>
      <w:r w:rsidR="00F84824" w:rsidRPr="004B3294">
        <w:rPr>
          <w:rFonts w:cs="Arial"/>
          <w:b/>
          <w:sz w:val="20"/>
          <w:szCs w:val="20"/>
        </w:rPr>
        <w:t>”</w:t>
      </w:r>
    </w:p>
    <w:p w14:paraId="3C5BADC5" w14:textId="63026E32" w:rsidR="00087C7C" w:rsidRPr="004B3294" w:rsidRDefault="00087C7C" w:rsidP="00321DBF">
      <w:pPr>
        <w:pStyle w:val="Nagwek"/>
        <w:spacing w:line="240" w:lineRule="auto"/>
        <w:jc w:val="center"/>
        <w:rPr>
          <w:rFonts w:cs="Arial"/>
          <w:sz w:val="20"/>
          <w:szCs w:val="20"/>
        </w:rPr>
      </w:pPr>
      <w:r w:rsidRPr="004B3294">
        <w:rPr>
          <w:rFonts w:cs="Arial"/>
          <w:sz w:val="20"/>
          <w:szCs w:val="20"/>
        </w:rPr>
        <w:t>o numerze</w:t>
      </w:r>
      <w:r w:rsidRPr="004B3294">
        <w:rPr>
          <w:rFonts w:cs="Arial"/>
          <w:b/>
          <w:bCs/>
          <w:sz w:val="20"/>
          <w:szCs w:val="20"/>
        </w:rPr>
        <w:t xml:space="preserve"> </w:t>
      </w:r>
      <w:r w:rsidR="007012B1" w:rsidRPr="004B3294">
        <w:rPr>
          <w:sz w:val="20"/>
          <w:szCs w:val="20"/>
        </w:rPr>
        <w:t xml:space="preserve">CRZ: </w:t>
      </w:r>
      <w:r w:rsidR="0040652B" w:rsidRPr="004B3294">
        <w:rPr>
          <w:sz w:val="20"/>
          <w:szCs w:val="20"/>
        </w:rPr>
        <w:t>NP/ORLEN/25/</w:t>
      </w:r>
      <w:r w:rsidR="00FB7FE5">
        <w:rPr>
          <w:sz w:val="20"/>
          <w:szCs w:val="20"/>
        </w:rPr>
        <w:t>1016/</w:t>
      </w:r>
      <w:r w:rsidR="0040652B" w:rsidRPr="004B3294">
        <w:rPr>
          <w:sz w:val="20"/>
          <w:szCs w:val="20"/>
        </w:rPr>
        <w:t>OS/EU</w:t>
      </w:r>
    </w:p>
    <w:p w14:paraId="24262DEB" w14:textId="77777777" w:rsidR="00087C7C" w:rsidRPr="004B3294" w:rsidRDefault="00087C7C" w:rsidP="005B6610">
      <w:pPr>
        <w:spacing w:line="240" w:lineRule="auto"/>
        <w:rPr>
          <w:rFonts w:cs="Arial"/>
          <w:sz w:val="20"/>
          <w:szCs w:val="20"/>
        </w:rPr>
      </w:pPr>
      <w:r w:rsidRPr="004B3294">
        <w:rPr>
          <w:rFonts w:cs="Arial"/>
          <w:sz w:val="20"/>
          <w:szCs w:val="20"/>
        </w:rPr>
        <w:t>oraz przyjmując do wiadomości, że z postępowania o udzielenie zamówienia wyklucza się:</w:t>
      </w:r>
    </w:p>
    <w:p w14:paraId="5CB35680" w14:textId="45F5D21F" w:rsidR="00482581" w:rsidRPr="004B3294" w:rsidRDefault="00482581"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 xml:space="preserve">Wykonawców, którzy w ciągu ostatnich trzech lat przed wszczęciem postępowania wyrządzili szkodę </w:t>
      </w:r>
      <w:r w:rsidR="00C77586" w:rsidRPr="004B3294">
        <w:rPr>
          <w:rFonts w:cs="Arial"/>
          <w:sz w:val="20"/>
          <w:szCs w:val="20"/>
        </w:rPr>
        <w:t xml:space="preserve">Zespołowi Oddziałów Polskie Górnictwo Naftowe i Gazownictwo ORLEN Spółki Akcyjnej </w:t>
      </w:r>
      <w:r w:rsidR="00E62B43" w:rsidRPr="004B3294">
        <w:rPr>
          <w:rFonts w:cs="Arial"/>
          <w:sz w:val="20"/>
          <w:szCs w:val="20"/>
        </w:rPr>
        <w:t xml:space="preserve">lub Spółce Zależnej </w:t>
      </w:r>
      <w:r w:rsidRPr="004B3294">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p>
    <w:p w14:paraId="670A4DD4" w14:textId="703FD403" w:rsidR="00482581" w:rsidRPr="004B3294" w:rsidRDefault="00C45706"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p>
    <w:p w14:paraId="1158BC59" w14:textId="77777777" w:rsidR="00482581" w:rsidRPr="004B3294" w:rsidRDefault="00482581"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p>
    <w:p w14:paraId="143E5F40" w14:textId="77777777" w:rsidR="00482581" w:rsidRPr="004B3294" w:rsidRDefault="00482581"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p>
    <w:p w14:paraId="37D8E794" w14:textId="77777777" w:rsidR="00482581" w:rsidRPr="004B3294" w:rsidRDefault="00482581"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p>
    <w:p w14:paraId="1738DDA1" w14:textId="2953CE09" w:rsidR="00482581" w:rsidRPr="004B3294" w:rsidRDefault="00482581"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5, jeżeli podmiot zbiorowy nie wdrożył środków naprawczych i prewencyjnych (</w:t>
      </w:r>
      <w:proofErr w:type="spellStart"/>
      <w:r w:rsidRPr="004B3294">
        <w:rPr>
          <w:rFonts w:cs="Arial"/>
          <w:sz w:val="20"/>
          <w:szCs w:val="20"/>
        </w:rPr>
        <w:t>self-cleaning</w:t>
      </w:r>
      <w:proofErr w:type="spellEnd"/>
      <w:r w:rsidRPr="004B3294">
        <w:rPr>
          <w:rFonts w:cs="Arial"/>
          <w:sz w:val="20"/>
          <w:szCs w:val="20"/>
        </w:rPr>
        <w:t>),</w:t>
      </w:r>
    </w:p>
    <w:p w14:paraId="7B9B1A30" w14:textId="5FBB46CA" w:rsidR="00482581" w:rsidRPr="004B3294" w:rsidRDefault="00482581"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 xml:space="preserve">Wykonawców, będących adresatami lub zarządzanych przez adresatów lub powiązanych </w:t>
      </w:r>
      <w:r w:rsidR="0009372A" w:rsidRPr="004B3294">
        <w:rPr>
          <w:rFonts w:cs="Arial"/>
          <w:sz w:val="20"/>
          <w:szCs w:val="20"/>
        </w:rPr>
        <w:br/>
      </w:r>
      <w:r w:rsidRPr="004B3294">
        <w:rPr>
          <w:rFonts w:cs="Arial"/>
          <w:sz w:val="20"/>
          <w:szCs w:val="20"/>
        </w:rPr>
        <w:t xml:space="preserve">z adresatami sankcji Stanów Zjednoczonych Ameryki Północnej, Unii Europejskiej, Zjednoczonego Królestwa Wielkiej Brytanii i Irlandii Północnej, Narodów Zjednoczonych lub </w:t>
      </w:r>
      <w:r w:rsidRPr="004B3294">
        <w:rPr>
          <w:rFonts w:cs="Arial"/>
          <w:sz w:val="20"/>
          <w:szCs w:val="20"/>
        </w:rPr>
        <w:lastRenderedPageBreak/>
        <w:t xml:space="preserve">Królestwa Norwegii, chyba że ustali się, iż zawarcie umowy z danym Wykonawcą nie będzie mieć negatywnego wpływu na interesy </w:t>
      </w:r>
      <w:r w:rsidR="00CD0535" w:rsidRPr="004B3294">
        <w:rPr>
          <w:rFonts w:cs="Arial"/>
          <w:sz w:val="20"/>
          <w:szCs w:val="20"/>
        </w:rPr>
        <w:t>Grupy</w:t>
      </w:r>
      <w:r w:rsidRPr="004B3294">
        <w:rPr>
          <w:rFonts w:cs="Arial"/>
          <w:sz w:val="20"/>
          <w:szCs w:val="20"/>
        </w:rPr>
        <w:t>,</w:t>
      </w:r>
    </w:p>
    <w:p w14:paraId="0848A631" w14:textId="77777777" w:rsidR="00482581" w:rsidRPr="004B3294" w:rsidRDefault="00482581"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Wykonawców, o których osoby biorące udział w prowadzonym Postępowaniu mają wiedzę, że:</w:t>
      </w:r>
    </w:p>
    <w:p w14:paraId="661C57ED" w14:textId="7C40021E" w:rsidR="00482581" w:rsidRPr="004B3294" w:rsidRDefault="00482581" w:rsidP="00482581">
      <w:pPr>
        <w:pStyle w:val="Akapitzlist"/>
        <w:autoSpaceDE w:val="0"/>
        <w:autoSpaceDN w:val="0"/>
        <w:adjustRightInd w:val="0"/>
        <w:spacing w:line="276" w:lineRule="auto"/>
        <w:ind w:left="851" w:hanging="142"/>
        <w:contextualSpacing w:val="0"/>
        <w:rPr>
          <w:rFonts w:cs="Arial"/>
          <w:sz w:val="20"/>
          <w:szCs w:val="20"/>
        </w:rPr>
      </w:pPr>
      <w:r w:rsidRPr="004B3294">
        <w:rPr>
          <w:rFonts w:cs="Arial"/>
          <w:sz w:val="20"/>
          <w:szCs w:val="20"/>
        </w:rPr>
        <w:t>-</w:t>
      </w:r>
      <w:r w:rsidR="00EC4C31" w:rsidRPr="004B3294">
        <w:rPr>
          <w:rFonts w:cs="Arial"/>
          <w:sz w:val="20"/>
          <w:szCs w:val="20"/>
        </w:rPr>
        <w:tab/>
      </w:r>
      <w:r w:rsidRPr="004B3294">
        <w:rPr>
          <w:rFonts w:cs="Arial"/>
          <w:sz w:val="20"/>
          <w:szCs w:val="20"/>
        </w:rPr>
        <w:t xml:space="preserve">są pracownikami lub osobami najbliższymi pracowników </w:t>
      </w:r>
      <w:r w:rsidR="00C77586" w:rsidRPr="004B3294">
        <w:rPr>
          <w:rFonts w:cs="Arial"/>
          <w:sz w:val="20"/>
          <w:szCs w:val="20"/>
        </w:rPr>
        <w:t>Zespołu Oddziałów Polskie Górnictwo Naftowe i Gazownictwo ORLEN Spółki Akcyjnej</w:t>
      </w:r>
      <w:r w:rsidR="00C77586" w:rsidRPr="004B3294" w:rsidDel="00A0466B">
        <w:rPr>
          <w:rFonts w:cs="Arial"/>
          <w:sz w:val="20"/>
          <w:szCs w:val="20"/>
        </w:rPr>
        <w:t xml:space="preserve"> </w:t>
      </w:r>
      <w:r w:rsidR="00CD0535" w:rsidRPr="004B3294">
        <w:rPr>
          <w:rFonts w:cs="Arial"/>
          <w:sz w:val="20"/>
          <w:szCs w:val="20"/>
        </w:rPr>
        <w:t>lub Spółki Zależnej</w:t>
      </w:r>
      <w:r w:rsidR="00E62B43" w:rsidRPr="004B3294">
        <w:rPr>
          <w:rFonts w:cs="Arial"/>
          <w:sz w:val="20"/>
          <w:szCs w:val="20"/>
        </w:rPr>
        <w:t xml:space="preserve"> </w:t>
      </w:r>
      <w:r w:rsidRPr="004B3294">
        <w:rPr>
          <w:rFonts w:cs="Arial"/>
          <w:sz w:val="20"/>
          <w:szCs w:val="20"/>
        </w:rPr>
        <w:t>lub</w:t>
      </w:r>
    </w:p>
    <w:p w14:paraId="68660CCA" w14:textId="3E9E29BE" w:rsidR="00482581" w:rsidRPr="004B3294" w:rsidRDefault="00482581" w:rsidP="00482581">
      <w:pPr>
        <w:pStyle w:val="Akapitzlist"/>
        <w:autoSpaceDE w:val="0"/>
        <w:autoSpaceDN w:val="0"/>
        <w:adjustRightInd w:val="0"/>
        <w:spacing w:line="276" w:lineRule="auto"/>
        <w:ind w:left="851" w:hanging="142"/>
        <w:contextualSpacing w:val="0"/>
        <w:rPr>
          <w:rFonts w:cs="Arial"/>
          <w:sz w:val="20"/>
          <w:szCs w:val="20"/>
        </w:rPr>
      </w:pPr>
      <w:r w:rsidRPr="004B3294">
        <w:rPr>
          <w:rFonts w:cs="Arial"/>
          <w:sz w:val="20"/>
          <w:szCs w:val="20"/>
        </w:rPr>
        <w:t>-</w:t>
      </w:r>
      <w:r w:rsidR="00EC4C31" w:rsidRPr="004B3294">
        <w:rPr>
          <w:rFonts w:cs="Arial"/>
          <w:sz w:val="20"/>
          <w:szCs w:val="20"/>
        </w:rPr>
        <w:tab/>
      </w:r>
      <w:r w:rsidRPr="004B3294">
        <w:rPr>
          <w:rFonts w:cs="Arial"/>
          <w:sz w:val="20"/>
          <w:szCs w:val="20"/>
        </w:rPr>
        <w:t xml:space="preserve">są podmiotami, w których pracownicy lub osoby najbliższe pracowników </w:t>
      </w:r>
      <w:r w:rsidR="00C77586" w:rsidRPr="004B3294">
        <w:rPr>
          <w:rFonts w:cs="Arial"/>
          <w:sz w:val="20"/>
          <w:szCs w:val="20"/>
        </w:rPr>
        <w:t>Zespołu Oddziałów Polskie Górnictwo Naftowe i Gazownictwo ORLEN Spółki Akcyjnej</w:t>
      </w:r>
      <w:r w:rsidR="00C77586" w:rsidRPr="004B3294" w:rsidDel="00A0466B">
        <w:rPr>
          <w:rFonts w:cs="Arial"/>
          <w:sz w:val="20"/>
          <w:szCs w:val="20"/>
        </w:rPr>
        <w:t xml:space="preserve"> </w:t>
      </w:r>
      <w:r w:rsidR="00CD0535" w:rsidRPr="004B3294">
        <w:rPr>
          <w:rFonts w:cs="Arial"/>
          <w:sz w:val="20"/>
          <w:szCs w:val="20"/>
        </w:rPr>
        <w:t>lub Spółki Zależnej</w:t>
      </w:r>
      <w:r w:rsidRPr="004B3294">
        <w:rPr>
          <w:rFonts w:cs="Arial"/>
          <w:sz w:val="20"/>
          <w:szCs w:val="20"/>
        </w:rPr>
        <w:t xml:space="preserve"> są właścicielami, udziałowcami lub członkami organów zarządzających, lub</w:t>
      </w:r>
    </w:p>
    <w:p w14:paraId="74768F5D" w14:textId="54B426C7" w:rsidR="00A62E07" w:rsidRPr="004B3294" w:rsidRDefault="00482581" w:rsidP="00F1197D">
      <w:pPr>
        <w:pStyle w:val="Akapitzlist"/>
        <w:autoSpaceDE w:val="0"/>
        <w:autoSpaceDN w:val="0"/>
        <w:adjustRightInd w:val="0"/>
        <w:spacing w:line="276" w:lineRule="auto"/>
        <w:ind w:left="851" w:hanging="142"/>
        <w:contextualSpacing w:val="0"/>
        <w:rPr>
          <w:rFonts w:cs="Arial"/>
          <w:sz w:val="20"/>
          <w:szCs w:val="20"/>
        </w:rPr>
      </w:pPr>
      <w:r w:rsidRPr="004B3294">
        <w:rPr>
          <w:rFonts w:cs="Arial"/>
          <w:sz w:val="20"/>
          <w:szCs w:val="20"/>
        </w:rPr>
        <w:t>-</w:t>
      </w:r>
      <w:r w:rsidR="00EC4C31" w:rsidRPr="004B3294">
        <w:rPr>
          <w:rFonts w:cs="Arial"/>
          <w:sz w:val="20"/>
          <w:szCs w:val="20"/>
        </w:rPr>
        <w:tab/>
      </w:r>
      <w:r w:rsidRPr="004B3294">
        <w:rPr>
          <w:rFonts w:cs="Arial"/>
          <w:sz w:val="20"/>
          <w:szCs w:val="20"/>
        </w:rPr>
        <w:t xml:space="preserve">są podmiotami, na rzecz których pracownicy lub osoby najbliższe pracowników </w:t>
      </w:r>
      <w:r w:rsidR="00C77586" w:rsidRPr="004B3294">
        <w:rPr>
          <w:rFonts w:cs="Arial"/>
          <w:sz w:val="20"/>
          <w:szCs w:val="20"/>
        </w:rPr>
        <w:t>Zespołu Oddziałów Polskie Górnictwo Naftowe i Gazownictwo ORLEN Spółki Akcyjnej</w:t>
      </w:r>
      <w:r w:rsidR="00C77586" w:rsidRPr="004B3294" w:rsidDel="00A0466B">
        <w:rPr>
          <w:rFonts w:cs="Arial"/>
          <w:sz w:val="20"/>
          <w:szCs w:val="20"/>
        </w:rPr>
        <w:t xml:space="preserve"> </w:t>
      </w:r>
      <w:r w:rsidR="00CD0535" w:rsidRPr="004B3294">
        <w:rPr>
          <w:rFonts w:cs="Arial"/>
          <w:sz w:val="20"/>
          <w:szCs w:val="20"/>
        </w:rPr>
        <w:t>lub Spółki Zależnej</w:t>
      </w:r>
      <w:r w:rsidRPr="004B3294">
        <w:rPr>
          <w:rFonts w:cs="Arial"/>
          <w:sz w:val="20"/>
          <w:szCs w:val="20"/>
        </w:rPr>
        <w:t xml:space="preserve"> świadczą pracę na podstawie umowy o pracę lub innego stosunku prawnego,</w:t>
      </w:r>
      <w:r w:rsidR="00F1197D" w:rsidRPr="004B3294">
        <w:rPr>
          <w:rFonts w:cs="Arial"/>
          <w:sz w:val="20"/>
          <w:szCs w:val="20"/>
        </w:rPr>
        <w:t xml:space="preserve"> </w:t>
      </w:r>
    </w:p>
    <w:p w14:paraId="28A1CE57" w14:textId="50B5023E" w:rsidR="00482581" w:rsidRPr="004B3294" w:rsidRDefault="00482581" w:rsidP="00F1197D">
      <w:pPr>
        <w:pStyle w:val="Akapitzlist"/>
        <w:autoSpaceDE w:val="0"/>
        <w:autoSpaceDN w:val="0"/>
        <w:adjustRightInd w:val="0"/>
        <w:spacing w:line="276" w:lineRule="auto"/>
        <w:ind w:left="851" w:hanging="142"/>
        <w:contextualSpacing w:val="0"/>
        <w:rPr>
          <w:rFonts w:cs="Arial"/>
          <w:sz w:val="20"/>
          <w:szCs w:val="20"/>
        </w:rPr>
      </w:pPr>
      <w:r w:rsidRPr="004B3294">
        <w:rPr>
          <w:rFonts w:cs="Arial"/>
          <w:sz w:val="20"/>
          <w:szCs w:val="20"/>
        </w:rPr>
        <w:t>jeśli fakt ten budzi uzasadnione wątpliwości co do bezstronności Postępowania</w:t>
      </w:r>
      <w:r w:rsidR="00E561ED" w:rsidRPr="004B3294">
        <w:rPr>
          <w:rFonts w:cs="Arial"/>
          <w:sz w:val="20"/>
          <w:szCs w:val="20"/>
        </w:rPr>
        <w:t>.</w:t>
      </w:r>
    </w:p>
    <w:p w14:paraId="62759E05" w14:textId="5E0D5622" w:rsidR="00482581" w:rsidRPr="004B3294" w:rsidRDefault="00482581"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 xml:space="preserve">Wykonawców, którzy nie złożyli wymaganych dokumentów, oświadczeń lub nie spełnili innych wymagań określonych w SWZ lub innym dokumencie, w którym określono wymogi udziału </w:t>
      </w:r>
      <w:r w:rsidR="0009372A" w:rsidRPr="004B3294">
        <w:rPr>
          <w:rFonts w:cs="Arial"/>
          <w:sz w:val="20"/>
          <w:szCs w:val="20"/>
        </w:rPr>
        <w:br/>
      </w:r>
      <w:r w:rsidRPr="004B3294">
        <w:rPr>
          <w:rFonts w:cs="Arial"/>
          <w:sz w:val="20"/>
          <w:szCs w:val="20"/>
        </w:rPr>
        <w:t>w postępowaniu, z zastrzeżeniem § 30 ust. 6 Instrukcji</w:t>
      </w:r>
      <w:r w:rsidR="00E561ED" w:rsidRPr="004B3294">
        <w:rPr>
          <w:rFonts w:cs="Arial"/>
          <w:sz w:val="20"/>
          <w:szCs w:val="20"/>
        </w:rPr>
        <w:t>.</w:t>
      </w:r>
    </w:p>
    <w:p w14:paraId="63E9637C" w14:textId="77777777" w:rsidR="006155DB" w:rsidRPr="004B3294" w:rsidRDefault="00482581"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Wykonawców, którzy złożyli nieprawdziwe informacje mające wpływ na wynik prowadzonego postępowania.</w:t>
      </w:r>
    </w:p>
    <w:p w14:paraId="5A713884" w14:textId="6D64F207" w:rsidR="006155DB" w:rsidRPr="004B3294" w:rsidRDefault="006155DB"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 xml:space="preserve">Wykonawcę, wymienionego w wykazach określonych w rozporządzeniu  Rady (WE) </w:t>
      </w:r>
      <w:r w:rsidR="0009372A" w:rsidRPr="004B3294">
        <w:rPr>
          <w:rFonts w:cs="Arial"/>
          <w:sz w:val="20"/>
          <w:szCs w:val="20"/>
        </w:rPr>
        <w:br/>
      </w:r>
      <w:r w:rsidRPr="004B3294">
        <w:rPr>
          <w:rFonts w:cs="Arial"/>
          <w:sz w:val="20"/>
          <w:szCs w:val="20"/>
        </w:rPr>
        <w:t xml:space="preserve">nr 765/2006 z dnia 18 maja 2006 r. dotyczącego środków ograniczających w związku z sytuacją na Białorusi i udziałem Białorusi w agresji Rosji wobec Ukrainy (Dz. Urz. UE L 134 z 20.05.2006, str. 1, z </w:t>
      </w:r>
      <w:proofErr w:type="spellStart"/>
      <w:r w:rsidRPr="004B3294">
        <w:rPr>
          <w:rFonts w:cs="Arial"/>
          <w:sz w:val="20"/>
          <w:szCs w:val="20"/>
        </w:rPr>
        <w:t>późn</w:t>
      </w:r>
      <w:proofErr w:type="spellEnd"/>
      <w:r w:rsidRPr="004B3294">
        <w:rPr>
          <w:rFonts w:cs="Arial"/>
          <w:sz w:val="20"/>
          <w:szCs w:val="20"/>
        </w:rPr>
        <w:t xml:space="preserve">.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4B3294">
        <w:rPr>
          <w:rFonts w:cs="Arial"/>
          <w:sz w:val="20"/>
          <w:szCs w:val="20"/>
        </w:rPr>
        <w:t>późn</w:t>
      </w:r>
      <w:proofErr w:type="spellEnd"/>
      <w:r w:rsidRPr="004B3294">
        <w:rPr>
          <w:rFonts w:cs="Arial"/>
          <w:sz w:val="20"/>
          <w:szCs w:val="20"/>
        </w:rPr>
        <w:t xml:space="preserve">.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w:t>
      </w:r>
      <w:r w:rsidR="0009372A" w:rsidRPr="004B3294">
        <w:rPr>
          <w:rFonts w:cs="Arial"/>
          <w:sz w:val="20"/>
          <w:szCs w:val="20"/>
        </w:rPr>
        <w:br/>
      </w:r>
      <w:r w:rsidRPr="004B3294">
        <w:rPr>
          <w:rFonts w:cs="Arial"/>
          <w:sz w:val="20"/>
          <w:szCs w:val="20"/>
        </w:rPr>
        <w:t>z 2022 r., poz. 835).</w:t>
      </w:r>
    </w:p>
    <w:p w14:paraId="231A68D9" w14:textId="050D4A9D" w:rsidR="006155DB" w:rsidRPr="004B3294" w:rsidRDefault="006155DB"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 xml:space="preserve">Wykonawcę, którego beneficjentem rzeczywistym w rozumieniu ustawy z dnia 1 marca 2018 r. o przeciwdziałaniu praniu pieniędzy oraz finansowaniu terroryzmu (Dz. U. z 2022 r. poz. 593 </w:t>
      </w:r>
      <w:r w:rsidR="0009372A" w:rsidRPr="004B3294">
        <w:rPr>
          <w:rFonts w:cs="Arial"/>
          <w:sz w:val="20"/>
          <w:szCs w:val="20"/>
        </w:rPr>
        <w:br/>
      </w:r>
      <w:r w:rsidRPr="004B3294">
        <w:rPr>
          <w:rFonts w:cs="Arial"/>
          <w:sz w:val="20"/>
          <w:szCs w:val="20"/>
        </w:rPr>
        <w:t xml:space="preserve">i 655) jest osoba wymieniona w wykazach określonych w rozporządzeniu 765/2006 </w:t>
      </w:r>
      <w:r w:rsidR="0009372A" w:rsidRPr="004B3294">
        <w:rPr>
          <w:rFonts w:cs="Arial"/>
          <w:sz w:val="20"/>
          <w:szCs w:val="20"/>
        </w:rPr>
        <w:br/>
      </w:r>
      <w:r w:rsidRPr="004B3294">
        <w:rPr>
          <w:rFonts w:cs="Arial"/>
          <w:sz w:val="20"/>
          <w:szCs w:val="20"/>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r w:rsidR="0009372A" w:rsidRPr="004B3294">
        <w:rPr>
          <w:rFonts w:cs="Arial"/>
          <w:sz w:val="20"/>
          <w:szCs w:val="20"/>
        </w:rPr>
        <w:br/>
      </w:r>
      <w:r w:rsidRPr="004B3294">
        <w:rPr>
          <w:rFonts w:cs="Arial"/>
          <w:sz w:val="20"/>
          <w:szCs w:val="20"/>
        </w:rPr>
        <w:t>o szczególnych rozwiązaniach w zakresie przeciwdziałania wspieraniu agresji na Ukrainę oraz służących ochronie bezpieczeństwa narodowego.</w:t>
      </w:r>
    </w:p>
    <w:p w14:paraId="34811DDB" w14:textId="7904158A" w:rsidR="006155DB" w:rsidRPr="004B3294" w:rsidRDefault="006155DB"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09372A" w:rsidRPr="004B3294">
        <w:rPr>
          <w:rFonts w:cs="Arial"/>
          <w:sz w:val="20"/>
          <w:szCs w:val="20"/>
        </w:rPr>
        <w:br/>
      </w:r>
      <w:r w:rsidRPr="004B3294">
        <w:rPr>
          <w:rFonts w:cs="Arial"/>
          <w:sz w:val="20"/>
          <w:szCs w:val="20"/>
        </w:rPr>
        <w:t xml:space="preserve">o zastosowaniu środka, o którym mowa w art. 1 pkt 3 ustawy o szczególnych rozwiązaniach </w:t>
      </w:r>
      <w:r w:rsidR="0009372A" w:rsidRPr="004B3294">
        <w:rPr>
          <w:rFonts w:cs="Arial"/>
          <w:sz w:val="20"/>
          <w:szCs w:val="20"/>
        </w:rPr>
        <w:br/>
      </w:r>
      <w:r w:rsidRPr="004B3294">
        <w:rPr>
          <w:rFonts w:cs="Arial"/>
          <w:sz w:val="20"/>
          <w:szCs w:val="20"/>
        </w:rPr>
        <w:t>w zakresie przeciwdziałania wspieraniu agresji na Ukrainę oraz służących ochronie bezpieczeństwa narodowego.</w:t>
      </w:r>
    </w:p>
    <w:p w14:paraId="5C28699C" w14:textId="17FBCD66" w:rsidR="006155DB" w:rsidRPr="004B3294" w:rsidRDefault="00D51788" w:rsidP="00864E1B">
      <w:pPr>
        <w:pStyle w:val="Akapitzlist"/>
        <w:numPr>
          <w:ilvl w:val="0"/>
          <w:numId w:val="14"/>
        </w:numPr>
        <w:autoSpaceDE w:val="0"/>
        <w:autoSpaceDN w:val="0"/>
        <w:adjustRightInd w:val="0"/>
        <w:spacing w:line="276" w:lineRule="auto"/>
        <w:rPr>
          <w:rFonts w:cs="Arial"/>
          <w:sz w:val="20"/>
          <w:szCs w:val="20"/>
        </w:rPr>
      </w:pPr>
      <w:r w:rsidRPr="004B3294">
        <w:rPr>
          <w:rFonts w:cs="Arial"/>
          <w:sz w:val="20"/>
          <w:szCs w:val="20"/>
        </w:rPr>
        <w:t>Wykonawcę</w:t>
      </w:r>
      <w:r w:rsidR="006155DB" w:rsidRPr="004B3294">
        <w:rPr>
          <w:rFonts w:cs="Arial"/>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006155DB" w:rsidRPr="004B3294">
        <w:rPr>
          <w:rFonts w:cs="Arial"/>
          <w:sz w:val="20"/>
          <w:szCs w:val="20"/>
        </w:rPr>
        <w:t>Dz.Urz.UE.L</w:t>
      </w:r>
      <w:proofErr w:type="spellEnd"/>
      <w:r w:rsidR="006155DB" w:rsidRPr="004B3294">
        <w:rPr>
          <w:rFonts w:cs="Arial"/>
          <w:sz w:val="20"/>
          <w:szCs w:val="20"/>
        </w:rPr>
        <w:t xml:space="preserve">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w:t>
      </w:r>
      <w:r w:rsidR="006155DB" w:rsidRPr="004B3294">
        <w:rPr>
          <w:rFonts w:cs="Arial"/>
          <w:sz w:val="20"/>
          <w:szCs w:val="20"/>
        </w:rPr>
        <w:lastRenderedPageBreak/>
        <w:t xml:space="preserve">dyrektywy 2014/24/UE, art. 18, art. 21 lit. b)–e) i lit. g)–i), art. 29 i 30 dyrektywy 2014/25/UE oraz art. 13 lit. a)–d), lit. f)–h) i lit. j) dyrektywy 2009/81/WE na rzecz lub z udziałem: </w:t>
      </w:r>
    </w:p>
    <w:p w14:paraId="156873AB" w14:textId="1E408872" w:rsidR="006155DB" w:rsidRPr="004B3294" w:rsidRDefault="006155DB" w:rsidP="00066E35">
      <w:pPr>
        <w:pStyle w:val="Akapitzlist"/>
        <w:spacing w:line="276" w:lineRule="auto"/>
        <w:ind w:left="1134" w:hanging="425"/>
        <w:rPr>
          <w:rFonts w:cs="Arial"/>
          <w:sz w:val="20"/>
          <w:szCs w:val="20"/>
        </w:rPr>
      </w:pPr>
      <w:r w:rsidRPr="004B3294">
        <w:rPr>
          <w:rFonts w:cs="Arial"/>
          <w:sz w:val="20"/>
          <w:szCs w:val="20"/>
        </w:rPr>
        <w:t>a)</w:t>
      </w:r>
      <w:r w:rsidR="00066E35" w:rsidRPr="004B3294">
        <w:rPr>
          <w:rFonts w:cs="Arial"/>
          <w:sz w:val="20"/>
          <w:szCs w:val="20"/>
        </w:rPr>
        <w:tab/>
      </w:r>
      <w:r w:rsidRPr="004B3294">
        <w:rPr>
          <w:rFonts w:cs="Arial"/>
          <w:sz w:val="20"/>
          <w:szCs w:val="20"/>
        </w:rPr>
        <w:t xml:space="preserve">obywateli rosyjskich lub osób fizycznych lub prawnych, podmiotów lub organów </w:t>
      </w:r>
      <w:r w:rsidR="0009372A" w:rsidRPr="004B3294">
        <w:rPr>
          <w:rFonts w:cs="Arial"/>
          <w:sz w:val="20"/>
          <w:szCs w:val="20"/>
        </w:rPr>
        <w:br/>
      </w:r>
      <w:r w:rsidRPr="004B3294">
        <w:rPr>
          <w:rFonts w:cs="Arial"/>
          <w:sz w:val="20"/>
          <w:szCs w:val="20"/>
        </w:rPr>
        <w:t>z siedzibą w Rosji;</w:t>
      </w:r>
    </w:p>
    <w:p w14:paraId="632A3379" w14:textId="2CBF4353" w:rsidR="006155DB" w:rsidRPr="004B3294" w:rsidRDefault="006155DB" w:rsidP="00066E35">
      <w:pPr>
        <w:pStyle w:val="Akapitzlist"/>
        <w:spacing w:line="276" w:lineRule="auto"/>
        <w:ind w:left="1134" w:hanging="425"/>
        <w:rPr>
          <w:rFonts w:cs="Arial"/>
          <w:sz w:val="20"/>
          <w:szCs w:val="20"/>
        </w:rPr>
      </w:pPr>
      <w:r w:rsidRPr="004B3294">
        <w:rPr>
          <w:rFonts w:cs="Arial"/>
          <w:sz w:val="20"/>
          <w:szCs w:val="20"/>
        </w:rPr>
        <w:t>b)</w:t>
      </w:r>
      <w:r w:rsidR="00066E35" w:rsidRPr="004B3294">
        <w:rPr>
          <w:rFonts w:cs="Arial"/>
          <w:sz w:val="20"/>
          <w:szCs w:val="20"/>
        </w:rPr>
        <w:tab/>
      </w:r>
      <w:r w:rsidRPr="004B3294">
        <w:rPr>
          <w:rFonts w:cs="Arial"/>
          <w:sz w:val="20"/>
          <w:szCs w:val="20"/>
        </w:rPr>
        <w:t>osób prawnych, podmiotów lub organów, do których prawa własności bezpośrednio lub pośrednio w ponad 50 % należą do podmiotu, o którym mowa w lit. a) niniejszego ustępu; lub</w:t>
      </w:r>
    </w:p>
    <w:p w14:paraId="1FFEB7B5" w14:textId="04D004FF" w:rsidR="006155DB" w:rsidRPr="004B3294" w:rsidRDefault="006155DB" w:rsidP="00066E35">
      <w:pPr>
        <w:pStyle w:val="Akapitzlist"/>
        <w:spacing w:line="276" w:lineRule="auto"/>
        <w:ind w:left="1134" w:hanging="425"/>
        <w:rPr>
          <w:rFonts w:cs="Arial"/>
          <w:sz w:val="20"/>
          <w:szCs w:val="20"/>
        </w:rPr>
      </w:pPr>
      <w:r w:rsidRPr="004B3294">
        <w:rPr>
          <w:rFonts w:cs="Arial"/>
          <w:sz w:val="20"/>
          <w:szCs w:val="20"/>
        </w:rPr>
        <w:t>c)</w:t>
      </w:r>
      <w:r w:rsidR="00066E35" w:rsidRPr="004B3294">
        <w:rPr>
          <w:rFonts w:cs="Arial"/>
          <w:sz w:val="20"/>
          <w:szCs w:val="20"/>
        </w:rPr>
        <w:tab/>
      </w:r>
      <w:r w:rsidRPr="004B3294">
        <w:rPr>
          <w:rFonts w:cs="Arial"/>
          <w:sz w:val="20"/>
          <w:szCs w:val="20"/>
        </w:rPr>
        <w:t xml:space="preserve">osób fizycznych lub prawnych, podmiotów lub organów działających w imieniu lub pod kierunkiem podmiotu, o którym mowa w lit. a) lub b) niniejszego </w:t>
      </w:r>
      <w:proofErr w:type="spellStart"/>
      <w:r w:rsidRPr="004B3294">
        <w:rPr>
          <w:rFonts w:cs="Arial"/>
          <w:sz w:val="20"/>
          <w:szCs w:val="20"/>
        </w:rPr>
        <w:t>ustępu,w</w:t>
      </w:r>
      <w:proofErr w:type="spellEnd"/>
      <w:r w:rsidRPr="004B3294">
        <w:rPr>
          <w:rFonts w:cs="Arial"/>
          <w:sz w:val="20"/>
          <w:szCs w:val="20"/>
        </w:rPr>
        <w:t xml:space="preserve"> tym podwykonawców, dostawców lub podmiotów, na których zdolności polega się w rozumieniu dyrektyw w sprawie zamówień publicznych, w przypadku gdy przypada na nich ponad 10 % wartości zamówienia;</w:t>
      </w:r>
    </w:p>
    <w:p w14:paraId="0685C81E" w14:textId="3BE05AC4" w:rsidR="007E32C2" w:rsidRPr="004B3294" w:rsidRDefault="006155DB" w:rsidP="007E32C2">
      <w:pPr>
        <w:pStyle w:val="Akapitzlist"/>
        <w:spacing w:line="276" w:lineRule="auto"/>
        <w:ind w:left="1134" w:hanging="283"/>
        <w:rPr>
          <w:rFonts w:cs="Arial"/>
          <w:sz w:val="20"/>
          <w:szCs w:val="20"/>
        </w:rPr>
      </w:pPr>
      <w:r w:rsidRPr="004B3294">
        <w:rPr>
          <w:rFonts w:cs="Arial"/>
          <w:sz w:val="20"/>
          <w:szCs w:val="20"/>
        </w:rPr>
        <w:t xml:space="preserve">- chyba że zastosowanie ma odstępstwo, o którym mowa w art. 5k ust. 2 </w:t>
      </w:r>
      <w:r w:rsidR="0009372A" w:rsidRPr="004B3294">
        <w:rPr>
          <w:rFonts w:cs="Arial"/>
          <w:sz w:val="20"/>
          <w:szCs w:val="20"/>
        </w:rPr>
        <w:br/>
      </w:r>
      <w:r w:rsidRPr="004B3294">
        <w:rPr>
          <w:rFonts w:cs="Arial"/>
          <w:sz w:val="20"/>
          <w:szCs w:val="20"/>
        </w:rPr>
        <w:t>ww. rozporządzenia.</w:t>
      </w:r>
    </w:p>
    <w:p w14:paraId="2906E37A" w14:textId="77777777" w:rsidR="004F412E" w:rsidRPr="004B3294" w:rsidRDefault="004F412E" w:rsidP="007E32C2">
      <w:pPr>
        <w:pStyle w:val="Akapitzlist"/>
        <w:spacing w:line="276" w:lineRule="auto"/>
        <w:ind w:left="1134" w:hanging="283"/>
        <w:rPr>
          <w:rFonts w:cs="Arial"/>
          <w:sz w:val="20"/>
          <w:szCs w:val="20"/>
        </w:rPr>
      </w:pPr>
    </w:p>
    <w:p w14:paraId="2562A871" w14:textId="77777777" w:rsidR="007E32C2" w:rsidRPr="004B3294" w:rsidRDefault="007E32C2" w:rsidP="00EC4C31">
      <w:pPr>
        <w:pStyle w:val="Akapitzlist"/>
        <w:spacing w:line="276" w:lineRule="auto"/>
        <w:ind w:left="1134" w:hanging="283"/>
        <w:rPr>
          <w:rFonts w:cs="Arial"/>
          <w:sz w:val="20"/>
          <w:szCs w:val="20"/>
        </w:rPr>
      </w:pPr>
    </w:p>
    <w:p w14:paraId="470DA352" w14:textId="77777777" w:rsidR="006155DB" w:rsidRPr="004B3294" w:rsidRDefault="006155DB" w:rsidP="006155DB">
      <w:pPr>
        <w:pStyle w:val="Akapitzlist"/>
        <w:autoSpaceDE w:val="0"/>
        <w:autoSpaceDN w:val="0"/>
        <w:adjustRightInd w:val="0"/>
        <w:spacing w:line="276" w:lineRule="auto"/>
        <w:rPr>
          <w:rFonts w:cs="Arial"/>
          <w:sz w:val="20"/>
          <w:szCs w:val="20"/>
        </w:rPr>
      </w:pPr>
    </w:p>
    <w:p w14:paraId="4E52A256" w14:textId="33417CF9" w:rsidR="00087C7C" w:rsidRPr="004B3294" w:rsidRDefault="00087C7C" w:rsidP="002B1AC9">
      <w:pPr>
        <w:spacing w:line="276" w:lineRule="auto"/>
        <w:rPr>
          <w:rFonts w:cs="Arial"/>
          <w:sz w:val="2"/>
          <w:szCs w:val="20"/>
        </w:rPr>
      </w:pPr>
    </w:p>
    <w:p w14:paraId="532AA445" w14:textId="7668CC3F" w:rsidR="00087C7C" w:rsidRPr="004B3294"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center"/>
        <w:rPr>
          <w:rFonts w:ascii="Arial" w:hAnsi="Arial" w:cs="Arial"/>
          <w:color w:val="auto"/>
          <w:sz w:val="20"/>
          <w:szCs w:val="20"/>
        </w:rPr>
      </w:pPr>
      <w:r w:rsidRPr="004B3294">
        <w:rPr>
          <w:rFonts w:ascii="Arial" w:hAnsi="Arial" w:cs="Arial"/>
          <w:color w:val="auto"/>
          <w:sz w:val="20"/>
          <w:szCs w:val="20"/>
        </w:rPr>
        <w:t>OŚWIADCZAMY, ŻE NIE PODLEGAMY WYKLUCZENIU</w:t>
      </w:r>
      <w:r w:rsidR="006155DB" w:rsidRPr="004B3294">
        <w:rPr>
          <w:rFonts w:ascii="Arial" w:hAnsi="Arial" w:cs="Arial"/>
          <w:color w:val="auto"/>
          <w:sz w:val="20"/>
          <w:szCs w:val="20"/>
        </w:rPr>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4B3294" w14:paraId="6E513EFB" w14:textId="77777777" w:rsidTr="00262E48">
        <w:trPr>
          <w:cantSplit/>
          <w:trHeight w:val="703"/>
          <w:jc w:val="center"/>
        </w:trPr>
        <w:tc>
          <w:tcPr>
            <w:tcW w:w="590" w:type="dxa"/>
            <w:vAlign w:val="center"/>
          </w:tcPr>
          <w:p w14:paraId="25ECBB8B" w14:textId="77777777" w:rsidR="00087C7C" w:rsidRPr="004B3294" w:rsidRDefault="00087C7C" w:rsidP="00262E48">
            <w:pPr>
              <w:spacing w:line="240" w:lineRule="auto"/>
              <w:jc w:val="center"/>
              <w:rPr>
                <w:rFonts w:cs="Arial"/>
                <w:sz w:val="18"/>
                <w:szCs w:val="18"/>
              </w:rPr>
            </w:pPr>
            <w:r w:rsidRPr="004B3294">
              <w:rPr>
                <w:rFonts w:cs="Arial"/>
                <w:sz w:val="18"/>
                <w:szCs w:val="18"/>
              </w:rPr>
              <w:t>Lp.</w:t>
            </w:r>
          </w:p>
        </w:tc>
        <w:tc>
          <w:tcPr>
            <w:tcW w:w="4140" w:type="dxa"/>
            <w:vAlign w:val="center"/>
          </w:tcPr>
          <w:p w14:paraId="05E37A1F" w14:textId="77777777" w:rsidR="00087C7C" w:rsidRPr="004B3294" w:rsidRDefault="00087C7C" w:rsidP="00262E48">
            <w:pPr>
              <w:spacing w:line="240" w:lineRule="auto"/>
              <w:jc w:val="center"/>
              <w:rPr>
                <w:rFonts w:cs="Arial"/>
                <w:sz w:val="18"/>
                <w:szCs w:val="18"/>
              </w:rPr>
            </w:pPr>
            <w:r w:rsidRPr="004B3294">
              <w:rPr>
                <w:rFonts w:cs="Arial"/>
                <w:sz w:val="18"/>
                <w:szCs w:val="18"/>
              </w:rPr>
              <w:t>Nazwisko i imię osoby (osób) uprawnionej(</w:t>
            </w:r>
            <w:proofErr w:type="spellStart"/>
            <w:r w:rsidRPr="004B3294">
              <w:rPr>
                <w:rFonts w:cs="Arial"/>
                <w:sz w:val="18"/>
                <w:szCs w:val="18"/>
              </w:rPr>
              <w:t>ych</w:t>
            </w:r>
            <w:proofErr w:type="spellEnd"/>
            <w:r w:rsidRPr="004B3294">
              <w:rPr>
                <w:rFonts w:cs="Arial"/>
                <w:sz w:val="18"/>
                <w:szCs w:val="18"/>
              </w:rPr>
              <w:t>) do występowania w obrocie prawnym lub posiadającej (</w:t>
            </w:r>
            <w:proofErr w:type="spellStart"/>
            <w:r w:rsidRPr="004B3294">
              <w:rPr>
                <w:rFonts w:cs="Arial"/>
                <w:sz w:val="18"/>
                <w:szCs w:val="18"/>
              </w:rPr>
              <w:t>ych</w:t>
            </w:r>
            <w:proofErr w:type="spellEnd"/>
            <w:r w:rsidRPr="004B3294">
              <w:rPr>
                <w:rFonts w:cs="Arial"/>
                <w:sz w:val="18"/>
                <w:szCs w:val="18"/>
              </w:rPr>
              <w:t>) pełnomocnictwo</w:t>
            </w:r>
          </w:p>
        </w:tc>
        <w:tc>
          <w:tcPr>
            <w:tcW w:w="3080" w:type="dxa"/>
            <w:vAlign w:val="center"/>
          </w:tcPr>
          <w:p w14:paraId="02D0BAB4" w14:textId="77777777" w:rsidR="00087C7C" w:rsidRPr="004B3294" w:rsidRDefault="00087C7C" w:rsidP="00262E48">
            <w:pPr>
              <w:spacing w:line="240" w:lineRule="auto"/>
              <w:jc w:val="center"/>
              <w:rPr>
                <w:rFonts w:cs="Arial"/>
                <w:sz w:val="18"/>
                <w:szCs w:val="18"/>
              </w:rPr>
            </w:pPr>
            <w:r w:rsidRPr="004B3294">
              <w:rPr>
                <w:rFonts w:cs="Arial"/>
                <w:sz w:val="18"/>
                <w:szCs w:val="18"/>
              </w:rPr>
              <w:t>Podpis(y) osoby(osób) uprawnionej</w:t>
            </w:r>
            <w:r w:rsidRPr="004B3294" w:rsidDel="000F6600">
              <w:rPr>
                <w:rFonts w:cs="Arial"/>
                <w:sz w:val="18"/>
                <w:szCs w:val="18"/>
              </w:rPr>
              <w:t xml:space="preserve"> </w:t>
            </w:r>
            <w:r w:rsidRPr="004B3294">
              <w:rPr>
                <w:rFonts w:cs="Arial"/>
                <w:sz w:val="18"/>
                <w:szCs w:val="18"/>
              </w:rPr>
              <w:t>(</w:t>
            </w:r>
            <w:proofErr w:type="spellStart"/>
            <w:r w:rsidRPr="004B3294">
              <w:rPr>
                <w:rFonts w:cs="Arial"/>
                <w:sz w:val="18"/>
                <w:szCs w:val="18"/>
              </w:rPr>
              <w:t>ych</w:t>
            </w:r>
            <w:proofErr w:type="spellEnd"/>
            <w:r w:rsidRPr="004B3294">
              <w:rPr>
                <w:rFonts w:cs="Arial"/>
                <w:sz w:val="18"/>
                <w:szCs w:val="18"/>
              </w:rPr>
              <w:t>)</w:t>
            </w:r>
          </w:p>
        </w:tc>
        <w:tc>
          <w:tcPr>
            <w:tcW w:w="1800" w:type="dxa"/>
            <w:vAlign w:val="center"/>
          </w:tcPr>
          <w:p w14:paraId="1C972ACA" w14:textId="77777777" w:rsidR="00087C7C" w:rsidRPr="004B3294" w:rsidRDefault="00087C7C" w:rsidP="00262E48">
            <w:pPr>
              <w:spacing w:line="240" w:lineRule="auto"/>
              <w:jc w:val="center"/>
              <w:rPr>
                <w:rFonts w:cs="Arial"/>
                <w:sz w:val="18"/>
                <w:szCs w:val="18"/>
              </w:rPr>
            </w:pPr>
            <w:r w:rsidRPr="004B3294">
              <w:rPr>
                <w:rFonts w:cs="Arial"/>
                <w:sz w:val="18"/>
                <w:szCs w:val="18"/>
              </w:rPr>
              <w:t>Miejscowość i data</w:t>
            </w:r>
          </w:p>
        </w:tc>
      </w:tr>
      <w:tr w:rsidR="00087C7C" w:rsidRPr="004B3294" w14:paraId="19F80C81" w14:textId="77777777" w:rsidTr="6CC37E58">
        <w:trPr>
          <w:cantSplit/>
          <w:trHeight w:val="674"/>
          <w:jc w:val="center"/>
        </w:trPr>
        <w:tc>
          <w:tcPr>
            <w:tcW w:w="590" w:type="dxa"/>
          </w:tcPr>
          <w:p w14:paraId="3DEA0B7C" w14:textId="77777777" w:rsidR="00087C7C" w:rsidRPr="004B3294" w:rsidRDefault="00087C7C" w:rsidP="00A95B19">
            <w:pPr>
              <w:rPr>
                <w:rFonts w:cs="Arial"/>
                <w:b/>
                <w:sz w:val="18"/>
                <w:szCs w:val="18"/>
              </w:rPr>
            </w:pPr>
          </w:p>
        </w:tc>
        <w:tc>
          <w:tcPr>
            <w:tcW w:w="4140" w:type="dxa"/>
          </w:tcPr>
          <w:p w14:paraId="56C767E4" w14:textId="77777777" w:rsidR="00087C7C" w:rsidRPr="004B3294" w:rsidRDefault="00087C7C" w:rsidP="00A95B19">
            <w:pPr>
              <w:rPr>
                <w:rFonts w:cs="Arial"/>
                <w:b/>
                <w:sz w:val="18"/>
                <w:szCs w:val="18"/>
              </w:rPr>
            </w:pPr>
          </w:p>
          <w:p w14:paraId="3AE9797C" w14:textId="77777777" w:rsidR="00087C7C" w:rsidRPr="004B3294" w:rsidRDefault="00087C7C" w:rsidP="00A95B19">
            <w:pPr>
              <w:rPr>
                <w:rFonts w:cs="Arial"/>
                <w:b/>
                <w:sz w:val="18"/>
                <w:szCs w:val="18"/>
              </w:rPr>
            </w:pPr>
          </w:p>
        </w:tc>
        <w:tc>
          <w:tcPr>
            <w:tcW w:w="3080" w:type="dxa"/>
          </w:tcPr>
          <w:p w14:paraId="29E653DA" w14:textId="77777777" w:rsidR="00087C7C" w:rsidRPr="004B3294" w:rsidRDefault="00087C7C" w:rsidP="00A95B19">
            <w:pPr>
              <w:rPr>
                <w:rFonts w:cs="Arial"/>
                <w:b/>
                <w:sz w:val="18"/>
                <w:szCs w:val="18"/>
              </w:rPr>
            </w:pPr>
          </w:p>
        </w:tc>
        <w:tc>
          <w:tcPr>
            <w:tcW w:w="1800" w:type="dxa"/>
          </w:tcPr>
          <w:p w14:paraId="042BA8D1" w14:textId="77777777" w:rsidR="00087C7C" w:rsidRPr="004B3294" w:rsidRDefault="00087C7C" w:rsidP="00A95B19">
            <w:pPr>
              <w:rPr>
                <w:rFonts w:cs="Arial"/>
                <w:b/>
                <w:sz w:val="18"/>
                <w:szCs w:val="18"/>
              </w:rPr>
            </w:pPr>
          </w:p>
        </w:tc>
      </w:tr>
    </w:tbl>
    <w:p w14:paraId="5C047BA4" w14:textId="77777777" w:rsidR="00087C7C" w:rsidRPr="004B3294" w:rsidRDefault="00087C7C" w:rsidP="00087C7C">
      <w:pPr>
        <w:rPr>
          <w:rFonts w:cs="Arial"/>
          <w:color w:val="000000"/>
          <w:sz w:val="20"/>
          <w:szCs w:val="20"/>
        </w:rPr>
        <w:sectPr w:rsidR="00087C7C" w:rsidRPr="004B3294" w:rsidSect="00A95B19">
          <w:headerReference w:type="first" r:id="rId26"/>
          <w:footerReference w:type="first" r:id="rId27"/>
          <w:pgSz w:w="11906" w:h="16838"/>
          <w:pgMar w:top="1175" w:right="1418" w:bottom="1418" w:left="1418" w:header="709" w:footer="89" w:gutter="0"/>
          <w:cols w:space="708"/>
          <w:formProt w:val="0"/>
        </w:sectPr>
      </w:pPr>
    </w:p>
    <w:p w14:paraId="3308270F" w14:textId="63207305" w:rsidR="00087C7C" w:rsidRPr="004B3294" w:rsidRDefault="00505DAC">
      <w:pPr>
        <w:pageBreakBefore/>
        <w:jc w:val="right"/>
        <w:rPr>
          <w:rFonts w:cs="Arial"/>
          <w:b/>
          <w:bCs/>
          <w:sz w:val="20"/>
          <w:szCs w:val="20"/>
        </w:rPr>
      </w:pPr>
      <w:r w:rsidRPr="004B3294">
        <w:rPr>
          <w:rFonts w:cs="Arial"/>
          <w:b/>
          <w:bCs/>
          <w:sz w:val="20"/>
          <w:szCs w:val="20"/>
        </w:rPr>
        <w:lastRenderedPageBreak/>
        <w:t>Załącznik n</w:t>
      </w:r>
      <w:r w:rsidR="00087C7C" w:rsidRPr="004B3294">
        <w:rPr>
          <w:rFonts w:cs="Arial"/>
          <w:b/>
          <w:bCs/>
          <w:sz w:val="20"/>
          <w:szCs w:val="20"/>
        </w:rPr>
        <w:t xml:space="preserve">r </w:t>
      </w:r>
      <w:r w:rsidR="00154D52" w:rsidRPr="004B3294">
        <w:rPr>
          <w:rFonts w:cs="Arial"/>
          <w:b/>
          <w:bCs/>
          <w:sz w:val="20"/>
          <w:szCs w:val="20"/>
        </w:rPr>
        <w:t>4</w:t>
      </w:r>
      <w:r w:rsidR="005E1FB9" w:rsidRPr="004B3294">
        <w:rPr>
          <w:rFonts w:cs="Arial"/>
          <w:b/>
          <w:bCs/>
          <w:sz w:val="20"/>
          <w:szCs w:val="20"/>
        </w:rPr>
        <w:t>c</w:t>
      </w:r>
      <w:r w:rsidR="00087C7C" w:rsidRPr="004B3294">
        <w:rPr>
          <w:rFonts w:cs="Arial"/>
          <w:b/>
          <w:bCs/>
          <w:sz w:val="20"/>
          <w:szCs w:val="20"/>
        </w:rPr>
        <w:t xml:space="preserve"> do </w:t>
      </w:r>
      <w:r w:rsidR="006C29FD" w:rsidRPr="004B3294">
        <w:rPr>
          <w:rFonts w:cs="Arial"/>
          <w:b/>
          <w:bCs/>
          <w:sz w:val="20"/>
          <w:szCs w:val="20"/>
        </w:rPr>
        <w:t>SWZ</w:t>
      </w:r>
      <w:r w:rsidR="00087C7C" w:rsidRPr="004B3294">
        <w:rPr>
          <w:rFonts w:cs="Arial"/>
          <w:b/>
          <w:bCs/>
          <w:sz w:val="20"/>
          <w:szCs w:val="20"/>
        </w:rPr>
        <w:t xml:space="preserve"> </w:t>
      </w:r>
    </w:p>
    <w:p w14:paraId="5ACF342D" w14:textId="08795738" w:rsidR="00087C7C" w:rsidRPr="004B3294" w:rsidRDefault="00087C7C" w:rsidP="00087C7C">
      <w:pPr>
        <w:pStyle w:val="xl68"/>
        <w:tabs>
          <w:tab w:val="left" w:pos="540"/>
          <w:tab w:val="left" w:pos="9160"/>
          <w:tab w:val="left" w:pos="10076"/>
          <w:tab w:val="left" w:pos="10992"/>
          <w:tab w:val="left" w:pos="11908"/>
          <w:tab w:val="left" w:pos="12824"/>
          <w:tab w:val="left" w:pos="13740"/>
          <w:tab w:val="left" w:pos="14656"/>
        </w:tabs>
        <w:spacing w:line="276" w:lineRule="auto"/>
        <w:ind w:left="540" w:right="-496" w:hanging="540"/>
        <w:jc w:val="center"/>
        <w:rPr>
          <w:rFonts w:ascii="Arial" w:hAnsi="Arial" w:cs="Arial"/>
          <w:b/>
          <w:bCs/>
          <w:sz w:val="20"/>
          <w:szCs w:val="20"/>
        </w:rPr>
      </w:pPr>
      <w:r w:rsidRPr="004B3294">
        <w:rPr>
          <w:rFonts w:ascii="Arial" w:hAnsi="Arial" w:cs="Arial"/>
          <w:b/>
          <w:bCs/>
          <w:spacing w:val="-1"/>
          <w:sz w:val="20"/>
          <w:szCs w:val="20"/>
        </w:rPr>
        <w:t>Oświadczenie o niezgłaszaniu roszczeń wobec Zamawiającego</w:t>
      </w:r>
    </w:p>
    <w:p w14:paraId="5A11985C" w14:textId="77777777" w:rsidR="00087C7C" w:rsidRPr="004B3294"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sidRPr="004B3294">
        <w:rPr>
          <w:noProof/>
        </w:rPr>
        <mc:AlternateContent>
          <mc:Choice Requires="wps">
            <w:drawing>
              <wp:anchor distT="4294967289" distB="4294967289" distL="114300" distR="114300" simplePos="0" relativeHeight="25165824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E7507F9">
              <v:line id="Łącznik prostoliniowy 12" style="position:absolute;flip:y;z-index:25165824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2.5pt,2.45pt" to="460.9pt,2.45pt" w14:anchorId="365BFDF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4B3294" w14:paraId="0BD13480" w14:textId="77777777" w:rsidTr="1ECC9D6C">
        <w:trPr>
          <w:cantSplit/>
          <w:trHeight w:hRule="exact" w:val="931"/>
          <w:jc w:val="center"/>
        </w:trPr>
        <w:tc>
          <w:tcPr>
            <w:tcW w:w="3552" w:type="dxa"/>
            <w:shd w:val="clear" w:color="auto" w:fill="002060"/>
            <w:vAlign w:val="center"/>
          </w:tcPr>
          <w:p w14:paraId="700EDE7B"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Dane Wykonawcy</w:t>
            </w:r>
          </w:p>
        </w:tc>
        <w:tc>
          <w:tcPr>
            <w:tcW w:w="5521" w:type="dxa"/>
          </w:tcPr>
          <w:p w14:paraId="057A0574" w14:textId="77777777" w:rsidR="00087C7C" w:rsidRPr="004B3294" w:rsidRDefault="00087C7C" w:rsidP="00A95B19">
            <w:pPr>
              <w:spacing w:line="240" w:lineRule="auto"/>
              <w:ind w:left="497" w:right="1064" w:firstLine="497"/>
              <w:rPr>
                <w:rFonts w:cs="Arial"/>
                <w:sz w:val="20"/>
                <w:szCs w:val="20"/>
              </w:rPr>
            </w:pPr>
          </w:p>
          <w:p w14:paraId="352FF4DB" w14:textId="77777777" w:rsidR="00087C7C" w:rsidRPr="004B3294" w:rsidRDefault="00087C7C" w:rsidP="00A95B19">
            <w:pPr>
              <w:spacing w:line="240" w:lineRule="auto"/>
              <w:rPr>
                <w:rFonts w:cs="Arial"/>
                <w:sz w:val="20"/>
                <w:szCs w:val="20"/>
              </w:rPr>
            </w:pPr>
          </w:p>
        </w:tc>
      </w:tr>
      <w:tr w:rsidR="00087C7C" w:rsidRPr="004B3294" w14:paraId="5843D229" w14:textId="77777777" w:rsidTr="1ECC9D6C">
        <w:trPr>
          <w:cantSplit/>
          <w:trHeight w:hRule="exact" w:val="1253"/>
          <w:jc w:val="center"/>
        </w:trPr>
        <w:tc>
          <w:tcPr>
            <w:tcW w:w="3552" w:type="dxa"/>
            <w:shd w:val="clear" w:color="auto" w:fill="002060"/>
            <w:vAlign w:val="center"/>
          </w:tcPr>
          <w:p w14:paraId="73D7DC27"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 xml:space="preserve">Adres Wykonawcy: </w:t>
            </w:r>
          </w:p>
          <w:p w14:paraId="3B25B336"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 xml:space="preserve">kod, miejscowość </w:t>
            </w:r>
          </w:p>
          <w:p w14:paraId="3058FFF3" w14:textId="77777777" w:rsidR="00087C7C" w:rsidRPr="004B3294" w:rsidRDefault="00087C7C" w:rsidP="00262E48">
            <w:pPr>
              <w:spacing w:line="240" w:lineRule="auto"/>
              <w:rPr>
                <w:rFonts w:cs="Arial"/>
                <w:b/>
                <w:bCs/>
                <w:color w:val="FFFFFF"/>
                <w:sz w:val="20"/>
                <w:szCs w:val="20"/>
              </w:rPr>
            </w:pPr>
            <w:r w:rsidRPr="004B3294">
              <w:rPr>
                <w:rFonts w:cs="Arial"/>
                <w:b/>
                <w:bCs/>
                <w:color w:val="FFFFFF"/>
                <w:sz w:val="20"/>
                <w:szCs w:val="20"/>
              </w:rPr>
              <w:t>ulica, nr lokalu</w:t>
            </w:r>
          </w:p>
          <w:p w14:paraId="615FE53E" w14:textId="77777777" w:rsidR="00087C7C" w:rsidRPr="004B3294" w:rsidRDefault="00087C7C" w:rsidP="00A95B19">
            <w:pPr>
              <w:spacing w:line="240" w:lineRule="auto"/>
              <w:rPr>
                <w:rFonts w:cs="Arial"/>
                <w:b/>
                <w:color w:val="FFFFFF"/>
                <w:sz w:val="20"/>
                <w:szCs w:val="20"/>
              </w:rPr>
            </w:pPr>
          </w:p>
        </w:tc>
        <w:tc>
          <w:tcPr>
            <w:tcW w:w="5521" w:type="dxa"/>
          </w:tcPr>
          <w:p w14:paraId="36EA5ECE" w14:textId="77777777" w:rsidR="00087C7C" w:rsidRPr="004B3294" w:rsidRDefault="00087C7C" w:rsidP="00A95B19">
            <w:pPr>
              <w:spacing w:line="240" w:lineRule="auto"/>
              <w:ind w:right="1064"/>
              <w:rPr>
                <w:rFonts w:cs="Arial"/>
                <w:sz w:val="20"/>
                <w:szCs w:val="20"/>
              </w:rPr>
            </w:pPr>
          </w:p>
        </w:tc>
      </w:tr>
    </w:tbl>
    <w:p w14:paraId="3CE25A1E" w14:textId="77777777" w:rsidR="00087C7C" w:rsidRPr="004B3294"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Pr="004B3294" w:rsidRDefault="00087C7C" w:rsidP="00AE3266">
      <w:pPr>
        <w:spacing w:line="360" w:lineRule="auto"/>
        <w:rPr>
          <w:rFonts w:cs="Arial"/>
          <w:sz w:val="20"/>
          <w:szCs w:val="20"/>
        </w:rPr>
      </w:pPr>
    </w:p>
    <w:p w14:paraId="13466B1F" w14:textId="146B7A2F" w:rsidR="00087C7C" w:rsidRPr="004B3294" w:rsidRDefault="00087C7C" w:rsidP="00321DBF">
      <w:pPr>
        <w:pStyle w:val="Nagwek"/>
        <w:spacing w:line="360" w:lineRule="auto"/>
        <w:rPr>
          <w:rFonts w:cs="Arial"/>
          <w:b/>
          <w:sz w:val="20"/>
          <w:szCs w:val="20"/>
        </w:rPr>
      </w:pPr>
      <w:r w:rsidRPr="004B3294">
        <w:rPr>
          <w:rFonts w:cs="Arial"/>
          <w:sz w:val="20"/>
          <w:szCs w:val="20"/>
        </w:rPr>
        <w:t xml:space="preserve">Składając ofertę w zamówieniu prowadzonym w trybie </w:t>
      </w:r>
      <w:r w:rsidR="00E27DED" w:rsidRPr="004B3294">
        <w:rPr>
          <w:rFonts w:cs="Arial"/>
          <w:sz w:val="20"/>
          <w:szCs w:val="20"/>
        </w:rPr>
        <w:t>przetargu nieograniczonego</w:t>
      </w:r>
      <w:r w:rsidRPr="004B3294">
        <w:rPr>
          <w:rFonts w:cs="Arial"/>
          <w:sz w:val="20"/>
          <w:szCs w:val="20"/>
        </w:rPr>
        <w:t xml:space="preserve"> pn</w:t>
      </w:r>
      <w:r w:rsidRPr="004B3294">
        <w:rPr>
          <w:rFonts w:cs="Arial"/>
          <w:bCs/>
          <w:sz w:val="20"/>
          <w:szCs w:val="20"/>
        </w:rPr>
        <w:t>.</w:t>
      </w:r>
      <w:r w:rsidRPr="004B3294">
        <w:rPr>
          <w:rFonts w:cs="Arial"/>
          <w:b/>
          <w:bCs/>
          <w:sz w:val="20"/>
          <w:szCs w:val="20"/>
        </w:rPr>
        <w:t xml:space="preserve"> </w:t>
      </w:r>
      <w:r w:rsidR="00055EE9" w:rsidRPr="004B3294">
        <w:rPr>
          <w:rFonts w:cs="Arial"/>
          <w:b/>
          <w:bCs/>
          <w:sz w:val="20"/>
          <w:szCs w:val="20"/>
        </w:rPr>
        <w:br/>
      </w:r>
      <w:r w:rsidR="009E3BDB" w:rsidRPr="004B3294">
        <w:rPr>
          <w:rFonts w:cs="Arial"/>
          <w:b/>
          <w:sz w:val="20"/>
          <w:szCs w:val="20"/>
        </w:rPr>
        <w:t>„</w:t>
      </w:r>
      <w:r w:rsidR="00477460" w:rsidRPr="000578B2">
        <w:rPr>
          <w:rFonts w:cs="Arial"/>
          <w:b/>
          <w:bCs/>
          <w:sz w:val="20"/>
          <w:szCs w:val="20"/>
        </w:rPr>
        <w:t>Remont chłodnic płynu chłodzącego silników Tedom dla KGZ Krasne – OZG Terliczka</w:t>
      </w:r>
      <w:r w:rsidR="009E3BDB" w:rsidRPr="004B3294">
        <w:rPr>
          <w:rFonts w:cs="Arial"/>
          <w:b/>
          <w:sz w:val="20"/>
          <w:szCs w:val="20"/>
        </w:rPr>
        <w:t xml:space="preserve">” </w:t>
      </w:r>
      <w:r w:rsidR="00321DBF" w:rsidRPr="004B3294">
        <w:rPr>
          <w:rFonts w:cs="Arial"/>
          <w:b/>
          <w:sz w:val="20"/>
          <w:szCs w:val="20"/>
        </w:rPr>
        <w:t xml:space="preserve"> </w:t>
      </w:r>
      <w:r w:rsidRPr="004B3294">
        <w:rPr>
          <w:rFonts w:cs="Arial"/>
          <w:sz w:val="20"/>
          <w:szCs w:val="20"/>
        </w:rPr>
        <w:t>o numerze</w:t>
      </w:r>
      <w:r w:rsidRPr="004B3294">
        <w:rPr>
          <w:rFonts w:cs="Arial"/>
          <w:b/>
          <w:bCs/>
          <w:sz w:val="20"/>
          <w:szCs w:val="20"/>
        </w:rPr>
        <w:t xml:space="preserve"> </w:t>
      </w:r>
      <w:r w:rsidR="007012B1" w:rsidRPr="004B3294">
        <w:rPr>
          <w:sz w:val="20"/>
          <w:szCs w:val="20"/>
        </w:rPr>
        <w:t xml:space="preserve">CRZ: </w:t>
      </w:r>
      <w:r w:rsidR="0040652B" w:rsidRPr="004B3294">
        <w:rPr>
          <w:sz w:val="20"/>
          <w:szCs w:val="20"/>
        </w:rPr>
        <w:t>NP/ORLEN/25/</w:t>
      </w:r>
      <w:r w:rsidR="00FB7FE5">
        <w:rPr>
          <w:sz w:val="20"/>
          <w:szCs w:val="20"/>
        </w:rPr>
        <w:t>1016</w:t>
      </w:r>
      <w:r w:rsidR="0040652B" w:rsidRPr="004B3294">
        <w:rPr>
          <w:sz w:val="20"/>
          <w:szCs w:val="20"/>
        </w:rPr>
        <w:t xml:space="preserve">/OS/EU </w:t>
      </w:r>
      <w:r w:rsidRPr="004B3294">
        <w:rPr>
          <w:rFonts w:cs="Arial"/>
          <w:sz w:val="20"/>
          <w:szCs w:val="20"/>
        </w:rPr>
        <w:t>oświadczamy, że nie będziemy zgłasz</w:t>
      </w:r>
      <w:r w:rsidRPr="004B3294">
        <w:rPr>
          <w:rFonts w:cs="Arial"/>
          <w:spacing w:val="4"/>
          <w:sz w:val="20"/>
          <w:szCs w:val="20"/>
        </w:rPr>
        <w:t>ać żadnych roszczeń wobec Zamawiającego w przypadku unieważnienia niniejszego postępowania</w:t>
      </w:r>
      <w:r w:rsidRPr="004B3294">
        <w:rPr>
          <w:rFonts w:cs="Arial"/>
          <w:sz w:val="20"/>
          <w:szCs w:val="20"/>
        </w:rPr>
        <w:t>.</w:t>
      </w:r>
    </w:p>
    <w:p w14:paraId="0F883651" w14:textId="77777777" w:rsidR="00087C7C" w:rsidRPr="004B3294" w:rsidRDefault="00087C7C" w:rsidP="008263F1">
      <w:pPr>
        <w:shd w:val="clear" w:color="auto" w:fill="FFFFFF" w:themeFill="background1"/>
        <w:tabs>
          <w:tab w:val="left" w:pos="274"/>
        </w:tabs>
        <w:rPr>
          <w:rFonts w:cs="Arial"/>
          <w:sz w:val="20"/>
          <w:szCs w:val="20"/>
        </w:rPr>
      </w:pPr>
    </w:p>
    <w:p w14:paraId="779881C9" w14:textId="77777777" w:rsidR="00087C7C" w:rsidRPr="004B3294" w:rsidRDefault="00087C7C" w:rsidP="008263F1">
      <w:pPr>
        <w:shd w:val="clear" w:color="auto" w:fill="FFFFFF" w:themeFill="background1"/>
        <w:tabs>
          <w:tab w:val="left" w:pos="274"/>
        </w:tabs>
        <w:ind w:left="10"/>
        <w:rPr>
          <w:rFonts w:cs="Arial"/>
          <w:sz w:val="20"/>
          <w:szCs w:val="20"/>
        </w:rPr>
      </w:pPr>
    </w:p>
    <w:p w14:paraId="30B7FD59" w14:textId="77777777" w:rsidR="00E27DED" w:rsidRPr="004B3294" w:rsidRDefault="00E27DED" w:rsidP="008263F1">
      <w:pPr>
        <w:shd w:val="clear" w:color="auto" w:fill="FFFFFF" w:themeFill="background1"/>
        <w:tabs>
          <w:tab w:val="left" w:pos="274"/>
        </w:tabs>
        <w:ind w:left="10"/>
        <w:rPr>
          <w:rFonts w:cs="Arial"/>
          <w:sz w:val="20"/>
          <w:szCs w:val="20"/>
        </w:rPr>
      </w:pPr>
    </w:p>
    <w:p w14:paraId="1D7F0697" w14:textId="77777777" w:rsidR="00E27DED" w:rsidRPr="004B3294" w:rsidRDefault="00E27DED" w:rsidP="008263F1">
      <w:pPr>
        <w:shd w:val="clear" w:color="auto" w:fill="FFFFFF" w:themeFill="background1"/>
        <w:tabs>
          <w:tab w:val="left" w:pos="274"/>
        </w:tabs>
        <w:ind w:left="10"/>
        <w:rPr>
          <w:rFonts w:cs="Arial"/>
          <w:sz w:val="20"/>
          <w:szCs w:val="20"/>
        </w:rPr>
      </w:pPr>
    </w:p>
    <w:p w14:paraId="2D2C9EBB" w14:textId="77777777" w:rsidR="00E27DED" w:rsidRPr="004B3294" w:rsidRDefault="00E27DED" w:rsidP="008263F1">
      <w:pPr>
        <w:shd w:val="clear" w:color="auto" w:fill="FFFFFF" w:themeFill="background1"/>
        <w:tabs>
          <w:tab w:val="left" w:pos="274"/>
        </w:tabs>
        <w:ind w:left="10"/>
        <w:rPr>
          <w:rFonts w:cs="Arial"/>
          <w:sz w:val="20"/>
          <w:szCs w:val="20"/>
        </w:rPr>
      </w:pPr>
    </w:p>
    <w:p w14:paraId="23D2378A" w14:textId="77777777" w:rsidR="00E27DED" w:rsidRPr="004B3294" w:rsidRDefault="00E27DED" w:rsidP="008263F1">
      <w:pPr>
        <w:shd w:val="clear" w:color="auto" w:fill="FFFFFF" w:themeFill="background1"/>
        <w:tabs>
          <w:tab w:val="left" w:pos="274"/>
        </w:tabs>
        <w:ind w:left="10"/>
        <w:rPr>
          <w:rFonts w:cs="Arial"/>
          <w:sz w:val="20"/>
          <w:szCs w:val="20"/>
        </w:rPr>
      </w:pPr>
    </w:p>
    <w:p w14:paraId="52A9672C" w14:textId="77777777" w:rsidR="00E27DED" w:rsidRPr="004B3294" w:rsidRDefault="00E27DED" w:rsidP="008263F1">
      <w:pPr>
        <w:shd w:val="clear" w:color="auto" w:fill="FFFFFF" w:themeFill="background1"/>
        <w:tabs>
          <w:tab w:val="left" w:pos="274"/>
        </w:tabs>
        <w:ind w:left="10"/>
        <w:rPr>
          <w:rFonts w:cs="Arial"/>
          <w:sz w:val="20"/>
          <w:szCs w:val="20"/>
        </w:rPr>
      </w:pPr>
    </w:p>
    <w:p w14:paraId="47E7EC1C" w14:textId="77777777" w:rsidR="00E27DED" w:rsidRPr="004B3294" w:rsidRDefault="00E27DED" w:rsidP="008263F1">
      <w:pPr>
        <w:shd w:val="clear" w:color="auto" w:fill="FFFFFF" w:themeFill="background1"/>
        <w:tabs>
          <w:tab w:val="left" w:pos="274"/>
        </w:tabs>
        <w:ind w:left="10"/>
        <w:rPr>
          <w:rFonts w:cs="Arial"/>
          <w:sz w:val="20"/>
          <w:szCs w:val="20"/>
        </w:rPr>
      </w:pPr>
    </w:p>
    <w:p w14:paraId="2759C1F2" w14:textId="77777777" w:rsidR="00087C7C" w:rsidRPr="004B3294" w:rsidRDefault="00087C7C" w:rsidP="008263F1">
      <w:pPr>
        <w:shd w:val="clear" w:color="auto" w:fill="FFFFFF" w:themeFill="background1"/>
        <w:tabs>
          <w:tab w:val="left" w:pos="274"/>
        </w:tabs>
        <w:ind w:left="10"/>
        <w:rPr>
          <w:rFonts w:cs="Arial"/>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4B3294" w14:paraId="070B285D" w14:textId="77777777" w:rsidTr="00262E48">
        <w:trPr>
          <w:cantSplit/>
          <w:trHeight w:val="703"/>
          <w:jc w:val="center"/>
        </w:trPr>
        <w:tc>
          <w:tcPr>
            <w:tcW w:w="590" w:type="dxa"/>
            <w:vAlign w:val="center"/>
          </w:tcPr>
          <w:p w14:paraId="3972173D" w14:textId="77777777" w:rsidR="00087C7C" w:rsidRPr="004B3294" w:rsidRDefault="00087C7C" w:rsidP="00262E48">
            <w:pPr>
              <w:spacing w:line="240" w:lineRule="auto"/>
              <w:jc w:val="center"/>
              <w:rPr>
                <w:rFonts w:cs="Arial"/>
                <w:sz w:val="18"/>
                <w:szCs w:val="18"/>
              </w:rPr>
            </w:pPr>
            <w:r w:rsidRPr="004B3294">
              <w:rPr>
                <w:rFonts w:cs="Arial"/>
                <w:sz w:val="18"/>
                <w:szCs w:val="18"/>
              </w:rPr>
              <w:t>Lp.</w:t>
            </w:r>
          </w:p>
        </w:tc>
        <w:tc>
          <w:tcPr>
            <w:tcW w:w="4140" w:type="dxa"/>
            <w:vAlign w:val="center"/>
          </w:tcPr>
          <w:p w14:paraId="68F24D15" w14:textId="77777777" w:rsidR="00087C7C" w:rsidRPr="004B3294" w:rsidRDefault="00087C7C" w:rsidP="00262E48">
            <w:pPr>
              <w:spacing w:line="240" w:lineRule="auto"/>
              <w:jc w:val="center"/>
              <w:rPr>
                <w:rFonts w:cs="Arial"/>
                <w:sz w:val="18"/>
                <w:szCs w:val="18"/>
              </w:rPr>
            </w:pPr>
            <w:r w:rsidRPr="004B3294">
              <w:rPr>
                <w:rFonts w:cs="Arial"/>
                <w:sz w:val="18"/>
                <w:szCs w:val="18"/>
              </w:rPr>
              <w:t>Nazwisko i imię osoby (osób) uprawnionej(</w:t>
            </w:r>
            <w:proofErr w:type="spellStart"/>
            <w:r w:rsidRPr="004B3294">
              <w:rPr>
                <w:rFonts w:cs="Arial"/>
                <w:sz w:val="18"/>
                <w:szCs w:val="18"/>
              </w:rPr>
              <w:t>ych</w:t>
            </w:r>
            <w:proofErr w:type="spellEnd"/>
            <w:r w:rsidRPr="004B3294">
              <w:rPr>
                <w:rFonts w:cs="Arial"/>
                <w:sz w:val="18"/>
                <w:szCs w:val="18"/>
              </w:rPr>
              <w:t>) do występowania w obrocie prawnym lub posiadającej (</w:t>
            </w:r>
            <w:proofErr w:type="spellStart"/>
            <w:r w:rsidRPr="004B3294">
              <w:rPr>
                <w:rFonts w:cs="Arial"/>
                <w:sz w:val="18"/>
                <w:szCs w:val="18"/>
              </w:rPr>
              <w:t>ych</w:t>
            </w:r>
            <w:proofErr w:type="spellEnd"/>
            <w:r w:rsidRPr="004B3294">
              <w:rPr>
                <w:rFonts w:cs="Arial"/>
                <w:sz w:val="18"/>
                <w:szCs w:val="18"/>
              </w:rPr>
              <w:t>) pełnomocnictwo</w:t>
            </w:r>
          </w:p>
        </w:tc>
        <w:tc>
          <w:tcPr>
            <w:tcW w:w="3080" w:type="dxa"/>
            <w:vAlign w:val="center"/>
          </w:tcPr>
          <w:p w14:paraId="32841B3C" w14:textId="77777777" w:rsidR="00087C7C" w:rsidRPr="004B3294" w:rsidRDefault="00087C7C" w:rsidP="00262E48">
            <w:pPr>
              <w:spacing w:line="240" w:lineRule="auto"/>
              <w:jc w:val="center"/>
              <w:rPr>
                <w:rFonts w:cs="Arial"/>
                <w:sz w:val="18"/>
                <w:szCs w:val="18"/>
              </w:rPr>
            </w:pPr>
            <w:r w:rsidRPr="004B3294">
              <w:rPr>
                <w:rFonts w:cs="Arial"/>
                <w:sz w:val="18"/>
                <w:szCs w:val="18"/>
              </w:rPr>
              <w:t>Podpis(y) osoby(osób) uprawnionej</w:t>
            </w:r>
            <w:r w:rsidRPr="004B3294" w:rsidDel="000F6600">
              <w:rPr>
                <w:rFonts w:cs="Arial"/>
                <w:sz w:val="18"/>
                <w:szCs w:val="18"/>
              </w:rPr>
              <w:t xml:space="preserve"> </w:t>
            </w:r>
            <w:r w:rsidRPr="004B3294">
              <w:rPr>
                <w:rFonts w:cs="Arial"/>
                <w:sz w:val="18"/>
                <w:szCs w:val="18"/>
              </w:rPr>
              <w:t>(</w:t>
            </w:r>
            <w:proofErr w:type="spellStart"/>
            <w:r w:rsidRPr="004B3294">
              <w:rPr>
                <w:rFonts w:cs="Arial"/>
                <w:sz w:val="18"/>
                <w:szCs w:val="18"/>
              </w:rPr>
              <w:t>ych</w:t>
            </w:r>
            <w:proofErr w:type="spellEnd"/>
            <w:r w:rsidRPr="004B3294">
              <w:rPr>
                <w:rFonts w:cs="Arial"/>
                <w:sz w:val="18"/>
                <w:szCs w:val="18"/>
              </w:rPr>
              <w:t>)</w:t>
            </w:r>
          </w:p>
        </w:tc>
        <w:tc>
          <w:tcPr>
            <w:tcW w:w="1800" w:type="dxa"/>
            <w:vAlign w:val="center"/>
          </w:tcPr>
          <w:p w14:paraId="1115A943" w14:textId="77777777" w:rsidR="00087C7C" w:rsidRPr="004B3294" w:rsidRDefault="00087C7C" w:rsidP="00262E48">
            <w:pPr>
              <w:spacing w:line="240" w:lineRule="auto"/>
              <w:jc w:val="center"/>
              <w:rPr>
                <w:rFonts w:cs="Arial"/>
                <w:sz w:val="18"/>
                <w:szCs w:val="18"/>
              </w:rPr>
            </w:pPr>
            <w:r w:rsidRPr="004B3294">
              <w:rPr>
                <w:rFonts w:cs="Arial"/>
                <w:sz w:val="18"/>
                <w:szCs w:val="18"/>
              </w:rPr>
              <w:t>Miejscowość i data</w:t>
            </w:r>
          </w:p>
        </w:tc>
      </w:tr>
      <w:tr w:rsidR="00087C7C" w:rsidRPr="004B3294" w14:paraId="1EC7CA17" w14:textId="77777777" w:rsidTr="6CC37E58">
        <w:trPr>
          <w:cantSplit/>
          <w:trHeight w:val="674"/>
          <w:jc w:val="center"/>
        </w:trPr>
        <w:tc>
          <w:tcPr>
            <w:tcW w:w="590" w:type="dxa"/>
          </w:tcPr>
          <w:p w14:paraId="52183407" w14:textId="77777777" w:rsidR="00087C7C" w:rsidRPr="004B3294" w:rsidRDefault="00087C7C" w:rsidP="00A95B19">
            <w:pPr>
              <w:rPr>
                <w:rFonts w:cs="Arial"/>
                <w:b/>
                <w:sz w:val="18"/>
                <w:szCs w:val="18"/>
              </w:rPr>
            </w:pPr>
          </w:p>
        </w:tc>
        <w:tc>
          <w:tcPr>
            <w:tcW w:w="4140" w:type="dxa"/>
          </w:tcPr>
          <w:p w14:paraId="0590CBE2" w14:textId="77777777" w:rsidR="00087C7C" w:rsidRPr="004B3294" w:rsidRDefault="00087C7C" w:rsidP="00A95B19">
            <w:pPr>
              <w:rPr>
                <w:rFonts w:cs="Arial"/>
                <w:b/>
                <w:sz w:val="18"/>
                <w:szCs w:val="18"/>
              </w:rPr>
            </w:pPr>
          </w:p>
          <w:p w14:paraId="1EEA60B0" w14:textId="77777777" w:rsidR="00087C7C" w:rsidRPr="004B3294" w:rsidRDefault="00087C7C" w:rsidP="00A95B19">
            <w:pPr>
              <w:rPr>
                <w:rFonts w:cs="Arial"/>
                <w:b/>
                <w:sz w:val="18"/>
                <w:szCs w:val="18"/>
              </w:rPr>
            </w:pPr>
          </w:p>
        </w:tc>
        <w:tc>
          <w:tcPr>
            <w:tcW w:w="3080" w:type="dxa"/>
          </w:tcPr>
          <w:p w14:paraId="208C13A2" w14:textId="77777777" w:rsidR="00087C7C" w:rsidRPr="004B3294" w:rsidRDefault="00087C7C" w:rsidP="00A95B19">
            <w:pPr>
              <w:rPr>
                <w:rFonts w:cs="Arial"/>
                <w:b/>
                <w:sz w:val="18"/>
                <w:szCs w:val="18"/>
              </w:rPr>
            </w:pPr>
          </w:p>
        </w:tc>
        <w:tc>
          <w:tcPr>
            <w:tcW w:w="1800" w:type="dxa"/>
          </w:tcPr>
          <w:p w14:paraId="38DA0392" w14:textId="77777777" w:rsidR="00087C7C" w:rsidRPr="004B3294" w:rsidRDefault="00087C7C" w:rsidP="00A95B19">
            <w:pPr>
              <w:rPr>
                <w:rFonts w:cs="Arial"/>
                <w:b/>
                <w:sz w:val="18"/>
                <w:szCs w:val="18"/>
              </w:rPr>
            </w:pPr>
          </w:p>
        </w:tc>
      </w:tr>
    </w:tbl>
    <w:p w14:paraId="71A083DB" w14:textId="77777777" w:rsidR="00087C7C" w:rsidRPr="004B3294" w:rsidRDefault="00087C7C" w:rsidP="00087C7C">
      <w:pPr>
        <w:spacing w:line="240" w:lineRule="auto"/>
        <w:rPr>
          <w:rFonts w:cs="Arial"/>
          <w:b/>
          <w:color w:val="000000"/>
          <w:sz w:val="20"/>
          <w:szCs w:val="20"/>
        </w:rPr>
      </w:pPr>
    </w:p>
    <w:p w14:paraId="35EF6EE8" w14:textId="77777777" w:rsidR="00087C7C" w:rsidRPr="004B3294" w:rsidRDefault="00087C7C" w:rsidP="00087C7C">
      <w:pPr>
        <w:spacing w:line="240" w:lineRule="auto"/>
        <w:rPr>
          <w:rFonts w:cs="Arial"/>
          <w:b/>
          <w:color w:val="000000"/>
          <w:sz w:val="20"/>
          <w:szCs w:val="20"/>
        </w:rPr>
      </w:pPr>
    </w:p>
    <w:p w14:paraId="6723B9ED" w14:textId="77777777" w:rsidR="00087C7C" w:rsidRPr="004B3294" w:rsidRDefault="00087C7C" w:rsidP="00087C7C">
      <w:pPr>
        <w:spacing w:line="240" w:lineRule="auto"/>
        <w:rPr>
          <w:rFonts w:cs="Arial"/>
          <w:b/>
          <w:color w:val="000000"/>
          <w:sz w:val="20"/>
          <w:szCs w:val="20"/>
        </w:rPr>
      </w:pPr>
    </w:p>
    <w:p w14:paraId="3482B442" w14:textId="02025466" w:rsidR="0013247C" w:rsidRPr="004B3294" w:rsidRDefault="0013247C" w:rsidP="0013247C">
      <w:pPr>
        <w:shd w:val="clear" w:color="auto" w:fill="FFFFFF" w:themeFill="background1"/>
        <w:tabs>
          <w:tab w:val="left" w:pos="274"/>
        </w:tabs>
        <w:rPr>
          <w:rFonts w:cs="Arial"/>
          <w:sz w:val="20"/>
          <w:szCs w:val="20"/>
        </w:rPr>
      </w:pPr>
    </w:p>
    <w:p w14:paraId="2AD92163" w14:textId="5394C150" w:rsidR="00F932D5" w:rsidRPr="004B3294" w:rsidRDefault="00F932D5" w:rsidP="0013247C">
      <w:pPr>
        <w:shd w:val="clear" w:color="auto" w:fill="FFFFFF" w:themeFill="background1"/>
        <w:tabs>
          <w:tab w:val="left" w:pos="274"/>
        </w:tabs>
        <w:rPr>
          <w:rFonts w:cs="Arial"/>
          <w:sz w:val="20"/>
          <w:szCs w:val="20"/>
        </w:rPr>
      </w:pPr>
    </w:p>
    <w:p w14:paraId="0CC903DD" w14:textId="719DF0CD" w:rsidR="00F932D5" w:rsidRPr="004B3294" w:rsidRDefault="00F932D5" w:rsidP="0013247C">
      <w:pPr>
        <w:shd w:val="clear" w:color="auto" w:fill="FFFFFF" w:themeFill="background1"/>
        <w:tabs>
          <w:tab w:val="left" w:pos="274"/>
        </w:tabs>
        <w:rPr>
          <w:rFonts w:cs="Arial"/>
          <w:sz w:val="20"/>
          <w:szCs w:val="20"/>
        </w:rPr>
      </w:pPr>
    </w:p>
    <w:p w14:paraId="532BD498" w14:textId="6A0A359B" w:rsidR="00F932D5" w:rsidRPr="004B3294" w:rsidRDefault="00F932D5" w:rsidP="0013247C">
      <w:pPr>
        <w:shd w:val="clear" w:color="auto" w:fill="FFFFFF" w:themeFill="background1"/>
        <w:tabs>
          <w:tab w:val="left" w:pos="274"/>
        </w:tabs>
        <w:rPr>
          <w:rFonts w:cs="Arial"/>
          <w:sz w:val="20"/>
          <w:szCs w:val="20"/>
        </w:rPr>
      </w:pPr>
    </w:p>
    <w:p w14:paraId="24B76AA7" w14:textId="2E16B37C" w:rsidR="00F932D5" w:rsidRPr="004B3294" w:rsidRDefault="00F932D5" w:rsidP="0013247C">
      <w:pPr>
        <w:shd w:val="clear" w:color="auto" w:fill="FFFFFF" w:themeFill="background1"/>
        <w:tabs>
          <w:tab w:val="left" w:pos="274"/>
        </w:tabs>
        <w:rPr>
          <w:rFonts w:cs="Arial"/>
          <w:sz w:val="20"/>
          <w:szCs w:val="20"/>
        </w:rPr>
      </w:pPr>
    </w:p>
    <w:p w14:paraId="3E2A5176" w14:textId="009877FA" w:rsidR="008D5E8C" w:rsidRPr="004B3294" w:rsidRDefault="008D5E8C" w:rsidP="008D5E8C">
      <w:pPr>
        <w:tabs>
          <w:tab w:val="left" w:pos="3720"/>
        </w:tabs>
      </w:pPr>
      <w:r w:rsidRPr="004B3294">
        <w:tab/>
      </w:r>
    </w:p>
    <w:p w14:paraId="78E74590" w14:textId="2B42F335" w:rsidR="008D5E8C" w:rsidRPr="004B3294" w:rsidRDefault="008D5E8C" w:rsidP="008D5E8C">
      <w:pPr>
        <w:shd w:val="clear" w:color="auto" w:fill="FFFFFF" w:themeFill="background1"/>
        <w:tabs>
          <w:tab w:val="left" w:pos="274"/>
        </w:tabs>
        <w:rPr>
          <w:rFonts w:cs="Arial"/>
          <w:sz w:val="20"/>
          <w:szCs w:val="20"/>
        </w:rPr>
      </w:pPr>
    </w:p>
    <w:p w14:paraId="42790BA6" w14:textId="07C1B7DD" w:rsidR="00EC11B8" w:rsidRPr="004B3294" w:rsidRDefault="00EC11B8" w:rsidP="008D5E8C">
      <w:pPr>
        <w:shd w:val="clear" w:color="auto" w:fill="FFFFFF" w:themeFill="background1"/>
        <w:tabs>
          <w:tab w:val="left" w:pos="274"/>
        </w:tabs>
        <w:rPr>
          <w:rFonts w:cs="Arial"/>
          <w:sz w:val="20"/>
          <w:szCs w:val="20"/>
        </w:rPr>
      </w:pPr>
    </w:p>
    <w:p w14:paraId="2DB7584D" w14:textId="77777777" w:rsidR="00EC11B8" w:rsidRPr="004B3294" w:rsidRDefault="00EC11B8" w:rsidP="008D5E8C">
      <w:pPr>
        <w:shd w:val="clear" w:color="auto" w:fill="FFFFFF" w:themeFill="background1"/>
        <w:tabs>
          <w:tab w:val="left" w:pos="274"/>
        </w:tabs>
        <w:rPr>
          <w:rFonts w:cs="Arial"/>
          <w:sz w:val="20"/>
          <w:szCs w:val="20"/>
        </w:rPr>
      </w:pPr>
    </w:p>
    <w:p w14:paraId="07DD6FEC" w14:textId="77777777" w:rsidR="00EC11B8" w:rsidRPr="004B3294" w:rsidRDefault="00EC11B8" w:rsidP="00EC11B8">
      <w:pPr>
        <w:jc w:val="right"/>
        <w:rPr>
          <w:b/>
          <w:sz w:val="20"/>
          <w:szCs w:val="20"/>
        </w:rPr>
      </w:pPr>
      <w:r w:rsidRPr="004B3294">
        <w:rPr>
          <w:b/>
          <w:sz w:val="20"/>
          <w:szCs w:val="20"/>
        </w:rPr>
        <w:lastRenderedPageBreak/>
        <w:t>Załącznik nr 5 do SWZ</w:t>
      </w:r>
    </w:p>
    <w:p w14:paraId="551B5453" w14:textId="77777777" w:rsidR="00EC11B8" w:rsidRPr="004B3294" w:rsidRDefault="00EC11B8" w:rsidP="00EC11B8">
      <w:pPr>
        <w:rPr>
          <w:b/>
          <w:bCs/>
          <w:sz w:val="20"/>
          <w:szCs w:val="20"/>
        </w:rPr>
      </w:pPr>
    </w:p>
    <w:p w14:paraId="147ED8B6" w14:textId="77777777" w:rsidR="00EC11B8" w:rsidRPr="004B3294" w:rsidRDefault="00EC11B8" w:rsidP="00EC11B8">
      <w:pPr>
        <w:jc w:val="center"/>
        <w:rPr>
          <w:b/>
          <w:bCs/>
          <w:sz w:val="20"/>
          <w:szCs w:val="20"/>
        </w:rPr>
      </w:pPr>
      <w:r w:rsidRPr="004B3294">
        <w:rPr>
          <w:b/>
          <w:bCs/>
          <w:sz w:val="20"/>
          <w:szCs w:val="20"/>
        </w:rPr>
        <w:t>Wykaz robót na potwierdzenie spełniania warunku z pkt 10.2.1 SWZ - wzór</w:t>
      </w:r>
    </w:p>
    <w:p w14:paraId="614C6873" w14:textId="77777777" w:rsidR="00EC11B8" w:rsidRPr="004B3294" w:rsidRDefault="00EC11B8" w:rsidP="00EC11B8">
      <w:pPr>
        <w:jc w:val="center"/>
        <w:rPr>
          <w:b/>
          <w:bCs/>
          <w:sz w:val="20"/>
          <w:szCs w:val="20"/>
        </w:rPr>
      </w:pPr>
    </w:p>
    <w:p w14:paraId="4B4FF5AB" w14:textId="77777777" w:rsidR="00EC11B8" w:rsidRPr="004B3294" w:rsidRDefault="00EC11B8" w:rsidP="00EC11B8">
      <w:pPr>
        <w:rPr>
          <w:b/>
          <w:bCs/>
          <w:sz w:val="20"/>
          <w:szCs w:val="20"/>
        </w:rPr>
      </w:pPr>
      <w:r w:rsidRPr="004B3294">
        <w:rPr>
          <w:b/>
          <w:noProof/>
          <w:sz w:val="20"/>
          <w:szCs w:val="20"/>
        </w:rPr>
        <mc:AlternateContent>
          <mc:Choice Requires="wps">
            <w:drawing>
              <wp:anchor distT="4294967289" distB="4294967289" distL="114300" distR="114300" simplePos="0" relativeHeight="251670531" behindDoc="0" locked="0" layoutInCell="1" allowOverlap="1" wp14:anchorId="0A485ADE" wp14:editId="14D2A003">
                <wp:simplePos x="0" y="0"/>
                <wp:positionH relativeFrom="column">
                  <wp:posOffset>31750</wp:posOffset>
                </wp:positionH>
                <wp:positionV relativeFrom="paragraph">
                  <wp:posOffset>31114</wp:posOffset>
                </wp:positionV>
                <wp:extent cx="5821680" cy="0"/>
                <wp:effectExtent l="0" t="0" r="26670" b="19050"/>
                <wp:wrapNone/>
                <wp:docPr id="7"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08AA4A24">
              <v:line id="Łącznik prostoliniowy 12" style="position:absolute;flip:y;z-index:251670531;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2.5pt,2.45pt" to="460.9pt,2.45pt" w14:anchorId="5448F38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EC11B8" w:rsidRPr="004B3294" w14:paraId="6120DC23" w14:textId="77777777" w:rsidTr="008B679D">
        <w:trPr>
          <w:cantSplit/>
          <w:trHeight w:hRule="exact" w:val="931"/>
          <w:jc w:val="center"/>
        </w:trPr>
        <w:tc>
          <w:tcPr>
            <w:tcW w:w="3552" w:type="dxa"/>
            <w:shd w:val="clear" w:color="auto" w:fill="002060"/>
            <w:vAlign w:val="center"/>
          </w:tcPr>
          <w:p w14:paraId="55907E8E" w14:textId="77777777" w:rsidR="00EC11B8" w:rsidRPr="004B3294" w:rsidRDefault="00EC11B8" w:rsidP="008B679D">
            <w:pPr>
              <w:rPr>
                <w:b/>
                <w:bCs/>
                <w:sz w:val="20"/>
                <w:szCs w:val="20"/>
              </w:rPr>
            </w:pPr>
            <w:r w:rsidRPr="004B3294">
              <w:rPr>
                <w:b/>
                <w:bCs/>
                <w:sz w:val="20"/>
                <w:szCs w:val="20"/>
              </w:rPr>
              <w:t>Dane Wykonawcy</w:t>
            </w:r>
          </w:p>
        </w:tc>
        <w:tc>
          <w:tcPr>
            <w:tcW w:w="5521" w:type="dxa"/>
          </w:tcPr>
          <w:p w14:paraId="2353FAD5" w14:textId="77777777" w:rsidR="00EC11B8" w:rsidRPr="004B3294" w:rsidRDefault="00EC11B8" w:rsidP="008B679D">
            <w:pPr>
              <w:rPr>
                <w:b/>
                <w:sz w:val="20"/>
                <w:szCs w:val="20"/>
              </w:rPr>
            </w:pPr>
          </w:p>
          <w:p w14:paraId="67CA90C6" w14:textId="77777777" w:rsidR="00EC11B8" w:rsidRPr="004B3294" w:rsidRDefault="00EC11B8" w:rsidP="008B679D">
            <w:pPr>
              <w:rPr>
                <w:b/>
                <w:sz w:val="20"/>
                <w:szCs w:val="20"/>
              </w:rPr>
            </w:pPr>
          </w:p>
        </w:tc>
      </w:tr>
      <w:tr w:rsidR="00EC11B8" w:rsidRPr="004B3294" w14:paraId="3EF4C59D" w14:textId="77777777" w:rsidTr="008B679D">
        <w:trPr>
          <w:cantSplit/>
          <w:trHeight w:hRule="exact" w:val="1253"/>
          <w:jc w:val="center"/>
        </w:trPr>
        <w:tc>
          <w:tcPr>
            <w:tcW w:w="3552" w:type="dxa"/>
            <w:shd w:val="clear" w:color="auto" w:fill="002060"/>
            <w:vAlign w:val="center"/>
          </w:tcPr>
          <w:p w14:paraId="44AA0D3F" w14:textId="77777777" w:rsidR="00EC11B8" w:rsidRPr="004B3294" w:rsidRDefault="00EC11B8" w:rsidP="008B679D">
            <w:pPr>
              <w:rPr>
                <w:b/>
                <w:bCs/>
                <w:sz w:val="20"/>
                <w:szCs w:val="20"/>
              </w:rPr>
            </w:pPr>
            <w:r w:rsidRPr="004B3294">
              <w:rPr>
                <w:b/>
                <w:bCs/>
                <w:sz w:val="20"/>
                <w:szCs w:val="20"/>
              </w:rPr>
              <w:t xml:space="preserve">Adres Wykonawcy: </w:t>
            </w:r>
          </w:p>
          <w:p w14:paraId="4ACAFE41" w14:textId="77777777" w:rsidR="00EC11B8" w:rsidRPr="004B3294" w:rsidRDefault="00EC11B8" w:rsidP="008B679D">
            <w:pPr>
              <w:rPr>
                <w:b/>
                <w:bCs/>
                <w:sz w:val="20"/>
                <w:szCs w:val="20"/>
              </w:rPr>
            </w:pPr>
            <w:r w:rsidRPr="004B3294">
              <w:rPr>
                <w:b/>
                <w:bCs/>
                <w:sz w:val="20"/>
                <w:szCs w:val="20"/>
              </w:rPr>
              <w:t xml:space="preserve">kod, miejscowość </w:t>
            </w:r>
          </w:p>
          <w:p w14:paraId="6888F1AE" w14:textId="77777777" w:rsidR="00EC11B8" w:rsidRPr="004B3294" w:rsidRDefault="00EC11B8" w:rsidP="008B679D">
            <w:pPr>
              <w:rPr>
                <w:b/>
                <w:bCs/>
                <w:sz w:val="20"/>
                <w:szCs w:val="20"/>
              </w:rPr>
            </w:pPr>
            <w:r w:rsidRPr="004B3294">
              <w:rPr>
                <w:b/>
                <w:bCs/>
                <w:sz w:val="20"/>
                <w:szCs w:val="20"/>
              </w:rPr>
              <w:t>ulica, nr lokalu</w:t>
            </w:r>
          </w:p>
          <w:p w14:paraId="68AC99E4" w14:textId="77777777" w:rsidR="00EC11B8" w:rsidRPr="004B3294" w:rsidRDefault="00EC11B8" w:rsidP="008B679D">
            <w:pPr>
              <w:rPr>
                <w:b/>
                <w:sz w:val="20"/>
                <w:szCs w:val="20"/>
              </w:rPr>
            </w:pPr>
          </w:p>
        </w:tc>
        <w:tc>
          <w:tcPr>
            <w:tcW w:w="5521" w:type="dxa"/>
          </w:tcPr>
          <w:p w14:paraId="4098BF6E" w14:textId="77777777" w:rsidR="00EC11B8" w:rsidRPr="004B3294" w:rsidRDefault="00EC11B8" w:rsidP="008B679D">
            <w:pPr>
              <w:rPr>
                <w:b/>
                <w:sz w:val="20"/>
                <w:szCs w:val="20"/>
              </w:rPr>
            </w:pPr>
          </w:p>
        </w:tc>
      </w:tr>
    </w:tbl>
    <w:p w14:paraId="4F4DEC07" w14:textId="77777777" w:rsidR="00EC11B8" w:rsidRPr="004B3294" w:rsidRDefault="00EC11B8" w:rsidP="00EC11B8">
      <w:pPr>
        <w:rPr>
          <w:b/>
          <w:sz w:val="20"/>
          <w:szCs w:val="20"/>
        </w:rPr>
      </w:pPr>
    </w:p>
    <w:p w14:paraId="7B64BA22" w14:textId="6E978A28" w:rsidR="00EC11B8" w:rsidRPr="004B3294" w:rsidRDefault="00EC11B8" w:rsidP="00EC11B8">
      <w:pPr>
        <w:rPr>
          <w:sz w:val="20"/>
          <w:szCs w:val="20"/>
        </w:rPr>
      </w:pPr>
      <w:r w:rsidRPr="004B3294">
        <w:rPr>
          <w:sz w:val="20"/>
          <w:szCs w:val="20"/>
        </w:rPr>
        <w:t>Składając ofertę w zamówieniu prowadzonym w trybie przetargu nieograniczonego pn</w:t>
      </w:r>
      <w:r w:rsidRPr="004B3294">
        <w:rPr>
          <w:bCs/>
          <w:sz w:val="20"/>
          <w:szCs w:val="20"/>
        </w:rPr>
        <w:t>.</w:t>
      </w:r>
      <w:r w:rsidRPr="004B3294">
        <w:rPr>
          <w:sz w:val="20"/>
          <w:szCs w:val="20"/>
        </w:rPr>
        <w:t xml:space="preserve"> </w:t>
      </w:r>
      <w:r w:rsidRPr="004B3294">
        <w:rPr>
          <w:bCs/>
          <w:sz w:val="20"/>
          <w:szCs w:val="20"/>
        </w:rPr>
        <w:t xml:space="preserve"> </w:t>
      </w:r>
      <w:r w:rsidRPr="004B3294">
        <w:rPr>
          <w:b/>
          <w:bCs/>
          <w:sz w:val="20"/>
          <w:szCs w:val="20"/>
        </w:rPr>
        <w:t>„</w:t>
      </w:r>
      <w:r w:rsidR="00477460" w:rsidRPr="000578B2">
        <w:rPr>
          <w:rFonts w:cs="Arial"/>
          <w:b/>
          <w:bCs/>
          <w:sz w:val="20"/>
          <w:szCs w:val="20"/>
        </w:rPr>
        <w:t>Remont chłodnic płynu chłodzącego silników Tedom dla KGZ Krasne – OZG Terliczka</w:t>
      </w:r>
      <w:r w:rsidRPr="004B3294">
        <w:rPr>
          <w:b/>
          <w:bCs/>
          <w:sz w:val="20"/>
          <w:szCs w:val="20"/>
        </w:rPr>
        <w:t>”</w:t>
      </w:r>
      <w:r w:rsidRPr="004B3294">
        <w:rPr>
          <w:bCs/>
          <w:sz w:val="20"/>
          <w:szCs w:val="20"/>
        </w:rPr>
        <w:t xml:space="preserve"> </w:t>
      </w:r>
      <w:r w:rsidRPr="004B3294">
        <w:rPr>
          <w:sz w:val="20"/>
          <w:szCs w:val="20"/>
        </w:rPr>
        <w:t>o numerze</w:t>
      </w:r>
      <w:r w:rsidRPr="004B3294">
        <w:rPr>
          <w:bCs/>
          <w:sz w:val="20"/>
          <w:szCs w:val="20"/>
        </w:rPr>
        <w:t xml:space="preserve"> CRZ:</w:t>
      </w:r>
      <w:r w:rsidRPr="004B3294">
        <w:rPr>
          <w:b/>
          <w:bCs/>
          <w:sz w:val="20"/>
          <w:szCs w:val="20"/>
        </w:rPr>
        <w:t xml:space="preserve">  </w:t>
      </w:r>
      <w:r w:rsidRPr="004B3294">
        <w:rPr>
          <w:bCs/>
          <w:sz w:val="20"/>
          <w:szCs w:val="20"/>
        </w:rPr>
        <w:t>NP/ORLEN/25/</w:t>
      </w:r>
      <w:r w:rsidR="00FB7FE5">
        <w:rPr>
          <w:bCs/>
          <w:sz w:val="20"/>
          <w:szCs w:val="20"/>
        </w:rPr>
        <w:t>1016</w:t>
      </w:r>
      <w:r w:rsidRPr="004B3294">
        <w:rPr>
          <w:bCs/>
          <w:sz w:val="20"/>
          <w:szCs w:val="20"/>
        </w:rPr>
        <w:t>/OS/EU</w:t>
      </w:r>
      <w:r w:rsidRPr="004B3294">
        <w:rPr>
          <w:b/>
          <w:bCs/>
          <w:sz w:val="20"/>
          <w:szCs w:val="20"/>
        </w:rPr>
        <w:t xml:space="preserve"> </w:t>
      </w:r>
    </w:p>
    <w:p w14:paraId="62459246" w14:textId="7F52FBE3" w:rsidR="00EC11B8" w:rsidRPr="00FE7D97" w:rsidRDefault="00EC11B8" w:rsidP="00EC11B8">
      <w:pPr>
        <w:rPr>
          <w:sz w:val="20"/>
          <w:szCs w:val="20"/>
        </w:rPr>
      </w:pPr>
      <w:r w:rsidRPr="004B3294">
        <w:rPr>
          <w:bCs/>
          <w:sz w:val="20"/>
          <w:szCs w:val="20"/>
        </w:rPr>
        <w:t xml:space="preserve">składamy niniejszy </w:t>
      </w:r>
      <w:r w:rsidRPr="00FE7D97">
        <w:rPr>
          <w:bCs/>
          <w:sz w:val="20"/>
          <w:szCs w:val="20"/>
        </w:rPr>
        <w:t>wykaz usług uwzględniający wymagania określone w pkt 10.2.1. SWZ oraz dowody potwierdzające należyte wykonanie poniżej wykazanych zadań:</w:t>
      </w:r>
      <w:r w:rsidRPr="00FE7D97">
        <w:rPr>
          <w:sz w:val="20"/>
          <w:szCs w:val="20"/>
        </w:rPr>
        <w:t xml:space="preserve"> </w:t>
      </w:r>
    </w:p>
    <w:p w14:paraId="2209853D" w14:textId="77777777" w:rsidR="00EC11B8" w:rsidRPr="00FE7D97" w:rsidRDefault="00EC11B8" w:rsidP="00EC11B8">
      <w:pPr>
        <w:rPr>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3329"/>
        <w:gridCol w:w="1417"/>
        <w:gridCol w:w="1843"/>
        <w:gridCol w:w="1984"/>
      </w:tblGrid>
      <w:tr w:rsidR="00EC11B8" w:rsidRPr="00FE7D97" w14:paraId="64E4180B" w14:textId="77777777" w:rsidTr="008B679D">
        <w:tc>
          <w:tcPr>
            <w:tcW w:w="607" w:type="dxa"/>
            <w:shd w:val="clear" w:color="auto" w:fill="auto"/>
          </w:tcPr>
          <w:p w14:paraId="624927A9" w14:textId="77777777" w:rsidR="00EC11B8" w:rsidRPr="00FE7D97" w:rsidRDefault="00EC11B8" w:rsidP="008B679D">
            <w:pPr>
              <w:rPr>
                <w:sz w:val="20"/>
                <w:szCs w:val="20"/>
              </w:rPr>
            </w:pPr>
            <w:r w:rsidRPr="00FE7D97">
              <w:rPr>
                <w:sz w:val="20"/>
                <w:szCs w:val="20"/>
              </w:rPr>
              <w:t>Lp.</w:t>
            </w:r>
          </w:p>
        </w:tc>
        <w:tc>
          <w:tcPr>
            <w:tcW w:w="3329" w:type="dxa"/>
            <w:shd w:val="clear" w:color="auto" w:fill="auto"/>
          </w:tcPr>
          <w:p w14:paraId="2B836892" w14:textId="77777777" w:rsidR="00EC11B8" w:rsidRPr="00FE7D97" w:rsidRDefault="00EC11B8" w:rsidP="008B679D">
            <w:pPr>
              <w:rPr>
                <w:sz w:val="20"/>
                <w:szCs w:val="20"/>
              </w:rPr>
            </w:pPr>
            <w:r w:rsidRPr="00FE7D97">
              <w:rPr>
                <w:sz w:val="20"/>
                <w:szCs w:val="20"/>
              </w:rPr>
              <w:t xml:space="preserve">Zakres zadania </w:t>
            </w:r>
          </w:p>
        </w:tc>
        <w:tc>
          <w:tcPr>
            <w:tcW w:w="1417" w:type="dxa"/>
            <w:shd w:val="clear" w:color="auto" w:fill="auto"/>
          </w:tcPr>
          <w:p w14:paraId="6B4F6B46" w14:textId="77777777" w:rsidR="00EC11B8" w:rsidRPr="00FE7D97" w:rsidRDefault="00EC11B8" w:rsidP="008B679D">
            <w:pPr>
              <w:rPr>
                <w:sz w:val="20"/>
                <w:szCs w:val="20"/>
              </w:rPr>
            </w:pPr>
            <w:r w:rsidRPr="00FE7D97">
              <w:rPr>
                <w:sz w:val="20"/>
                <w:szCs w:val="20"/>
              </w:rPr>
              <w:t>Wartość zadania (netto)</w:t>
            </w:r>
          </w:p>
          <w:p w14:paraId="60D34C25" w14:textId="77777777" w:rsidR="00EC11B8" w:rsidRPr="00FE7D97" w:rsidRDefault="00EC11B8" w:rsidP="008B679D">
            <w:pPr>
              <w:rPr>
                <w:sz w:val="20"/>
                <w:szCs w:val="20"/>
              </w:rPr>
            </w:pPr>
          </w:p>
        </w:tc>
        <w:tc>
          <w:tcPr>
            <w:tcW w:w="1843" w:type="dxa"/>
            <w:shd w:val="clear" w:color="auto" w:fill="auto"/>
          </w:tcPr>
          <w:p w14:paraId="251D210D" w14:textId="77777777" w:rsidR="00EC11B8" w:rsidRPr="00FE7D97" w:rsidRDefault="00EC11B8" w:rsidP="008B679D">
            <w:pPr>
              <w:rPr>
                <w:sz w:val="20"/>
                <w:szCs w:val="20"/>
              </w:rPr>
            </w:pPr>
            <w:r w:rsidRPr="00FE7D97">
              <w:rPr>
                <w:sz w:val="20"/>
                <w:szCs w:val="20"/>
              </w:rPr>
              <w:t>Termin realizacji zadania</w:t>
            </w:r>
          </w:p>
        </w:tc>
        <w:tc>
          <w:tcPr>
            <w:tcW w:w="1984" w:type="dxa"/>
            <w:shd w:val="clear" w:color="auto" w:fill="auto"/>
          </w:tcPr>
          <w:p w14:paraId="6989C1FE" w14:textId="77777777" w:rsidR="00EC11B8" w:rsidRPr="00FE7D97" w:rsidRDefault="00EC11B8" w:rsidP="008B679D">
            <w:pPr>
              <w:rPr>
                <w:sz w:val="20"/>
                <w:szCs w:val="20"/>
              </w:rPr>
            </w:pPr>
            <w:r w:rsidRPr="00FE7D97">
              <w:rPr>
                <w:sz w:val="20"/>
                <w:szCs w:val="20"/>
              </w:rPr>
              <w:t>Miejsce wykonanego zadania</w:t>
            </w:r>
          </w:p>
        </w:tc>
      </w:tr>
      <w:tr w:rsidR="00EC11B8" w:rsidRPr="00FE7D97" w14:paraId="762D5E67" w14:textId="77777777" w:rsidTr="008B679D">
        <w:tc>
          <w:tcPr>
            <w:tcW w:w="607" w:type="dxa"/>
            <w:shd w:val="clear" w:color="auto" w:fill="auto"/>
          </w:tcPr>
          <w:p w14:paraId="1D7B57FB" w14:textId="77777777" w:rsidR="00EC11B8" w:rsidRPr="00FE7D97" w:rsidRDefault="00EC11B8" w:rsidP="008B679D">
            <w:pPr>
              <w:rPr>
                <w:sz w:val="20"/>
                <w:szCs w:val="20"/>
              </w:rPr>
            </w:pPr>
          </w:p>
        </w:tc>
        <w:tc>
          <w:tcPr>
            <w:tcW w:w="3329" w:type="dxa"/>
            <w:shd w:val="clear" w:color="auto" w:fill="auto"/>
          </w:tcPr>
          <w:p w14:paraId="1FEB06EF" w14:textId="77777777" w:rsidR="00EC11B8" w:rsidRPr="00FE7D97" w:rsidRDefault="00EC11B8" w:rsidP="008B679D">
            <w:pPr>
              <w:rPr>
                <w:sz w:val="20"/>
                <w:szCs w:val="20"/>
              </w:rPr>
            </w:pPr>
          </w:p>
        </w:tc>
        <w:tc>
          <w:tcPr>
            <w:tcW w:w="1417" w:type="dxa"/>
            <w:shd w:val="clear" w:color="auto" w:fill="auto"/>
          </w:tcPr>
          <w:p w14:paraId="1675D4FF" w14:textId="77777777" w:rsidR="00EC11B8" w:rsidRPr="00FE7D97" w:rsidRDefault="00EC11B8" w:rsidP="008B679D">
            <w:pPr>
              <w:rPr>
                <w:sz w:val="20"/>
                <w:szCs w:val="20"/>
              </w:rPr>
            </w:pPr>
          </w:p>
        </w:tc>
        <w:tc>
          <w:tcPr>
            <w:tcW w:w="1843" w:type="dxa"/>
            <w:shd w:val="clear" w:color="auto" w:fill="auto"/>
          </w:tcPr>
          <w:p w14:paraId="4178E9C4" w14:textId="77777777" w:rsidR="00EC11B8" w:rsidRPr="00FE7D97" w:rsidRDefault="00EC11B8" w:rsidP="008B679D">
            <w:pPr>
              <w:rPr>
                <w:sz w:val="20"/>
                <w:szCs w:val="20"/>
              </w:rPr>
            </w:pPr>
          </w:p>
        </w:tc>
        <w:tc>
          <w:tcPr>
            <w:tcW w:w="1984" w:type="dxa"/>
            <w:shd w:val="clear" w:color="auto" w:fill="auto"/>
          </w:tcPr>
          <w:p w14:paraId="56ACE7B5" w14:textId="77777777" w:rsidR="00EC11B8" w:rsidRPr="00FE7D97" w:rsidRDefault="00EC11B8" w:rsidP="008B679D">
            <w:pPr>
              <w:rPr>
                <w:sz w:val="20"/>
                <w:szCs w:val="20"/>
              </w:rPr>
            </w:pPr>
          </w:p>
          <w:p w14:paraId="4241ECFC" w14:textId="77777777" w:rsidR="00EC11B8" w:rsidRPr="00FE7D97" w:rsidRDefault="00EC11B8" w:rsidP="008B679D">
            <w:pPr>
              <w:rPr>
                <w:sz w:val="20"/>
                <w:szCs w:val="20"/>
              </w:rPr>
            </w:pPr>
          </w:p>
        </w:tc>
      </w:tr>
      <w:tr w:rsidR="00EC11B8" w:rsidRPr="00FE7D97" w14:paraId="043E945C" w14:textId="77777777" w:rsidTr="008B679D">
        <w:tc>
          <w:tcPr>
            <w:tcW w:w="607" w:type="dxa"/>
            <w:shd w:val="clear" w:color="auto" w:fill="auto"/>
          </w:tcPr>
          <w:p w14:paraId="458B93F9" w14:textId="77777777" w:rsidR="00EC11B8" w:rsidRPr="00FE7D97" w:rsidRDefault="00EC11B8" w:rsidP="008B679D">
            <w:pPr>
              <w:rPr>
                <w:sz w:val="20"/>
                <w:szCs w:val="20"/>
              </w:rPr>
            </w:pPr>
          </w:p>
        </w:tc>
        <w:tc>
          <w:tcPr>
            <w:tcW w:w="3329" w:type="dxa"/>
            <w:shd w:val="clear" w:color="auto" w:fill="auto"/>
          </w:tcPr>
          <w:p w14:paraId="16B8895B" w14:textId="77777777" w:rsidR="00EC11B8" w:rsidRPr="00FE7D97" w:rsidRDefault="00EC11B8" w:rsidP="008B679D">
            <w:pPr>
              <w:rPr>
                <w:sz w:val="20"/>
                <w:szCs w:val="20"/>
              </w:rPr>
            </w:pPr>
          </w:p>
        </w:tc>
        <w:tc>
          <w:tcPr>
            <w:tcW w:w="1417" w:type="dxa"/>
            <w:shd w:val="clear" w:color="auto" w:fill="auto"/>
          </w:tcPr>
          <w:p w14:paraId="407A2FFD" w14:textId="77777777" w:rsidR="00EC11B8" w:rsidRPr="00FE7D97" w:rsidRDefault="00EC11B8" w:rsidP="008B679D">
            <w:pPr>
              <w:rPr>
                <w:sz w:val="20"/>
                <w:szCs w:val="20"/>
              </w:rPr>
            </w:pPr>
          </w:p>
        </w:tc>
        <w:tc>
          <w:tcPr>
            <w:tcW w:w="1843" w:type="dxa"/>
            <w:shd w:val="clear" w:color="auto" w:fill="auto"/>
          </w:tcPr>
          <w:p w14:paraId="2A8FE523" w14:textId="77777777" w:rsidR="00EC11B8" w:rsidRPr="00FE7D97" w:rsidRDefault="00EC11B8" w:rsidP="008B679D">
            <w:pPr>
              <w:rPr>
                <w:sz w:val="20"/>
                <w:szCs w:val="20"/>
              </w:rPr>
            </w:pPr>
          </w:p>
        </w:tc>
        <w:tc>
          <w:tcPr>
            <w:tcW w:w="1984" w:type="dxa"/>
            <w:shd w:val="clear" w:color="auto" w:fill="auto"/>
          </w:tcPr>
          <w:p w14:paraId="6D563C97" w14:textId="77777777" w:rsidR="00EC11B8" w:rsidRPr="00FE7D97" w:rsidRDefault="00EC11B8" w:rsidP="008B679D">
            <w:pPr>
              <w:rPr>
                <w:sz w:val="20"/>
                <w:szCs w:val="20"/>
              </w:rPr>
            </w:pPr>
          </w:p>
          <w:p w14:paraId="205F54A2" w14:textId="77777777" w:rsidR="00EC11B8" w:rsidRPr="00FE7D97" w:rsidRDefault="00EC11B8" w:rsidP="008B679D">
            <w:pPr>
              <w:rPr>
                <w:sz w:val="20"/>
                <w:szCs w:val="20"/>
              </w:rPr>
            </w:pPr>
          </w:p>
        </w:tc>
      </w:tr>
      <w:tr w:rsidR="00EC11B8" w:rsidRPr="00FE7D97" w14:paraId="54ADE50F" w14:textId="77777777" w:rsidTr="008B679D">
        <w:tc>
          <w:tcPr>
            <w:tcW w:w="607" w:type="dxa"/>
            <w:shd w:val="clear" w:color="auto" w:fill="auto"/>
          </w:tcPr>
          <w:p w14:paraId="6FCE482A" w14:textId="77777777" w:rsidR="00EC11B8" w:rsidRPr="00FE7D97" w:rsidRDefault="00EC11B8" w:rsidP="008B679D">
            <w:pPr>
              <w:rPr>
                <w:sz w:val="20"/>
                <w:szCs w:val="20"/>
              </w:rPr>
            </w:pPr>
          </w:p>
        </w:tc>
        <w:tc>
          <w:tcPr>
            <w:tcW w:w="3329" w:type="dxa"/>
            <w:shd w:val="clear" w:color="auto" w:fill="auto"/>
          </w:tcPr>
          <w:p w14:paraId="57B35CAE" w14:textId="77777777" w:rsidR="00EC11B8" w:rsidRPr="00FE7D97" w:rsidRDefault="00EC11B8" w:rsidP="008B679D">
            <w:pPr>
              <w:rPr>
                <w:sz w:val="20"/>
                <w:szCs w:val="20"/>
              </w:rPr>
            </w:pPr>
          </w:p>
        </w:tc>
        <w:tc>
          <w:tcPr>
            <w:tcW w:w="1417" w:type="dxa"/>
            <w:shd w:val="clear" w:color="auto" w:fill="auto"/>
          </w:tcPr>
          <w:p w14:paraId="16F76EEF" w14:textId="77777777" w:rsidR="00EC11B8" w:rsidRPr="00FE7D97" w:rsidRDefault="00EC11B8" w:rsidP="008B679D">
            <w:pPr>
              <w:rPr>
                <w:sz w:val="20"/>
                <w:szCs w:val="20"/>
              </w:rPr>
            </w:pPr>
          </w:p>
        </w:tc>
        <w:tc>
          <w:tcPr>
            <w:tcW w:w="1843" w:type="dxa"/>
            <w:shd w:val="clear" w:color="auto" w:fill="auto"/>
          </w:tcPr>
          <w:p w14:paraId="2D6773A2" w14:textId="77777777" w:rsidR="00EC11B8" w:rsidRPr="00FE7D97" w:rsidRDefault="00EC11B8" w:rsidP="008B679D">
            <w:pPr>
              <w:rPr>
                <w:sz w:val="20"/>
                <w:szCs w:val="20"/>
              </w:rPr>
            </w:pPr>
          </w:p>
        </w:tc>
        <w:tc>
          <w:tcPr>
            <w:tcW w:w="1984" w:type="dxa"/>
            <w:shd w:val="clear" w:color="auto" w:fill="auto"/>
          </w:tcPr>
          <w:p w14:paraId="74CBD927" w14:textId="77777777" w:rsidR="00EC11B8" w:rsidRPr="00FE7D97" w:rsidRDefault="00EC11B8" w:rsidP="008B679D">
            <w:pPr>
              <w:rPr>
                <w:sz w:val="20"/>
                <w:szCs w:val="20"/>
              </w:rPr>
            </w:pPr>
          </w:p>
          <w:p w14:paraId="4B569C10" w14:textId="77777777" w:rsidR="00EC11B8" w:rsidRPr="00FE7D97" w:rsidRDefault="00EC11B8" w:rsidP="008B679D">
            <w:pPr>
              <w:rPr>
                <w:sz w:val="20"/>
                <w:szCs w:val="20"/>
              </w:rPr>
            </w:pPr>
          </w:p>
        </w:tc>
      </w:tr>
    </w:tbl>
    <w:p w14:paraId="2E3942B9" w14:textId="77777777" w:rsidR="00EC11B8" w:rsidRPr="00FE7D97" w:rsidRDefault="00EC11B8" w:rsidP="5BFF26D7">
      <w:pPr>
        <w:shd w:val="clear" w:color="auto" w:fill="FFFFFF" w:themeFill="background1"/>
        <w:tabs>
          <w:tab w:val="left" w:pos="274"/>
        </w:tabs>
        <w:ind w:left="10"/>
        <w:rPr>
          <w:rFonts w:cs="Arial"/>
          <w:sz w:val="18"/>
          <w:szCs w:val="18"/>
        </w:rPr>
      </w:pPr>
    </w:p>
    <w:p w14:paraId="65C1779D" w14:textId="77777777" w:rsidR="00EC11B8" w:rsidRPr="00FE7D97" w:rsidRDefault="00EC11B8" w:rsidP="5BFF26D7">
      <w:pPr>
        <w:shd w:val="clear" w:color="auto" w:fill="FFFFFF" w:themeFill="background1"/>
        <w:tabs>
          <w:tab w:val="left" w:pos="274"/>
        </w:tabs>
        <w:ind w:left="10"/>
        <w:rPr>
          <w:rFonts w:cs="Arial"/>
          <w:sz w:val="18"/>
          <w:szCs w:val="18"/>
        </w:rPr>
      </w:pPr>
      <w:r w:rsidRPr="00FE7D97">
        <w:rPr>
          <w:rFonts w:cs="Arial"/>
          <w:sz w:val="18"/>
          <w:szCs w:val="18"/>
        </w:rPr>
        <w:t>UWAGA:</w:t>
      </w:r>
    </w:p>
    <w:p w14:paraId="4A16BC05" w14:textId="30313EF5" w:rsidR="00EC11B8" w:rsidRPr="004B3294" w:rsidRDefault="00EC11B8" w:rsidP="5BFF26D7">
      <w:pPr>
        <w:shd w:val="clear" w:color="auto" w:fill="FFFFFF" w:themeFill="background1"/>
        <w:tabs>
          <w:tab w:val="left" w:pos="274"/>
        </w:tabs>
        <w:ind w:left="10"/>
        <w:rPr>
          <w:rFonts w:cs="Arial"/>
          <w:sz w:val="18"/>
          <w:szCs w:val="18"/>
        </w:rPr>
      </w:pPr>
      <w:r w:rsidRPr="00FE7D97">
        <w:rPr>
          <w:rFonts w:cs="Arial"/>
          <w:sz w:val="18"/>
          <w:szCs w:val="18"/>
        </w:rPr>
        <w:t>z informacji zawartych w niniejszym Wykazie musi jednoznacznie wynikać spełnianie szczególnych warunków udziału w postępowaniu, o którym szczegółowo mowa w pkt 10.2.1 SWZ. Do wykazu należy dołączyć dowody potwierdzające należyte wykonanie usług zgodnie z punktem 11.1 lit. i) SWZ</w:t>
      </w:r>
      <w:r w:rsidRPr="5BFF26D7">
        <w:rPr>
          <w:rFonts w:cs="Arial"/>
          <w:sz w:val="18"/>
          <w:szCs w:val="18"/>
        </w:rPr>
        <w:t>.</w:t>
      </w:r>
    </w:p>
    <w:tbl>
      <w:tblPr>
        <w:tblpPr w:leftFromText="141" w:rightFromText="141" w:vertAnchor="text" w:tblpY="129"/>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EC11B8" w:rsidRPr="004B3294" w14:paraId="3460E23E" w14:textId="77777777" w:rsidTr="008B679D">
        <w:trPr>
          <w:cantSplit/>
          <w:trHeight w:val="703"/>
        </w:trPr>
        <w:tc>
          <w:tcPr>
            <w:tcW w:w="590" w:type="dxa"/>
            <w:vAlign w:val="center"/>
          </w:tcPr>
          <w:p w14:paraId="6537DA90" w14:textId="77777777" w:rsidR="00EC11B8" w:rsidRPr="004B3294" w:rsidRDefault="00EC11B8" w:rsidP="008B679D">
            <w:pPr>
              <w:spacing w:line="240" w:lineRule="auto"/>
              <w:jc w:val="center"/>
              <w:rPr>
                <w:rFonts w:cs="Arial"/>
                <w:sz w:val="18"/>
                <w:szCs w:val="18"/>
              </w:rPr>
            </w:pPr>
            <w:r w:rsidRPr="004B3294">
              <w:rPr>
                <w:rFonts w:cs="Arial"/>
                <w:sz w:val="18"/>
                <w:szCs w:val="18"/>
              </w:rPr>
              <w:t>Lp.</w:t>
            </w:r>
          </w:p>
        </w:tc>
        <w:tc>
          <w:tcPr>
            <w:tcW w:w="4140" w:type="dxa"/>
            <w:vAlign w:val="center"/>
          </w:tcPr>
          <w:p w14:paraId="2AC8C2D8" w14:textId="77777777" w:rsidR="00EC11B8" w:rsidRPr="004B3294" w:rsidRDefault="00EC11B8" w:rsidP="008B679D">
            <w:pPr>
              <w:spacing w:line="240" w:lineRule="auto"/>
              <w:jc w:val="center"/>
              <w:rPr>
                <w:rFonts w:cs="Arial"/>
                <w:sz w:val="18"/>
                <w:szCs w:val="18"/>
              </w:rPr>
            </w:pPr>
            <w:r w:rsidRPr="004B3294">
              <w:rPr>
                <w:rFonts w:cs="Arial"/>
                <w:sz w:val="18"/>
                <w:szCs w:val="18"/>
              </w:rPr>
              <w:t>Nazwisko i imię osoby (osób) uprawnionej(</w:t>
            </w:r>
            <w:proofErr w:type="spellStart"/>
            <w:r w:rsidRPr="004B3294">
              <w:rPr>
                <w:rFonts w:cs="Arial"/>
                <w:sz w:val="18"/>
                <w:szCs w:val="18"/>
              </w:rPr>
              <w:t>ych</w:t>
            </w:r>
            <w:proofErr w:type="spellEnd"/>
            <w:r w:rsidRPr="004B3294">
              <w:rPr>
                <w:rFonts w:cs="Arial"/>
                <w:sz w:val="18"/>
                <w:szCs w:val="18"/>
              </w:rPr>
              <w:t>) do występowania w obrocie prawnym lub posiadającej (</w:t>
            </w:r>
            <w:proofErr w:type="spellStart"/>
            <w:r w:rsidRPr="004B3294">
              <w:rPr>
                <w:rFonts w:cs="Arial"/>
                <w:sz w:val="18"/>
                <w:szCs w:val="18"/>
              </w:rPr>
              <w:t>ych</w:t>
            </w:r>
            <w:proofErr w:type="spellEnd"/>
            <w:r w:rsidRPr="004B3294">
              <w:rPr>
                <w:rFonts w:cs="Arial"/>
                <w:sz w:val="18"/>
                <w:szCs w:val="18"/>
              </w:rPr>
              <w:t>) pełnomocnictwo</w:t>
            </w:r>
          </w:p>
        </w:tc>
        <w:tc>
          <w:tcPr>
            <w:tcW w:w="3080" w:type="dxa"/>
            <w:vAlign w:val="center"/>
          </w:tcPr>
          <w:p w14:paraId="72E7ADF6" w14:textId="77777777" w:rsidR="00EC11B8" w:rsidRPr="004B3294" w:rsidRDefault="00EC11B8" w:rsidP="008B679D">
            <w:pPr>
              <w:spacing w:line="240" w:lineRule="auto"/>
              <w:jc w:val="center"/>
              <w:rPr>
                <w:rFonts w:cs="Arial"/>
                <w:sz w:val="18"/>
                <w:szCs w:val="18"/>
              </w:rPr>
            </w:pPr>
            <w:r w:rsidRPr="004B3294">
              <w:rPr>
                <w:rFonts w:cs="Arial"/>
                <w:sz w:val="18"/>
                <w:szCs w:val="18"/>
              </w:rPr>
              <w:t>Podpis(y) osoby(osób) uprawnionej (</w:t>
            </w:r>
            <w:proofErr w:type="spellStart"/>
            <w:r w:rsidRPr="004B3294">
              <w:rPr>
                <w:rFonts w:cs="Arial"/>
                <w:sz w:val="18"/>
                <w:szCs w:val="18"/>
              </w:rPr>
              <w:t>ych</w:t>
            </w:r>
            <w:proofErr w:type="spellEnd"/>
            <w:r w:rsidRPr="004B3294">
              <w:rPr>
                <w:rFonts w:cs="Arial"/>
                <w:sz w:val="18"/>
                <w:szCs w:val="18"/>
              </w:rPr>
              <w:t>)</w:t>
            </w:r>
          </w:p>
        </w:tc>
        <w:tc>
          <w:tcPr>
            <w:tcW w:w="1800" w:type="dxa"/>
            <w:vAlign w:val="center"/>
          </w:tcPr>
          <w:p w14:paraId="3D0999DF" w14:textId="77777777" w:rsidR="00EC11B8" w:rsidRPr="004B3294" w:rsidRDefault="00EC11B8" w:rsidP="008B679D">
            <w:pPr>
              <w:spacing w:line="240" w:lineRule="auto"/>
              <w:jc w:val="center"/>
              <w:rPr>
                <w:rFonts w:cs="Arial"/>
                <w:sz w:val="18"/>
                <w:szCs w:val="18"/>
              </w:rPr>
            </w:pPr>
            <w:r w:rsidRPr="004B3294">
              <w:rPr>
                <w:rFonts w:cs="Arial"/>
                <w:sz w:val="18"/>
                <w:szCs w:val="18"/>
              </w:rPr>
              <w:t>Miejscowość i data</w:t>
            </w:r>
          </w:p>
        </w:tc>
      </w:tr>
      <w:tr w:rsidR="00EC11B8" w:rsidRPr="004B3294" w14:paraId="3B574C0C" w14:textId="77777777" w:rsidTr="008B679D">
        <w:trPr>
          <w:cantSplit/>
          <w:trHeight w:val="674"/>
        </w:trPr>
        <w:tc>
          <w:tcPr>
            <w:tcW w:w="590" w:type="dxa"/>
          </w:tcPr>
          <w:p w14:paraId="03D44363" w14:textId="77777777" w:rsidR="00EC11B8" w:rsidRPr="004B3294" w:rsidRDefault="00EC11B8" w:rsidP="008B679D">
            <w:pPr>
              <w:rPr>
                <w:rFonts w:cs="Arial"/>
                <w:b/>
                <w:sz w:val="20"/>
                <w:szCs w:val="20"/>
              </w:rPr>
            </w:pPr>
          </w:p>
        </w:tc>
        <w:tc>
          <w:tcPr>
            <w:tcW w:w="4140" w:type="dxa"/>
          </w:tcPr>
          <w:p w14:paraId="0129DECC" w14:textId="77777777" w:rsidR="00EC11B8" w:rsidRPr="004B3294" w:rsidRDefault="00EC11B8" w:rsidP="008B679D">
            <w:pPr>
              <w:rPr>
                <w:rFonts w:cs="Arial"/>
                <w:b/>
                <w:sz w:val="20"/>
                <w:szCs w:val="20"/>
              </w:rPr>
            </w:pPr>
          </w:p>
          <w:p w14:paraId="3E54E391" w14:textId="77777777" w:rsidR="00EC11B8" w:rsidRPr="004B3294" w:rsidRDefault="00EC11B8" w:rsidP="008B679D">
            <w:pPr>
              <w:rPr>
                <w:rFonts w:cs="Arial"/>
                <w:b/>
                <w:sz w:val="20"/>
                <w:szCs w:val="20"/>
              </w:rPr>
            </w:pPr>
          </w:p>
        </w:tc>
        <w:tc>
          <w:tcPr>
            <w:tcW w:w="3080" w:type="dxa"/>
          </w:tcPr>
          <w:p w14:paraId="59AB1900" w14:textId="77777777" w:rsidR="00EC11B8" w:rsidRPr="004B3294" w:rsidRDefault="00EC11B8" w:rsidP="008B679D">
            <w:pPr>
              <w:rPr>
                <w:rFonts w:cs="Arial"/>
                <w:b/>
                <w:sz w:val="20"/>
                <w:szCs w:val="20"/>
              </w:rPr>
            </w:pPr>
          </w:p>
        </w:tc>
        <w:tc>
          <w:tcPr>
            <w:tcW w:w="1800" w:type="dxa"/>
          </w:tcPr>
          <w:p w14:paraId="13EB0CD0" w14:textId="77777777" w:rsidR="00EC11B8" w:rsidRPr="004B3294" w:rsidRDefault="00EC11B8" w:rsidP="008B679D">
            <w:pPr>
              <w:rPr>
                <w:rFonts w:cs="Arial"/>
                <w:b/>
                <w:sz w:val="20"/>
                <w:szCs w:val="20"/>
              </w:rPr>
            </w:pPr>
          </w:p>
        </w:tc>
      </w:tr>
    </w:tbl>
    <w:p w14:paraId="1F0D42F3" w14:textId="77777777" w:rsidR="00EC11B8" w:rsidRPr="004B3294" w:rsidRDefault="00EC11B8" w:rsidP="00EC11B8">
      <w:pPr>
        <w:shd w:val="clear" w:color="auto" w:fill="FFFFFF" w:themeFill="background1"/>
        <w:tabs>
          <w:tab w:val="left" w:pos="274"/>
        </w:tabs>
        <w:rPr>
          <w:rFonts w:cs="Arial"/>
          <w:sz w:val="20"/>
          <w:szCs w:val="20"/>
        </w:rPr>
      </w:pPr>
    </w:p>
    <w:p w14:paraId="5ACE2EE8" w14:textId="77777777" w:rsidR="00EC11B8" w:rsidRPr="004B3294" w:rsidRDefault="00EC11B8" w:rsidP="00EC11B8">
      <w:pPr>
        <w:pageBreakBefore/>
        <w:jc w:val="right"/>
        <w:rPr>
          <w:rFonts w:cs="Arial"/>
          <w:b/>
          <w:bCs/>
          <w:sz w:val="20"/>
          <w:szCs w:val="20"/>
        </w:rPr>
      </w:pPr>
      <w:r w:rsidRPr="004B3294">
        <w:rPr>
          <w:rFonts w:cs="Arial"/>
          <w:b/>
          <w:bCs/>
          <w:sz w:val="20"/>
          <w:szCs w:val="20"/>
        </w:rPr>
        <w:lastRenderedPageBreak/>
        <w:t xml:space="preserve">Załącznik nr 6 do SWZ </w:t>
      </w:r>
    </w:p>
    <w:p w14:paraId="32EA50D3" w14:textId="77777777" w:rsidR="00EC11B8" w:rsidRPr="004B3294" w:rsidRDefault="00EC11B8" w:rsidP="00EC11B8">
      <w:pPr>
        <w:autoSpaceDE w:val="0"/>
        <w:autoSpaceDN w:val="0"/>
        <w:adjustRightInd w:val="0"/>
        <w:spacing w:line="240" w:lineRule="auto"/>
        <w:jc w:val="center"/>
        <w:rPr>
          <w:rFonts w:cs="Arial"/>
          <w:b/>
          <w:sz w:val="24"/>
        </w:rPr>
      </w:pPr>
    </w:p>
    <w:p w14:paraId="622B809F" w14:textId="77777777" w:rsidR="00EC11B8" w:rsidRPr="004B3294" w:rsidRDefault="00EC11B8" w:rsidP="00EC11B8">
      <w:pPr>
        <w:autoSpaceDE w:val="0"/>
        <w:autoSpaceDN w:val="0"/>
        <w:adjustRightInd w:val="0"/>
        <w:spacing w:line="240" w:lineRule="auto"/>
        <w:rPr>
          <w:rFonts w:cs="Arial"/>
          <w:b/>
          <w:sz w:val="28"/>
        </w:rPr>
      </w:pPr>
    </w:p>
    <w:p w14:paraId="39F24906" w14:textId="77777777" w:rsidR="00EC11B8" w:rsidRPr="004B3294" w:rsidRDefault="00EC11B8" w:rsidP="00EC11B8">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jc w:val="center"/>
        <w:rPr>
          <w:rFonts w:cs="Arial"/>
          <w:b/>
          <w:sz w:val="20"/>
        </w:rPr>
      </w:pPr>
      <w:r w:rsidRPr="004B3294">
        <w:rPr>
          <w:rFonts w:cs="Arial"/>
          <w:b/>
          <w:sz w:val="20"/>
        </w:rPr>
        <w:t>Oświadczenie na potwierdzenie spełniania warunku z pkt 10.2.2. SWZ</w:t>
      </w:r>
    </w:p>
    <w:p w14:paraId="1EE84F49" w14:textId="77777777" w:rsidR="00EC11B8" w:rsidRPr="004B3294" w:rsidRDefault="00EC11B8" w:rsidP="00EC11B8">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5"/>
        <w:gridCol w:w="6369"/>
      </w:tblGrid>
      <w:tr w:rsidR="00EC11B8" w:rsidRPr="004B3294" w14:paraId="76ECEC54" w14:textId="77777777" w:rsidTr="008B679D">
        <w:trPr>
          <w:cantSplit/>
          <w:trHeight w:hRule="exact" w:val="931"/>
          <w:jc w:val="center"/>
        </w:trPr>
        <w:tc>
          <w:tcPr>
            <w:tcW w:w="1483" w:type="pct"/>
            <w:shd w:val="clear" w:color="auto" w:fill="17365D" w:themeFill="text2" w:themeFillShade="BF"/>
            <w:vAlign w:val="center"/>
          </w:tcPr>
          <w:p w14:paraId="513670C5" w14:textId="77777777" w:rsidR="00EC11B8" w:rsidRPr="004B3294" w:rsidRDefault="00EC11B8" w:rsidP="008B679D">
            <w:pPr>
              <w:spacing w:line="276" w:lineRule="auto"/>
              <w:jc w:val="left"/>
              <w:rPr>
                <w:rFonts w:cs="Arial"/>
                <w:sz w:val="20"/>
              </w:rPr>
            </w:pPr>
            <w:r w:rsidRPr="004B3294">
              <w:rPr>
                <w:rFonts w:cs="Arial"/>
                <w:sz w:val="20"/>
              </w:rPr>
              <w:t>Dane Wykonawcy</w:t>
            </w:r>
          </w:p>
        </w:tc>
        <w:tc>
          <w:tcPr>
            <w:tcW w:w="3517" w:type="pct"/>
            <w:vAlign w:val="center"/>
          </w:tcPr>
          <w:p w14:paraId="309119D2" w14:textId="77777777" w:rsidR="00EC11B8" w:rsidRPr="004B3294" w:rsidRDefault="00EC11B8" w:rsidP="008B679D">
            <w:pPr>
              <w:spacing w:line="240" w:lineRule="auto"/>
              <w:jc w:val="left"/>
              <w:rPr>
                <w:rFonts w:cs="Arial"/>
                <w:sz w:val="24"/>
              </w:rPr>
            </w:pPr>
          </w:p>
          <w:p w14:paraId="4998687A" w14:textId="77777777" w:rsidR="00EC11B8" w:rsidRPr="004B3294" w:rsidRDefault="00EC11B8" w:rsidP="008B679D">
            <w:pPr>
              <w:spacing w:line="240" w:lineRule="auto"/>
              <w:jc w:val="left"/>
              <w:rPr>
                <w:rFonts w:cs="Arial"/>
                <w:sz w:val="24"/>
              </w:rPr>
            </w:pPr>
          </w:p>
        </w:tc>
      </w:tr>
      <w:tr w:rsidR="00EC11B8" w:rsidRPr="004B3294" w14:paraId="28AD2758" w14:textId="77777777" w:rsidTr="008B679D">
        <w:trPr>
          <w:cantSplit/>
          <w:trHeight w:hRule="exact" w:val="1253"/>
          <w:jc w:val="center"/>
        </w:trPr>
        <w:tc>
          <w:tcPr>
            <w:tcW w:w="1483" w:type="pct"/>
            <w:shd w:val="clear" w:color="auto" w:fill="17365D" w:themeFill="text2" w:themeFillShade="BF"/>
            <w:vAlign w:val="center"/>
          </w:tcPr>
          <w:p w14:paraId="7A3354D0" w14:textId="77777777" w:rsidR="00EC11B8" w:rsidRPr="004B3294" w:rsidRDefault="00EC11B8" w:rsidP="008B679D">
            <w:pPr>
              <w:spacing w:line="276" w:lineRule="auto"/>
              <w:jc w:val="left"/>
              <w:rPr>
                <w:rFonts w:cs="Arial"/>
                <w:sz w:val="20"/>
              </w:rPr>
            </w:pPr>
            <w:r w:rsidRPr="004B3294">
              <w:rPr>
                <w:rFonts w:cs="Arial"/>
                <w:sz w:val="20"/>
              </w:rPr>
              <w:t xml:space="preserve">Adres Wykonawcy: </w:t>
            </w:r>
          </w:p>
          <w:p w14:paraId="1E49AAF9" w14:textId="77777777" w:rsidR="00EC11B8" w:rsidRPr="004B3294" w:rsidRDefault="00EC11B8" w:rsidP="008B679D">
            <w:pPr>
              <w:spacing w:line="276" w:lineRule="auto"/>
              <w:jc w:val="left"/>
              <w:rPr>
                <w:rFonts w:cs="Arial"/>
                <w:sz w:val="20"/>
              </w:rPr>
            </w:pPr>
            <w:r w:rsidRPr="004B3294">
              <w:rPr>
                <w:rFonts w:cs="Arial"/>
                <w:sz w:val="20"/>
              </w:rPr>
              <w:t xml:space="preserve">ulica, nr lokalu, </w:t>
            </w:r>
          </w:p>
          <w:p w14:paraId="0B30CC3B" w14:textId="77777777" w:rsidR="00EC11B8" w:rsidRPr="004B3294" w:rsidRDefault="00EC11B8" w:rsidP="008B679D">
            <w:pPr>
              <w:spacing w:line="276" w:lineRule="auto"/>
              <w:jc w:val="left"/>
              <w:rPr>
                <w:rFonts w:cs="Arial"/>
                <w:sz w:val="20"/>
              </w:rPr>
            </w:pPr>
            <w:r w:rsidRPr="004B3294">
              <w:rPr>
                <w:rFonts w:cs="Arial"/>
                <w:sz w:val="20"/>
              </w:rPr>
              <w:t xml:space="preserve">kod, miejscowość </w:t>
            </w:r>
          </w:p>
        </w:tc>
        <w:tc>
          <w:tcPr>
            <w:tcW w:w="3517" w:type="pct"/>
            <w:vAlign w:val="center"/>
          </w:tcPr>
          <w:p w14:paraId="6A17A8A1" w14:textId="77777777" w:rsidR="00EC11B8" w:rsidRPr="004B3294" w:rsidRDefault="00EC11B8" w:rsidP="008B679D">
            <w:pPr>
              <w:spacing w:line="240" w:lineRule="auto"/>
              <w:jc w:val="left"/>
              <w:rPr>
                <w:rFonts w:cs="Arial"/>
                <w:sz w:val="24"/>
              </w:rPr>
            </w:pPr>
          </w:p>
        </w:tc>
      </w:tr>
    </w:tbl>
    <w:p w14:paraId="15CB224E" w14:textId="77777777" w:rsidR="00EC11B8" w:rsidRPr="004B3294" w:rsidRDefault="00EC11B8" w:rsidP="00EC11B8">
      <w:pPr>
        <w:pBdr>
          <w:top w:val="single" w:sz="4" w:space="1" w:color="808080"/>
        </w:pBdr>
        <w:spacing w:before="240" w:after="120" w:line="240" w:lineRule="auto"/>
        <w:contextualSpacing/>
        <w:jc w:val="right"/>
        <w:outlineLvl w:val="0"/>
        <w:rPr>
          <w:rFonts w:eastAsia="Calibri" w:cs="Arial"/>
          <w:b/>
          <w:bCs/>
          <w:sz w:val="20"/>
          <w:szCs w:val="20"/>
          <w:lang w:eastAsia="en-US"/>
        </w:rPr>
      </w:pPr>
    </w:p>
    <w:p w14:paraId="2CEFBAD1" w14:textId="77777777" w:rsidR="00EC11B8" w:rsidRPr="004B3294" w:rsidRDefault="00EC11B8" w:rsidP="00EC11B8">
      <w:pPr>
        <w:spacing w:line="280" w:lineRule="exact"/>
        <w:jc w:val="left"/>
        <w:rPr>
          <w:rFonts w:cs="Arial"/>
          <w:sz w:val="20"/>
          <w:szCs w:val="22"/>
        </w:rPr>
      </w:pPr>
      <w:r w:rsidRPr="004B3294">
        <w:rPr>
          <w:rFonts w:cs="Arial"/>
          <w:bCs/>
          <w:sz w:val="20"/>
          <w:szCs w:val="22"/>
        </w:rPr>
        <w:t xml:space="preserve">Składając ofertę w postępowaniu prowadzonym w trybie przetargu nieograniczonego </w:t>
      </w:r>
      <w:r w:rsidRPr="004B3294">
        <w:rPr>
          <w:rFonts w:cs="Arial"/>
          <w:sz w:val="20"/>
          <w:szCs w:val="22"/>
        </w:rPr>
        <w:t>dla zadania pn.</w:t>
      </w:r>
    </w:p>
    <w:p w14:paraId="03DEAB69" w14:textId="77777777" w:rsidR="00EC11B8" w:rsidRPr="004B3294" w:rsidRDefault="00EC11B8" w:rsidP="00EC11B8">
      <w:pPr>
        <w:tabs>
          <w:tab w:val="left" w:pos="720"/>
          <w:tab w:val="left" w:pos="1584"/>
          <w:tab w:val="left" w:pos="2592"/>
          <w:tab w:val="left" w:pos="3312"/>
          <w:tab w:val="left" w:pos="3744"/>
          <w:tab w:val="left" w:pos="4032"/>
          <w:tab w:val="left" w:pos="4896"/>
          <w:tab w:val="left" w:pos="5904"/>
          <w:tab w:val="left" w:pos="6768"/>
          <w:tab w:val="left" w:pos="7056"/>
        </w:tabs>
        <w:spacing w:line="280" w:lineRule="exact"/>
        <w:jc w:val="center"/>
        <w:rPr>
          <w:rFonts w:cs="Arial"/>
          <w:noProof/>
          <w:sz w:val="20"/>
          <w:szCs w:val="20"/>
        </w:rPr>
      </w:pPr>
    </w:p>
    <w:p w14:paraId="10629990" w14:textId="6DA3A96C" w:rsidR="00EC11B8" w:rsidRPr="007F028D" w:rsidRDefault="00EC11B8" w:rsidP="00F66D9D">
      <w:pPr>
        <w:spacing w:line="280" w:lineRule="exact"/>
        <w:rPr>
          <w:sz w:val="20"/>
          <w:szCs w:val="20"/>
        </w:rPr>
      </w:pPr>
      <w:r w:rsidRPr="007F028D">
        <w:rPr>
          <w:rFonts w:cs="Arial"/>
          <w:b/>
          <w:sz w:val="20"/>
          <w:szCs w:val="20"/>
        </w:rPr>
        <w:t>„</w:t>
      </w:r>
      <w:r w:rsidR="00477460" w:rsidRPr="00920171">
        <w:rPr>
          <w:rFonts w:cs="Arial"/>
          <w:b/>
          <w:bCs/>
          <w:sz w:val="20"/>
          <w:szCs w:val="20"/>
        </w:rPr>
        <w:t>Remont chłodnic płynu chłodzącego silników Tedom dla KGZ Krasne – OZG Terliczka</w:t>
      </w:r>
      <w:r w:rsidRPr="007F028D">
        <w:rPr>
          <w:rFonts w:cs="Arial"/>
          <w:b/>
          <w:sz w:val="20"/>
          <w:szCs w:val="20"/>
        </w:rPr>
        <w:t>”</w:t>
      </w:r>
      <w:r w:rsidRPr="007F028D">
        <w:rPr>
          <w:rFonts w:cs="Arial"/>
          <w:sz w:val="20"/>
          <w:szCs w:val="20"/>
        </w:rPr>
        <w:t xml:space="preserve"> o</w:t>
      </w:r>
      <w:r w:rsidR="00F66D9D" w:rsidRPr="007F028D">
        <w:rPr>
          <w:rFonts w:cs="Arial"/>
          <w:sz w:val="20"/>
          <w:szCs w:val="20"/>
        </w:rPr>
        <w:t> </w:t>
      </w:r>
      <w:r w:rsidRPr="007F028D">
        <w:rPr>
          <w:rFonts w:cs="Arial"/>
          <w:sz w:val="20"/>
          <w:szCs w:val="20"/>
        </w:rPr>
        <w:t>numerze</w:t>
      </w:r>
      <w:r w:rsidRPr="007F028D">
        <w:rPr>
          <w:rFonts w:cs="Arial"/>
          <w:b/>
          <w:bCs/>
          <w:sz w:val="20"/>
          <w:szCs w:val="20"/>
        </w:rPr>
        <w:t xml:space="preserve"> CRZ: NP/ORLEN/</w:t>
      </w:r>
      <w:r w:rsidR="000C7324" w:rsidRPr="007F028D">
        <w:rPr>
          <w:rFonts w:cs="Arial"/>
          <w:b/>
          <w:bCs/>
          <w:sz w:val="20"/>
          <w:szCs w:val="20"/>
        </w:rPr>
        <w:t>25/</w:t>
      </w:r>
      <w:r w:rsidR="00FB7FE5">
        <w:rPr>
          <w:rFonts w:cs="Arial"/>
          <w:b/>
          <w:bCs/>
          <w:sz w:val="20"/>
          <w:szCs w:val="20"/>
        </w:rPr>
        <w:t>1016</w:t>
      </w:r>
      <w:r w:rsidRPr="007F028D">
        <w:rPr>
          <w:rFonts w:cs="Arial"/>
          <w:b/>
          <w:bCs/>
          <w:sz w:val="20"/>
          <w:szCs w:val="20"/>
        </w:rPr>
        <w:t xml:space="preserve">/OS/EU </w:t>
      </w:r>
    </w:p>
    <w:p w14:paraId="31A9E88E" w14:textId="77777777" w:rsidR="00EC11B8" w:rsidRPr="004B3294" w:rsidRDefault="00EC11B8" w:rsidP="00EC11B8">
      <w:pPr>
        <w:spacing w:line="280" w:lineRule="exact"/>
        <w:jc w:val="center"/>
        <w:rPr>
          <w:sz w:val="20"/>
          <w:szCs w:val="20"/>
        </w:rPr>
      </w:pPr>
    </w:p>
    <w:p w14:paraId="5E4B4EC0" w14:textId="47CB9778" w:rsidR="00EC11B8" w:rsidRPr="004B3294" w:rsidRDefault="00EC11B8" w:rsidP="00EC11B8">
      <w:pPr>
        <w:tabs>
          <w:tab w:val="center" w:pos="0"/>
          <w:tab w:val="right" w:pos="9072"/>
        </w:tabs>
        <w:spacing w:after="240" w:line="280" w:lineRule="exact"/>
        <w:rPr>
          <w:rFonts w:cs="Arial"/>
          <w:sz w:val="20"/>
          <w:szCs w:val="20"/>
        </w:rPr>
      </w:pPr>
      <w:r w:rsidRPr="004B3294">
        <w:rPr>
          <w:rFonts w:cs="Arial"/>
          <w:sz w:val="20"/>
          <w:szCs w:val="20"/>
          <w:lang w:eastAsia="en-GB"/>
        </w:rPr>
        <w:t xml:space="preserve">oświadczamy, że </w:t>
      </w:r>
      <w:r w:rsidR="00F66D9D" w:rsidRPr="004B3294">
        <w:rPr>
          <w:rFonts w:cs="Arial"/>
          <w:iCs/>
          <w:sz w:val="20"/>
          <w:szCs w:val="20"/>
        </w:rPr>
        <w:t xml:space="preserve">wykonawstwo zadania </w:t>
      </w:r>
      <w:r w:rsidR="0074088C">
        <w:rPr>
          <w:rFonts w:cs="Arial"/>
          <w:iCs/>
          <w:sz w:val="20"/>
          <w:szCs w:val="20"/>
        </w:rPr>
        <w:t xml:space="preserve">w czasie trwania umowy </w:t>
      </w:r>
      <w:r w:rsidR="00F66D9D" w:rsidRPr="004B3294">
        <w:rPr>
          <w:rFonts w:cs="Arial"/>
          <w:iCs/>
          <w:sz w:val="20"/>
          <w:szCs w:val="20"/>
        </w:rPr>
        <w:t xml:space="preserve">będzie realizowane przez </w:t>
      </w:r>
      <w:r w:rsidR="00F66D9D" w:rsidRPr="004B3294">
        <w:rPr>
          <w:rFonts w:cs="Arial"/>
          <w:sz w:val="20"/>
          <w:szCs w:val="20"/>
        </w:rPr>
        <w:t xml:space="preserve">pracowników posiadających </w:t>
      </w:r>
      <w:r w:rsidR="006671E2" w:rsidRPr="004B3294">
        <w:rPr>
          <w:rFonts w:cs="Arial"/>
          <w:sz w:val="20"/>
          <w:szCs w:val="20"/>
          <w:lang w:eastAsia="en-GB"/>
        </w:rPr>
        <w:t>świadectwa kwalifikacyjne uprawniające do zajmowania się eksploatacją urządzeń, instalacji i sieci na stanowisku dozoru i eksploatacji</w:t>
      </w:r>
      <w:r w:rsidR="007F028D">
        <w:rPr>
          <w:rFonts w:cs="Arial"/>
          <w:sz w:val="20"/>
          <w:szCs w:val="20"/>
          <w:lang w:eastAsia="en-GB"/>
        </w:rPr>
        <w:t>– grupa 2 pkt 2.</w:t>
      </w:r>
      <w:r w:rsidR="006671E2" w:rsidRPr="004B3294">
        <w:rPr>
          <w:rFonts w:cs="Arial"/>
          <w:sz w:val="20"/>
          <w:szCs w:val="20"/>
          <w:lang w:eastAsia="en-GB"/>
        </w:rPr>
        <w:t>.</w:t>
      </w:r>
    </w:p>
    <w:p w14:paraId="0A18FA50" w14:textId="77777777" w:rsidR="00EC11B8" w:rsidRPr="004B3294" w:rsidRDefault="00EC11B8" w:rsidP="00EC11B8">
      <w:pPr>
        <w:tabs>
          <w:tab w:val="center" w:pos="0"/>
          <w:tab w:val="right" w:pos="9072"/>
        </w:tabs>
        <w:spacing w:line="276"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789"/>
        <w:gridCol w:w="2160"/>
      </w:tblGrid>
      <w:tr w:rsidR="00EC11B8" w:rsidRPr="004B3294" w14:paraId="1F9EC3E9" w14:textId="77777777" w:rsidTr="008B679D">
        <w:trPr>
          <w:cantSplit/>
          <w:trHeight w:val="703"/>
          <w:jc w:val="center"/>
        </w:trPr>
        <w:tc>
          <w:tcPr>
            <w:tcW w:w="2269" w:type="pct"/>
            <w:vAlign w:val="center"/>
          </w:tcPr>
          <w:p w14:paraId="7B478B60" w14:textId="77777777" w:rsidR="00EC11B8" w:rsidRPr="004B3294" w:rsidRDefault="00EC11B8" w:rsidP="008B679D">
            <w:pPr>
              <w:spacing w:line="240" w:lineRule="auto"/>
              <w:jc w:val="center"/>
              <w:rPr>
                <w:rFonts w:cs="Arial"/>
                <w:bCs/>
                <w:sz w:val="20"/>
                <w:szCs w:val="20"/>
              </w:rPr>
            </w:pPr>
            <w:r w:rsidRPr="004B3294">
              <w:rPr>
                <w:rFonts w:cs="Arial"/>
                <w:bCs/>
                <w:sz w:val="20"/>
                <w:szCs w:val="20"/>
              </w:rPr>
              <w:t>Imię i nazwisko osoby uprawnionej</w:t>
            </w:r>
          </w:p>
          <w:p w14:paraId="02BAEA8C" w14:textId="77777777" w:rsidR="00EC11B8" w:rsidRPr="004B3294" w:rsidRDefault="00EC11B8" w:rsidP="008B679D">
            <w:pPr>
              <w:spacing w:line="240" w:lineRule="auto"/>
              <w:jc w:val="center"/>
              <w:rPr>
                <w:rFonts w:cs="Arial"/>
                <w:bCs/>
                <w:sz w:val="20"/>
                <w:szCs w:val="20"/>
              </w:rPr>
            </w:pPr>
            <w:r w:rsidRPr="004B3294">
              <w:rPr>
                <w:rFonts w:cs="Arial"/>
                <w:bCs/>
                <w:sz w:val="20"/>
                <w:szCs w:val="20"/>
              </w:rPr>
              <w:t>do reprezentowania Wykonawcy</w:t>
            </w:r>
          </w:p>
        </w:tc>
        <w:tc>
          <w:tcPr>
            <w:tcW w:w="1539" w:type="pct"/>
            <w:vAlign w:val="center"/>
          </w:tcPr>
          <w:p w14:paraId="57C4BC53" w14:textId="77777777" w:rsidR="00EC11B8" w:rsidRPr="004B3294" w:rsidRDefault="00EC11B8" w:rsidP="008B679D">
            <w:pPr>
              <w:spacing w:line="240" w:lineRule="auto"/>
              <w:jc w:val="center"/>
              <w:rPr>
                <w:rFonts w:cs="Arial"/>
                <w:bCs/>
                <w:sz w:val="20"/>
                <w:szCs w:val="20"/>
              </w:rPr>
            </w:pPr>
            <w:r w:rsidRPr="004B3294">
              <w:rPr>
                <w:rFonts w:cs="Arial"/>
                <w:bCs/>
                <w:sz w:val="20"/>
                <w:szCs w:val="20"/>
              </w:rPr>
              <w:t>Podpis</w:t>
            </w:r>
          </w:p>
        </w:tc>
        <w:tc>
          <w:tcPr>
            <w:tcW w:w="1192" w:type="pct"/>
            <w:vAlign w:val="center"/>
          </w:tcPr>
          <w:p w14:paraId="3179903A" w14:textId="77777777" w:rsidR="00EC11B8" w:rsidRPr="004B3294" w:rsidRDefault="00EC11B8" w:rsidP="008B679D">
            <w:pPr>
              <w:spacing w:line="240" w:lineRule="auto"/>
              <w:jc w:val="center"/>
              <w:rPr>
                <w:rFonts w:cs="Arial"/>
                <w:bCs/>
                <w:sz w:val="20"/>
                <w:szCs w:val="20"/>
              </w:rPr>
            </w:pPr>
            <w:r w:rsidRPr="004B3294">
              <w:rPr>
                <w:rFonts w:cs="Arial"/>
                <w:bCs/>
                <w:sz w:val="20"/>
                <w:szCs w:val="20"/>
              </w:rPr>
              <w:t>Miejscowość i data</w:t>
            </w:r>
          </w:p>
        </w:tc>
      </w:tr>
      <w:tr w:rsidR="00EC11B8" w:rsidRPr="004B3294" w14:paraId="11D67FA4" w14:textId="77777777" w:rsidTr="008B679D">
        <w:trPr>
          <w:cantSplit/>
          <w:trHeight w:val="674"/>
          <w:jc w:val="center"/>
        </w:trPr>
        <w:tc>
          <w:tcPr>
            <w:tcW w:w="2269" w:type="pct"/>
            <w:vAlign w:val="center"/>
          </w:tcPr>
          <w:p w14:paraId="28CE7605" w14:textId="77777777" w:rsidR="00EC11B8" w:rsidRPr="004B3294" w:rsidRDefault="00EC11B8" w:rsidP="008B679D">
            <w:pPr>
              <w:spacing w:after="200" w:line="276" w:lineRule="auto"/>
              <w:jc w:val="left"/>
              <w:rPr>
                <w:rFonts w:cs="Arial"/>
                <w:b/>
                <w:sz w:val="20"/>
                <w:szCs w:val="20"/>
              </w:rPr>
            </w:pPr>
          </w:p>
        </w:tc>
        <w:tc>
          <w:tcPr>
            <w:tcW w:w="1539" w:type="pct"/>
            <w:vAlign w:val="center"/>
          </w:tcPr>
          <w:p w14:paraId="13927662" w14:textId="77777777" w:rsidR="00EC11B8" w:rsidRPr="004B3294" w:rsidRDefault="00EC11B8" w:rsidP="008B679D">
            <w:pPr>
              <w:spacing w:after="200" w:line="276" w:lineRule="auto"/>
              <w:jc w:val="left"/>
              <w:rPr>
                <w:rFonts w:cs="Arial"/>
                <w:b/>
                <w:sz w:val="20"/>
                <w:szCs w:val="20"/>
              </w:rPr>
            </w:pPr>
          </w:p>
        </w:tc>
        <w:tc>
          <w:tcPr>
            <w:tcW w:w="1192" w:type="pct"/>
            <w:vAlign w:val="center"/>
          </w:tcPr>
          <w:p w14:paraId="74D45BE6" w14:textId="77777777" w:rsidR="00EC11B8" w:rsidRPr="004B3294" w:rsidRDefault="00EC11B8" w:rsidP="008B679D">
            <w:pPr>
              <w:spacing w:after="200" w:line="276" w:lineRule="auto"/>
              <w:jc w:val="left"/>
              <w:rPr>
                <w:rFonts w:cs="Arial"/>
                <w:b/>
                <w:sz w:val="20"/>
                <w:szCs w:val="20"/>
              </w:rPr>
            </w:pPr>
          </w:p>
        </w:tc>
      </w:tr>
    </w:tbl>
    <w:p w14:paraId="6CEB7E6F" w14:textId="77777777" w:rsidR="00EC11B8" w:rsidRPr="004B3294" w:rsidRDefault="00EC11B8" w:rsidP="00EC11B8">
      <w:pPr>
        <w:pBdr>
          <w:top w:val="single" w:sz="4" w:space="1" w:color="808080"/>
        </w:pBdr>
        <w:spacing w:before="240" w:after="120" w:line="240" w:lineRule="auto"/>
        <w:contextualSpacing/>
        <w:jc w:val="right"/>
        <w:outlineLvl w:val="0"/>
        <w:rPr>
          <w:rFonts w:eastAsia="Calibri" w:cs="Arial"/>
          <w:b/>
          <w:bCs/>
          <w:sz w:val="20"/>
          <w:szCs w:val="20"/>
          <w:lang w:eastAsia="en-US"/>
        </w:rPr>
      </w:pPr>
    </w:p>
    <w:p w14:paraId="215E4995" w14:textId="77777777" w:rsidR="00EC11B8" w:rsidRPr="004B3294" w:rsidRDefault="00EC11B8" w:rsidP="00EC11B8">
      <w:pPr>
        <w:shd w:val="clear" w:color="auto" w:fill="FFFFFF" w:themeFill="background1"/>
        <w:tabs>
          <w:tab w:val="left" w:pos="274"/>
        </w:tabs>
        <w:jc w:val="center"/>
        <w:rPr>
          <w:rFonts w:cs="Arial"/>
          <w:sz w:val="20"/>
          <w:szCs w:val="20"/>
        </w:rPr>
      </w:pPr>
    </w:p>
    <w:p w14:paraId="3939AA47" w14:textId="77777777" w:rsidR="00EC11B8" w:rsidRPr="004B3294" w:rsidRDefault="00EC11B8" w:rsidP="00EC11B8">
      <w:pPr>
        <w:shd w:val="clear" w:color="auto" w:fill="FFFFFF" w:themeFill="background1"/>
        <w:tabs>
          <w:tab w:val="left" w:pos="274"/>
        </w:tabs>
        <w:jc w:val="center"/>
        <w:rPr>
          <w:rFonts w:cs="Arial"/>
          <w:sz w:val="20"/>
          <w:szCs w:val="20"/>
        </w:rPr>
      </w:pPr>
    </w:p>
    <w:p w14:paraId="744634C4" w14:textId="77777777" w:rsidR="00EC11B8" w:rsidRPr="004B3294" w:rsidRDefault="00EC11B8" w:rsidP="00EC11B8">
      <w:pPr>
        <w:shd w:val="clear" w:color="auto" w:fill="FFFFFF" w:themeFill="background1"/>
        <w:tabs>
          <w:tab w:val="left" w:pos="274"/>
        </w:tabs>
        <w:jc w:val="center"/>
        <w:rPr>
          <w:rFonts w:cs="Arial"/>
          <w:sz w:val="20"/>
          <w:szCs w:val="20"/>
        </w:rPr>
      </w:pPr>
    </w:p>
    <w:p w14:paraId="44632E47" w14:textId="77777777" w:rsidR="00EC11B8" w:rsidRPr="004B3294" w:rsidRDefault="00EC11B8" w:rsidP="00EC11B8">
      <w:pPr>
        <w:shd w:val="clear" w:color="auto" w:fill="FFFFFF" w:themeFill="background1"/>
        <w:tabs>
          <w:tab w:val="left" w:pos="274"/>
        </w:tabs>
        <w:jc w:val="center"/>
        <w:rPr>
          <w:rFonts w:cs="Arial"/>
          <w:sz w:val="20"/>
          <w:szCs w:val="20"/>
        </w:rPr>
      </w:pPr>
    </w:p>
    <w:p w14:paraId="2BF32300" w14:textId="77777777" w:rsidR="00EC11B8" w:rsidRPr="004B3294" w:rsidRDefault="00EC11B8" w:rsidP="00EC11B8">
      <w:pPr>
        <w:shd w:val="clear" w:color="auto" w:fill="FFFFFF" w:themeFill="background1"/>
        <w:tabs>
          <w:tab w:val="left" w:pos="274"/>
        </w:tabs>
        <w:jc w:val="center"/>
        <w:rPr>
          <w:rFonts w:cs="Arial"/>
          <w:sz w:val="20"/>
          <w:szCs w:val="20"/>
        </w:rPr>
      </w:pPr>
    </w:p>
    <w:p w14:paraId="29927C3C" w14:textId="77777777" w:rsidR="00EC11B8" w:rsidRPr="004B3294" w:rsidRDefault="00EC11B8" w:rsidP="00EC11B8">
      <w:pPr>
        <w:shd w:val="clear" w:color="auto" w:fill="FFFFFF" w:themeFill="background1"/>
        <w:tabs>
          <w:tab w:val="left" w:pos="274"/>
        </w:tabs>
        <w:jc w:val="center"/>
        <w:rPr>
          <w:rFonts w:cs="Arial"/>
          <w:sz w:val="20"/>
          <w:szCs w:val="20"/>
        </w:rPr>
      </w:pPr>
    </w:p>
    <w:p w14:paraId="73B4DD57" w14:textId="77777777" w:rsidR="00EC11B8" w:rsidRPr="004B3294" w:rsidRDefault="00EC11B8" w:rsidP="00EC11B8">
      <w:pPr>
        <w:shd w:val="clear" w:color="auto" w:fill="FFFFFF" w:themeFill="background1"/>
        <w:tabs>
          <w:tab w:val="left" w:pos="274"/>
        </w:tabs>
        <w:jc w:val="center"/>
        <w:rPr>
          <w:rFonts w:cs="Arial"/>
          <w:sz w:val="20"/>
          <w:szCs w:val="20"/>
        </w:rPr>
      </w:pPr>
    </w:p>
    <w:p w14:paraId="7C9C40BF" w14:textId="77777777" w:rsidR="00EC11B8" w:rsidRPr="004B3294" w:rsidRDefault="00EC11B8" w:rsidP="00EC11B8">
      <w:pPr>
        <w:shd w:val="clear" w:color="auto" w:fill="FFFFFF" w:themeFill="background1"/>
        <w:tabs>
          <w:tab w:val="left" w:pos="274"/>
        </w:tabs>
        <w:jc w:val="center"/>
        <w:rPr>
          <w:rFonts w:cs="Arial"/>
          <w:sz w:val="20"/>
          <w:szCs w:val="20"/>
        </w:rPr>
      </w:pPr>
    </w:p>
    <w:p w14:paraId="116CE031" w14:textId="77777777" w:rsidR="00EC11B8" w:rsidRPr="004B3294" w:rsidRDefault="00EC11B8" w:rsidP="00EC11B8">
      <w:pPr>
        <w:shd w:val="clear" w:color="auto" w:fill="FFFFFF" w:themeFill="background1"/>
        <w:tabs>
          <w:tab w:val="left" w:pos="274"/>
        </w:tabs>
        <w:jc w:val="center"/>
        <w:rPr>
          <w:rFonts w:cs="Arial"/>
          <w:sz w:val="20"/>
          <w:szCs w:val="20"/>
        </w:rPr>
      </w:pPr>
    </w:p>
    <w:p w14:paraId="18E17492" w14:textId="77777777" w:rsidR="00EC11B8" w:rsidRPr="004B3294" w:rsidRDefault="00EC11B8" w:rsidP="00EC11B8">
      <w:pPr>
        <w:shd w:val="clear" w:color="auto" w:fill="FFFFFF" w:themeFill="background1"/>
        <w:tabs>
          <w:tab w:val="left" w:pos="274"/>
        </w:tabs>
        <w:jc w:val="center"/>
        <w:rPr>
          <w:rFonts w:cs="Arial"/>
          <w:sz w:val="20"/>
          <w:szCs w:val="20"/>
        </w:rPr>
      </w:pPr>
    </w:p>
    <w:p w14:paraId="1C41C46E" w14:textId="77777777" w:rsidR="00EC11B8" w:rsidRPr="004B3294" w:rsidRDefault="00EC11B8" w:rsidP="00EC11B8">
      <w:pPr>
        <w:shd w:val="clear" w:color="auto" w:fill="FFFFFF" w:themeFill="background1"/>
        <w:tabs>
          <w:tab w:val="left" w:pos="274"/>
        </w:tabs>
        <w:jc w:val="center"/>
        <w:rPr>
          <w:rFonts w:cs="Arial"/>
          <w:sz w:val="20"/>
          <w:szCs w:val="20"/>
        </w:rPr>
      </w:pPr>
    </w:p>
    <w:p w14:paraId="22197D10" w14:textId="77777777" w:rsidR="00EC11B8" w:rsidRPr="004B3294" w:rsidRDefault="00EC11B8" w:rsidP="00EC11B8">
      <w:pPr>
        <w:shd w:val="clear" w:color="auto" w:fill="FFFFFF" w:themeFill="background1"/>
        <w:tabs>
          <w:tab w:val="left" w:pos="274"/>
        </w:tabs>
        <w:jc w:val="center"/>
        <w:rPr>
          <w:rFonts w:cs="Arial"/>
          <w:sz w:val="20"/>
          <w:szCs w:val="20"/>
        </w:rPr>
      </w:pPr>
    </w:p>
    <w:p w14:paraId="46DFA521" w14:textId="77777777" w:rsidR="00EC11B8" w:rsidRPr="004B3294" w:rsidRDefault="00EC11B8" w:rsidP="00EC11B8">
      <w:pPr>
        <w:shd w:val="clear" w:color="auto" w:fill="FFFFFF" w:themeFill="background1"/>
        <w:tabs>
          <w:tab w:val="left" w:pos="274"/>
        </w:tabs>
        <w:jc w:val="center"/>
        <w:rPr>
          <w:rFonts w:cs="Arial"/>
          <w:sz w:val="20"/>
          <w:szCs w:val="20"/>
        </w:rPr>
      </w:pPr>
    </w:p>
    <w:p w14:paraId="0CCEC66C" w14:textId="77777777" w:rsidR="00EC11B8" w:rsidRPr="004B3294" w:rsidRDefault="00EC11B8" w:rsidP="00EC11B8">
      <w:pPr>
        <w:shd w:val="clear" w:color="auto" w:fill="FFFFFF" w:themeFill="background1"/>
        <w:tabs>
          <w:tab w:val="left" w:pos="274"/>
        </w:tabs>
        <w:jc w:val="center"/>
        <w:rPr>
          <w:rFonts w:cs="Arial"/>
          <w:sz w:val="20"/>
          <w:szCs w:val="20"/>
        </w:rPr>
      </w:pPr>
    </w:p>
    <w:p w14:paraId="739ED222" w14:textId="77777777" w:rsidR="00EC11B8" w:rsidRPr="004B3294" w:rsidRDefault="00EC11B8" w:rsidP="00EC11B8">
      <w:pPr>
        <w:shd w:val="clear" w:color="auto" w:fill="FFFFFF" w:themeFill="background1"/>
        <w:tabs>
          <w:tab w:val="left" w:pos="274"/>
        </w:tabs>
        <w:jc w:val="center"/>
        <w:rPr>
          <w:rFonts w:cs="Arial"/>
          <w:sz w:val="20"/>
          <w:szCs w:val="20"/>
        </w:rPr>
      </w:pPr>
    </w:p>
    <w:p w14:paraId="2EF04555" w14:textId="77777777" w:rsidR="00EC11B8" w:rsidRPr="004B3294" w:rsidRDefault="00EC11B8" w:rsidP="00EC11B8">
      <w:pPr>
        <w:shd w:val="clear" w:color="auto" w:fill="FFFFFF" w:themeFill="background1"/>
        <w:tabs>
          <w:tab w:val="left" w:pos="274"/>
        </w:tabs>
        <w:jc w:val="center"/>
        <w:rPr>
          <w:rFonts w:cs="Arial"/>
          <w:sz w:val="20"/>
          <w:szCs w:val="20"/>
        </w:rPr>
      </w:pPr>
    </w:p>
    <w:p w14:paraId="52A0A5C5" w14:textId="77777777" w:rsidR="00EC11B8" w:rsidRPr="004B3294" w:rsidRDefault="00EC11B8" w:rsidP="00EC11B8">
      <w:pPr>
        <w:shd w:val="clear" w:color="auto" w:fill="FFFFFF" w:themeFill="background1"/>
        <w:tabs>
          <w:tab w:val="left" w:pos="274"/>
        </w:tabs>
        <w:jc w:val="center"/>
        <w:rPr>
          <w:rFonts w:cs="Arial"/>
          <w:sz w:val="20"/>
          <w:szCs w:val="20"/>
        </w:rPr>
      </w:pPr>
    </w:p>
    <w:p w14:paraId="11CFBDE9" w14:textId="4746A6CC" w:rsidR="00E9173D" w:rsidRDefault="00E9173D" w:rsidP="00BD57EB">
      <w:pPr>
        <w:autoSpaceDE w:val="0"/>
        <w:autoSpaceDN w:val="0"/>
        <w:adjustRightInd w:val="0"/>
        <w:spacing w:before="120" w:after="120" w:line="240" w:lineRule="auto"/>
        <w:rPr>
          <w:rFonts w:cs="Arial"/>
          <w:sz w:val="20"/>
          <w:szCs w:val="20"/>
        </w:rPr>
      </w:pPr>
    </w:p>
    <w:sectPr w:rsidR="00E9173D" w:rsidSect="007C2E4F">
      <w:footerReference w:type="default" r:id="rId28"/>
      <w:headerReference w:type="first" r:id="rId29"/>
      <w:pgSz w:w="11906" w:h="16838" w:code="9"/>
      <w:pgMar w:top="1077"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3D7A6" w14:textId="77777777" w:rsidR="00975B6A" w:rsidRDefault="00975B6A">
      <w:r>
        <w:separator/>
      </w:r>
    </w:p>
  </w:endnote>
  <w:endnote w:type="continuationSeparator" w:id="0">
    <w:p w14:paraId="1D76CB91" w14:textId="77777777" w:rsidR="00975B6A" w:rsidRDefault="00975B6A">
      <w:r>
        <w:continuationSeparator/>
      </w:r>
    </w:p>
  </w:endnote>
  <w:endnote w:type="continuationNotice" w:id="1">
    <w:p w14:paraId="5EFE77FA" w14:textId="77777777" w:rsidR="00975B6A" w:rsidRDefault="00975B6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3D2DA" w14:textId="77777777" w:rsidR="00B405A7" w:rsidRDefault="00B405A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9743B" w14:textId="53D04659" w:rsidR="00975B6A" w:rsidRPr="006A29F0" w:rsidRDefault="00975B6A">
    <w:pPr>
      <w:pStyle w:val="Stopka"/>
      <w:rPr>
        <w:rFonts w:cs="Arial"/>
        <w:szCs w:val="12"/>
      </w:rPr>
    </w:pPr>
    <w:r w:rsidRPr="006A29F0">
      <w:rPr>
        <w:rFonts w:cs="Arial"/>
        <w:szCs w:val="12"/>
      </w:rPr>
      <w:fldChar w:fldCharType="begin"/>
    </w:r>
    <w:r w:rsidRPr="006A29F0">
      <w:rPr>
        <w:rFonts w:cs="Arial"/>
        <w:szCs w:val="12"/>
      </w:rPr>
      <w:instrText>PAGE   \* MERGEFORMAT</w:instrText>
    </w:r>
    <w:r w:rsidRPr="006A29F0">
      <w:rPr>
        <w:rFonts w:cs="Arial"/>
        <w:szCs w:val="12"/>
      </w:rPr>
      <w:fldChar w:fldCharType="separate"/>
    </w:r>
    <w:r w:rsidR="00B405A7">
      <w:rPr>
        <w:rFonts w:cs="Arial"/>
        <w:noProof/>
        <w:szCs w:val="12"/>
      </w:rPr>
      <w:t>22</w:t>
    </w:r>
    <w:r w:rsidRPr="006A29F0">
      <w:rPr>
        <w:rFonts w:cs="Arial"/>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AF80F" w14:textId="78182873" w:rsidR="00975B6A" w:rsidRDefault="00975B6A" w:rsidP="003909E4">
    <w:pPr>
      <w:jc w:val="center"/>
      <w:rPr>
        <w:rFonts w:cs="Arial"/>
        <w:sz w:val="20"/>
        <w:szCs w:val="20"/>
      </w:rPr>
    </w:pPr>
    <w:r w:rsidRPr="00A07B6E">
      <w:rPr>
        <w:rFonts w:cs="Arial"/>
        <w:sz w:val="20"/>
        <w:szCs w:val="20"/>
      </w:rPr>
      <w:t>S</w:t>
    </w:r>
    <w:r w:rsidR="00BD57EB">
      <w:rPr>
        <w:rFonts w:cs="Arial"/>
        <w:sz w:val="20"/>
        <w:szCs w:val="20"/>
      </w:rPr>
      <w:t>anok,</w:t>
    </w:r>
    <w:del w:id="15" w:author="Lewek Adam" w:date="2025-07-01T14:47:00Z">
      <w:r w:rsidR="00BD57EB" w:rsidDel="00B405A7">
        <w:rPr>
          <w:rFonts w:cs="Arial"/>
          <w:sz w:val="20"/>
          <w:szCs w:val="20"/>
        </w:rPr>
        <w:delText>24</w:delText>
      </w:r>
    </w:del>
    <w:ins w:id="16" w:author="Lewek Adam" w:date="2025-07-01T14:47:00Z">
      <w:r w:rsidR="00B405A7">
        <w:rPr>
          <w:rFonts w:cs="Arial"/>
          <w:sz w:val="20"/>
          <w:szCs w:val="20"/>
        </w:rPr>
        <w:t>01</w:t>
      </w:r>
    </w:ins>
    <w:r>
      <w:rPr>
        <w:rFonts w:cs="Arial"/>
        <w:sz w:val="20"/>
        <w:szCs w:val="20"/>
      </w:rPr>
      <w:t>.0</w:t>
    </w:r>
    <w:ins w:id="17" w:author="Lewek Adam" w:date="2025-07-01T14:47:00Z">
      <w:r w:rsidR="00B405A7">
        <w:rPr>
          <w:rFonts w:cs="Arial"/>
          <w:sz w:val="20"/>
          <w:szCs w:val="20"/>
        </w:rPr>
        <w:t>7</w:t>
      </w:r>
    </w:ins>
    <w:bookmarkStart w:id="18" w:name="_GoBack"/>
    <w:bookmarkEnd w:id="18"/>
    <w:del w:id="19" w:author="Lewek Adam" w:date="2025-07-01T14:47:00Z">
      <w:r w:rsidDel="00B405A7">
        <w:rPr>
          <w:rFonts w:cs="Arial"/>
          <w:sz w:val="20"/>
          <w:szCs w:val="20"/>
        </w:rPr>
        <w:delText>6</w:delText>
      </w:r>
    </w:del>
    <w:r w:rsidRPr="00A07B6E">
      <w:rPr>
        <w:rFonts w:cs="Arial"/>
        <w:sz w:val="20"/>
        <w:szCs w:val="20"/>
      </w:rPr>
      <w:t>.2025 r.</w:t>
    </w:r>
  </w:p>
  <w:p w14:paraId="36897D4B" w14:textId="6A989A79" w:rsidR="00975B6A" w:rsidRPr="006C29FD" w:rsidRDefault="00975B6A">
    <w:pPr>
      <w:pStyle w:val="Stopka"/>
      <w:rPr>
        <w:sz w:val="2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246656"/>
      <w:docPartObj>
        <w:docPartGallery w:val="Page Numbers (Bottom of Page)"/>
        <w:docPartUnique/>
      </w:docPartObj>
    </w:sdtPr>
    <w:sdtEndPr/>
    <w:sdtContent>
      <w:p w14:paraId="1F862C54" w14:textId="3DC892B2" w:rsidR="00975B6A" w:rsidRDefault="00975B6A">
        <w:pPr>
          <w:pStyle w:val="Stopka"/>
        </w:pPr>
        <w:r>
          <w:fldChar w:fldCharType="begin"/>
        </w:r>
        <w:r>
          <w:instrText>PAGE   \* MERGEFORMAT</w:instrText>
        </w:r>
        <w:r>
          <w:fldChar w:fldCharType="separate"/>
        </w:r>
        <w:r w:rsidR="00B405A7">
          <w:rPr>
            <w:noProof/>
          </w:rPr>
          <w:t>28</w:t>
        </w:r>
        <w:r>
          <w:fldChar w:fldCharType="end"/>
        </w:r>
      </w:p>
    </w:sdtContent>
  </w:sdt>
  <w:p w14:paraId="795F5FFD" w14:textId="77777777" w:rsidR="00975B6A" w:rsidRDefault="00975B6A"/>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28F71" w14:textId="13F2AC55" w:rsidR="00975B6A" w:rsidRDefault="00975B6A">
    <w:pPr>
      <w:pStyle w:val="Stopka"/>
    </w:pPr>
    <w:r>
      <w:fldChar w:fldCharType="begin"/>
    </w:r>
    <w:r>
      <w:instrText>PAGE   \* MERGEFORMAT</w:instrText>
    </w:r>
    <w:r>
      <w:fldChar w:fldCharType="separate"/>
    </w:r>
    <w:r w:rsidR="00B405A7">
      <w:rPr>
        <w:noProof/>
      </w:rPr>
      <w:t>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30ECD" w14:textId="77777777" w:rsidR="00975B6A" w:rsidRDefault="00975B6A">
      <w:r>
        <w:separator/>
      </w:r>
    </w:p>
  </w:footnote>
  <w:footnote w:type="continuationSeparator" w:id="0">
    <w:p w14:paraId="3C8C9265" w14:textId="77777777" w:rsidR="00975B6A" w:rsidRDefault="00975B6A">
      <w:r>
        <w:continuationSeparator/>
      </w:r>
    </w:p>
  </w:footnote>
  <w:footnote w:type="continuationNotice" w:id="1">
    <w:p w14:paraId="5ABA0E24" w14:textId="77777777" w:rsidR="00975B6A" w:rsidRDefault="00975B6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4E67B" w14:textId="77777777" w:rsidR="00B405A7" w:rsidRDefault="00B405A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10F90" w14:textId="05FCB401" w:rsidR="00975B6A" w:rsidRPr="000A4736" w:rsidRDefault="00975B6A" w:rsidP="006C60DF">
    <w:pPr>
      <w:tabs>
        <w:tab w:val="right" w:pos="8505"/>
      </w:tabs>
      <w:suppressAutoHyphens/>
      <w:spacing w:line="240" w:lineRule="auto"/>
      <w:ind w:right="-153"/>
      <w:rPr>
        <w:rFonts w:cs="Arial"/>
        <w:sz w:val="16"/>
        <w:szCs w:val="16"/>
      </w:rPr>
    </w:pPr>
    <w:r w:rsidRPr="009F46B0">
      <w:rPr>
        <w:rFonts w:cs="Arial"/>
        <w:sz w:val="16"/>
        <w:szCs w:val="16"/>
      </w:rPr>
      <w:t xml:space="preserve">CRZ: </w:t>
    </w:r>
    <w:r w:rsidRPr="000C7324">
      <w:rPr>
        <w:rFonts w:cs="Arial"/>
        <w:sz w:val="16"/>
        <w:szCs w:val="16"/>
      </w:rPr>
      <w:t>NP/ORLEN/25/</w:t>
    </w:r>
    <w:r>
      <w:rPr>
        <w:rFonts w:cs="Arial"/>
        <w:sz w:val="16"/>
        <w:szCs w:val="16"/>
      </w:rPr>
      <w:t>1016</w:t>
    </w:r>
    <w:r w:rsidRPr="000C7324">
      <w:rPr>
        <w:rFonts w:cs="Arial"/>
        <w:sz w:val="16"/>
        <w:szCs w:val="16"/>
      </w:rPr>
      <w:t xml:space="preserve">/OS/EU </w:t>
    </w:r>
    <w:r w:rsidRPr="00C428B9">
      <w:rPr>
        <w:rFonts w:cs="Arial"/>
        <w:sz w:val="16"/>
        <w:szCs w:val="16"/>
      </w:rPr>
      <w:t>„</w:t>
    </w:r>
    <w:r w:rsidRPr="00C861FD">
      <w:rPr>
        <w:rFonts w:cs="Arial"/>
        <w:sz w:val="16"/>
        <w:szCs w:val="16"/>
      </w:rPr>
      <w:t>Remont chłodnic płynu chłodzącego silników Tedom</w:t>
    </w:r>
    <w:r>
      <w:rPr>
        <w:rFonts w:cs="Arial"/>
        <w:sz w:val="16"/>
        <w:szCs w:val="16"/>
      </w:rPr>
      <w:t xml:space="preserve"> dla KGZ Krasne – OZG Terliczka</w:t>
    </w:r>
    <w:r w:rsidRPr="000A4736">
      <w:rPr>
        <w:rFonts w:cs="Arial"/>
        <w:sz w:val="16"/>
        <w:szCs w:val="16"/>
      </w:rPr>
      <w:t>”</w:t>
    </w:r>
  </w:p>
  <w:p w14:paraId="4283877D" w14:textId="6C375811" w:rsidR="00975B6A" w:rsidRPr="000A4736" w:rsidRDefault="00975B6A" w:rsidP="00FF63B4">
    <w:pPr>
      <w:pStyle w:val="Nagwek"/>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BF124" w14:textId="77777777" w:rsidR="00B405A7" w:rsidRDefault="00B405A7">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6214A" w14:textId="77777777" w:rsidR="00975B6A" w:rsidRPr="00EE4D23" w:rsidRDefault="00975B6A" w:rsidP="00A95B19">
    <w:pPr>
      <w:autoSpaceDE w:val="0"/>
      <w:autoSpaceDN w:val="0"/>
      <w:adjustRightInd w:val="0"/>
      <w:rPr>
        <w:rFonts w:cs="Arial"/>
        <w:sz w:val="28"/>
        <w:szCs w:val="28"/>
      </w:rPr>
    </w:pPr>
  </w:p>
  <w:p w14:paraId="7DD7C735" w14:textId="77777777" w:rsidR="00975B6A" w:rsidRPr="002719A9" w:rsidRDefault="00975B6A" w:rsidP="00A95B19">
    <w:pPr>
      <w:pStyle w:val="Nagwek"/>
      <w:spacing w:after="60"/>
      <w:ind w:left="-6"/>
      <w:rPr>
        <w:i/>
        <w:color w:val="7F7F7F"/>
      </w:rPr>
    </w:pPr>
    <w:r w:rsidRPr="002719A9">
      <w:rPr>
        <w:i/>
        <w:color w:val="7F7F7F"/>
      </w:rPr>
      <w:tab/>
    </w:r>
    <w:r w:rsidRPr="002719A9">
      <w:rPr>
        <w:i/>
        <w:color w:val="7F7F7F"/>
      </w:rP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F9423" w14:textId="0D014585" w:rsidR="00975B6A" w:rsidRPr="007B5201" w:rsidRDefault="00975B6A" w:rsidP="00BB131C">
    <w:pPr>
      <w:pStyle w:val="Nagwek"/>
      <w:pBdr>
        <w:bottom w:val="single" w:sz="4" w:space="10" w:color="auto"/>
      </w:pBdr>
      <w:spacing w:after="120"/>
      <w:rPr>
        <w:rFonts w:cs="Arial"/>
        <w:b/>
        <w:sz w:val="16"/>
        <w:szCs w:val="16"/>
      </w:rPr>
    </w:pPr>
    <w:r w:rsidRPr="004B3294">
      <w:rPr>
        <w:rFonts w:cs="Arial"/>
        <w:sz w:val="16"/>
        <w:szCs w:val="16"/>
      </w:rPr>
      <w:t>CRZ: NP/ORLEN/25/</w:t>
    </w:r>
    <w:r>
      <w:rPr>
        <w:rFonts w:cs="Arial"/>
        <w:sz w:val="16"/>
        <w:szCs w:val="16"/>
      </w:rPr>
      <w:t>1016</w:t>
    </w:r>
    <w:r w:rsidRPr="004B3294">
      <w:rPr>
        <w:rFonts w:cs="Arial"/>
        <w:sz w:val="16"/>
        <w:szCs w:val="16"/>
      </w:rPr>
      <w:t>/OS/EU „</w:t>
    </w:r>
    <w:r w:rsidRPr="00477460">
      <w:rPr>
        <w:rFonts w:cs="Arial"/>
        <w:bCs/>
        <w:sz w:val="16"/>
        <w:szCs w:val="16"/>
      </w:rPr>
      <w:t>Remont chłodnic płynu chłodzącego silników Tedom dla KGZ Krasne – OZG Terliczka</w:t>
    </w:r>
    <w:r w:rsidRPr="004B3294">
      <w:rPr>
        <w:rFonts w:cs="Arial"/>
        <w:sz w:val="16"/>
        <w:szCs w:val="16"/>
      </w:rPr>
      <w:t>”</w:t>
    </w:r>
  </w:p>
  <w:p w14:paraId="688349E3" w14:textId="77777777" w:rsidR="00975B6A" w:rsidRDefault="00975B6A" w:rsidP="00055E41">
    <w:pPr>
      <w:pStyle w:val="Nagwek"/>
    </w:pPr>
    <w:r>
      <w:tab/>
    </w:r>
  </w:p>
  <w:p w14:paraId="0FB68B05" w14:textId="588103D6" w:rsidR="00975B6A" w:rsidRDefault="00975B6A" w:rsidP="00C05D0C">
    <w:pPr>
      <w:pStyle w:val="Nagwek"/>
      <w:tabs>
        <w:tab w:val="clear" w:pos="8505"/>
        <w:tab w:val="left" w:pos="193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1621"/>
    <w:multiLevelType w:val="hybridMultilevel"/>
    <w:tmpl w:val="653E629C"/>
    <w:lvl w:ilvl="0" w:tplc="04150017">
      <w:start w:val="1"/>
      <w:numFmt w:val="lowerLetter"/>
      <w:lvlText w:val="%1)"/>
      <w:lvlJc w:val="left"/>
      <w:pPr>
        <w:ind w:left="720" w:hanging="360"/>
      </w:pPr>
    </w:lvl>
    <w:lvl w:ilvl="1" w:tplc="9A647A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7ED2E3AC">
      <w:start w:val="1"/>
      <w:numFmt w:val="lowerLetter"/>
      <w:lvlText w:val="%5)"/>
      <w:lvlJc w:val="left"/>
      <w:pPr>
        <w:ind w:left="3600" w:hanging="360"/>
      </w:pPr>
      <w:rPr>
        <w:rFonts w:ascii="Arial" w:hAnsi="Arial" w:cs="Arial" w:hint="default"/>
        <w:sz w:val="20"/>
        <w:szCs w:val="20"/>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7B10CE"/>
    <w:multiLevelType w:val="multilevel"/>
    <w:tmpl w:val="C7220424"/>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FD6FFF"/>
    <w:multiLevelType w:val="hybridMultilevel"/>
    <w:tmpl w:val="2D2A1106"/>
    <w:lvl w:ilvl="0" w:tplc="04150011">
      <w:start w:val="1"/>
      <w:numFmt w:val="decimal"/>
      <w:lvlText w:val="%1)"/>
      <w:lvlJc w:val="left"/>
      <w:pPr>
        <w:ind w:left="360" w:hanging="360"/>
      </w:p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4B2438"/>
    <w:multiLevelType w:val="multilevel"/>
    <w:tmpl w:val="229059D0"/>
    <w:lvl w:ilvl="0">
      <w:start w:val="3"/>
      <w:numFmt w:val="decimal"/>
      <w:lvlText w:val="%1."/>
      <w:lvlJc w:val="left"/>
      <w:pPr>
        <w:ind w:left="360" w:hanging="360"/>
      </w:pPr>
      <w:rPr>
        <w:rFonts w:hint="default"/>
      </w:rPr>
    </w:lvl>
    <w:lvl w:ilvl="1">
      <w:start w:val="3"/>
      <w:numFmt w:val="decimal"/>
      <w:lvlText w:val="%1.%2."/>
      <w:lvlJc w:val="left"/>
      <w:pPr>
        <w:ind w:left="1065" w:hanging="36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0A021AAE"/>
    <w:multiLevelType w:val="multilevel"/>
    <w:tmpl w:val="646A9458"/>
    <w:lvl w:ilvl="0">
      <w:start w:val="4"/>
      <w:numFmt w:val="decimal"/>
      <w:lvlText w:val="%1."/>
      <w:lvlJc w:val="left"/>
      <w:pPr>
        <w:ind w:left="504" w:hanging="504"/>
      </w:pPr>
      <w:rPr>
        <w:rFonts w:hint="default"/>
      </w:rPr>
    </w:lvl>
    <w:lvl w:ilvl="1">
      <w:start w:val="1"/>
      <w:numFmt w:val="decimal"/>
      <w:lvlText w:val="%1.%2."/>
      <w:lvlJc w:val="left"/>
      <w:pPr>
        <w:ind w:left="646" w:hanging="504"/>
      </w:pPr>
      <w:rPr>
        <w:rFonts w:hint="default"/>
        <w:b w:val="0"/>
      </w:rPr>
    </w:lvl>
    <w:lvl w:ilvl="2">
      <w:start w:val="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0DF47912"/>
    <w:multiLevelType w:val="multilevel"/>
    <w:tmpl w:val="F886C2B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345BE9"/>
    <w:multiLevelType w:val="hybridMultilevel"/>
    <w:tmpl w:val="FDB6D27C"/>
    <w:lvl w:ilvl="0" w:tplc="78467A8A">
      <w:start w:val="1"/>
      <w:numFmt w:val="lowerLetter"/>
      <w:lvlText w:val="%1)"/>
      <w:lvlJc w:val="left"/>
      <w:pPr>
        <w:ind w:left="1429" w:hanging="360"/>
      </w:pPr>
      <w:rPr>
        <w:b w:val="0"/>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2" w15:restartNumberingAfterBreak="0">
    <w:nsid w:val="384C77B4"/>
    <w:multiLevelType w:val="multilevel"/>
    <w:tmpl w:val="065EA78C"/>
    <w:lvl w:ilvl="0">
      <w:start w:val="12"/>
      <w:numFmt w:val="decimal"/>
      <w:lvlText w:val="%1."/>
      <w:lvlJc w:val="left"/>
      <w:pPr>
        <w:ind w:left="435" w:hanging="435"/>
      </w:pPr>
      <w:rPr>
        <w:rFonts w:eastAsia="Calibri" w:hint="default"/>
        <w:color w:val="auto"/>
      </w:rPr>
    </w:lvl>
    <w:lvl w:ilvl="1">
      <w:start w:val="1"/>
      <w:numFmt w:val="decimal"/>
      <w:lvlText w:val="%1.%2."/>
      <w:lvlJc w:val="left"/>
      <w:pPr>
        <w:ind w:left="577" w:hanging="435"/>
      </w:pPr>
      <w:rPr>
        <w:rFonts w:eastAsia="Calibri" w:hint="default"/>
        <w:color w:val="auto"/>
      </w:rPr>
    </w:lvl>
    <w:lvl w:ilvl="2">
      <w:start w:val="1"/>
      <w:numFmt w:val="decimal"/>
      <w:lvlText w:val="%1.%2.%3."/>
      <w:lvlJc w:val="left"/>
      <w:pPr>
        <w:ind w:left="1004" w:hanging="720"/>
      </w:pPr>
      <w:rPr>
        <w:rFonts w:eastAsia="Calibri" w:hint="default"/>
        <w:color w:val="auto"/>
      </w:rPr>
    </w:lvl>
    <w:lvl w:ilvl="3">
      <w:start w:val="1"/>
      <w:numFmt w:val="decimal"/>
      <w:lvlText w:val="%1.%2.%3.%4."/>
      <w:lvlJc w:val="left"/>
      <w:pPr>
        <w:ind w:left="1146" w:hanging="720"/>
      </w:pPr>
      <w:rPr>
        <w:rFonts w:eastAsia="Calibri" w:hint="default"/>
        <w:color w:val="auto"/>
      </w:rPr>
    </w:lvl>
    <w:lvl w:ilvl="4">
      <w:start w:val="1"/>
      <w:numFmt w:val="decimal"/>
      <w:lvlText w:val="%1.%2.%3.%4.%5."/>
      <w:lvlJc w:val="left"/>
      <w:pPr>
        <w:ind w:left="1648" w:hanging="1080"/>
      </w:pPr>
      <w:rPr>
        <w:rFonts w:eastAsia="Calibri" w:hint="default"/>
        <w:color w:val="auto"/>
      </w:rPr>
    </w:lvl>
    <w:lvl w:ilvl="5">
      <w:start w:val="1"/>
      <w:numFmt w:val="decimal"/>
      <w:lvlText w:val="%1.%2.%3.%4.%5.%6."/>
      <w:lvlJc w:val="left"/>
      <w:pPr>
        <w:ind w:left="1790" w:hanging="1080"/>
      </w:pPr>
      <w:rPr>
        <w:rFonts w:eastAsia="Calibri" w:hint="default"/>
        <w:color w:val="auto"/>
      </w:rPr>
    </w:lvl>
    <w:lvl w:ilvl="6">
      <w:start w:val="1"/>
      <w:numFmt w:val="decimal"/>
      <w:lvlText w:val="%1.%2.%3.%4.%5.%6.%7."/>
      <w:lvlJc w:val="left"/>
      <w:pPr>
        <w:ind w:left="2292" w:hanging="1440"/>
      </w:pPr>
      <w:rPr>
        <w:rFonts w:eastAsia="Calibri" w:hint="default"/>
        <w:color w:val="auto"/>
      </w:rPr>
    </w:lvl>
    <w:lvl w:ilvl="7">
      <w:start w:val="1"/>
      <w:numFmt w:val="decimal"/>
      <w:lvlText w:val="%1.%2.%3.%4.%5.%6.%7.%8."/>
      <w:lvlJc w:val="left"/>
      <w:pPr>
        <w:ind w:left="2434" w:hanging="1440"/>
      </w:pPr>
      <w:rPr>
        <w:rFonts w:eastAsia="Calibri" w:hint="default"/>
        <w:color w:val="auto"/>
      </w:rPr>
    </w:lvl>
    <w:lvl w:ilvl="8">
      <w:start w:val="1"/>
      <w:numFmt w:val="decimal"/>
      <w:lvlText w:val="%1.%2.%3.%4.%5.%6.%7.%8.%9."/>
      <w:lvlJc w:val="left"/>
      <w:pPr>
        <w:ind w:left="2936" w:hanging="1800"/>
      </w:pPr>
      <w:rPr>
        <w:rFonts w:eastAsia="Calibri" w:hint="default"/>
        <w:color w:val="auto"/>
      </w:rPr>
    </w:lvl>
  </w:abstractNum>
  <w:abstractNum w:abstractNumId="13"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DBC2451"/>
    <w:multiLevelType w:val="hybridMultilevel"/>
    <w:tmpl w:val="A386F306"/>
    <w:lvl w:ilvl="0" w:tplc="A5A060B0">
      <w:start w:val="1"/>
      <w:numFmt w:val="lowerLetter"/>
      <w:lvlText w:val="%1)"/>
      <w:lvlJc w:val="left"/>
      <w:pPr>
        <w:ind w:left="1146" w:hanging="360"/>
      </w:pPr>
    </w:lvl>
    <w:lvl w:ilvl="1" w:tplc="C5B06EDA" w:tentative="1">
      <w:start w:val="1"/>
      <w:numFmt w:val="lowerLetter"/>
      <w:lvlText w:val="%2."/>
      <w:lvlJc w:val="left"/>
      <w:pPr>
        <w:ind w:left="1866" w:hanging="360"/>
      </w:pPr>
    </w:lvl>
    <w:lvl w:ilvl="2" w:tplc="221AABB6" w:tentative="1">
      <w:start w:val="1"/>
      <w:numFmt w:val="lowerRoman"/>
      <w:lvlText w:val="%3."/>
      <w:lvlJc w:val="right"/>
      <w:pPr>
        <w:ind w:left="2586" w:hanging="180"/>
      </w:pPr>
    </w:lvl>
    <w:lvl w:ilvl="3" w:tplc="FA4820CC" w:tentative="1">
      <w:start w:val="1"/>
      <w:numFmt w:val="decimal"/>
      <w:lvlText w:val="%4."/>
      <w:lvlJc w:val="left"/>
      <w:pPr>
        <w:ind w:left="3306" w:hanging="360"/>
      </w:pPr>
    </w:lvl>
    <w:lvl w:ilvl="4" w:tplc="AFF01BE2" w:tentative="1">
      <w:start w:val="1"/>
      <w:numFmt w:val="lowerLetter"/>
      <w:lvlText w:val="%5."/>
      <w:lvlJc w:val="left"/>
      <w:pPr>
        <w:ind w:left="4026" w:hanging="360"/>
      </w:pPr>
    </w:lvl>
    <w:lvl w:ilvl="5" w:tplc="18168534" w:tentative="1">
      <w:start w:val="1"/>
      <w:numFmt w:val="lowerRoman"/>
      <w:lvlText w:val="%6."/>
      <w:lvlJc w:val="right"/>
      <w:pPr>
        <w:ind w:left="4746" w:hanging="180"/>
      </w:pPr>
    </w:lvl>
    <w:lvl w:ilvl="6" w:tplc="97DEB192" w:tentative="1">
      <w:start w:val="1"/>
      <w:numFmt w:val="decimal"/>
      <w:lvlText w:val="%7."/>
      <w:lvlJc w:val="left"/>
      <w:pPr>
        <w:ind w:left="5466" w:hanging="360"/>
      </w:pPr>
    </w:lvl>
    <w:lvl w:ilvl="7" w:tplc="C3A8AA9C" w:tentative="1">
      <w:start w:val="1"/>
      <w:numFmt w:val="lowerLetter"/>
      <w:lvlText w:val="%8."/>
      <w:lvlJc w:val="left"/>
      <w:pPr>
        <w:ind w:left="6186" w:hanging="360"/>
      </w:pPr>
    </w:lvl>
    <w:lvl w:ilvl="8" w:tplc="9734499A" w:tentative="1">
      <w:start w:val="1"/>
      <w:numFmt w:val="lowerRoman"/>
      <w:lvlText w:val="%9."/>
      <w:lvlJc w:val="right"/>
      <w:pPr>
        <w:ind w:left="6906" w:hanging="180"/>
      </w:pPr>
    </w:lvl>
  </w:abstractNum>
  <w:abstractNum w:abstractNumId="15" w15:restartNumberingAfterBreak="0">
    <w:nsid w:val="45C316EE"/>
    <w:multiLevelType w:val="multilevel"/>
    <w:tmpl w:val="B54236F6"/>
    <w:lvl w:ilvl="0">
      <w:start w:val="19"/>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3D02523"/>
    <w:multiLevelType w:val="multilevel"/>
    <w:tmpl w:val="94E6E244"/>
    <w:lvl w:ilvl="0">
      <w:start w:val="22"/>
      <w:numFmt w:val="decimal"/>
      <w:lvlText w:val="%1."/>
      <w:lvlJc w:val="left"/>
      <w:pPr>
        <w:ind w:left="444" w:hanging="444"/>
      </w:pPr>
      <w:rPr>
        <w:rFonts w:hint="default"/>
      </w:rPr>
    </w:lvl>
    <w:lvl w:ilvl="1">
      <w:start w:val="1"/>
      <w:numFmt w:val="decimal"/>
      <w:lvlText w:val="%1.%2."/>
      <w:lvlJc w:val="left"/>
      <w:pPr>
        <w:ind w:left="444" w:hanging="444"/>
      </w:pPr>
      <w:rPr>
        <w:rFonts w:hint="default"/>
        <w:b w:val="0"/>
        <w:sz w:val="20"/>
        <w:szCs w:val="2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8BD04FE"/>
    <w:multiLevelType w:val="hybridMultilevel"/>
    <w:tmpl w:val="769A97F0"/>
    <w:lvl w:ilvl="0" w:tplc="7F7423AC">
      <w:start w:val="1"/>
      <w:numFmt w:val="lowerLetter"/>
      <w:lvlText w:val="%1)"/>
      <w:lvlJc w:val="left"/>
      <w:pPr>
        <w:ind w:left="1428" w:hanging="360"/>
      </w:pPr>
    </w:lvl>
    <w:lvl w:ilvl="1" w:tplc="FE940D52" w:tentative="1">
      <w:start w:val="1"/>
      <w:numFmt w:val="lowerLetter"/>
      <w:lvlText w:val="%2."/>
      <w:lvlJc w:val="left"/>
      <w:pPr>
        <w:ind w:left="2148" w:hanging="360"/>
      </w:pPr>
    </w:lvl>
    <w:lvl w:ilvl="2" w:tplc="7F9601D0" w:tentative="1">
      <w:start w:val="1"/>
      <w:numFmt w:val="lowerRoman"/>
      <w:lvlText w:val="%3."/>
      <w:lvlJc w:val="right"/>
      <w:pPr>
        <w:ind w:left="2868" w:hanging="180"/>
      </w:pPr>
    </w:lvl>
    <w:lvl w:ilvl="3" w:tplc="C1D80BF0" w:tentative="1">
      <w:start w:val="1"/>
      <w:numFmt w:val="decimal"/>
      <w:lvlText w:val="%4."/>
      <w:lvlJc w:val="left"/>
      <w:pPr>
        <w:ind w:left="3588" w:hanging="360"/>
      </w:pPr>
    </w:lvl>
    <w:lvl w:ilvl="4" w:tplc="6D7CAF30" w:tentative="1">
      <w:start w:val="1"/>
      <w:numFmt w:val="lowerLetter"/>
      <w:lvlText w:val="%5."/>
      <w:lvlJc w:val="left"/>
      <w:pPr>
        <w:ind w:left="4308" w:hanging="360"/>
      </w:pPr>
    </w:lvl>
    <w:lvl w:ilvl="5" w:tplc="3D32FE1E" w:tentative="1">
      <w:start w:val="1"/>
      <w:numFmt w:val="lowerRoman"/>
      <w:lvlText w:val="%6."/>
      <w:lvlJc w:val="right"/>
      <w:pPr>
        <w:ind w:left="5028" w:hanging="180"/>
      </w:pPr>
    </w:lvl>
    <w:lvl w:ilvl="6" w:tplc="859AE2BE" w:tentative="1">
      <w:start w:val="1"/>
      <w:numFmt w:val="decimal"/>
      <w:lvlText w:val="%7."/>
      <w:lvlJc w:val="left"/>
      <w:pPr>
        <w:ind w:left="5748" w:hanging="360"/>
      </w:pPr>
    </w:lvl>
    <w:lvl w:ilvl="7" w:tplc="153CF6C6" w:tentative="1">
      <w:start w:val="1"/>
      <w:numFmt w:val="lowerLetter"/>
      <w:lvlText w:val="%8."/>
      <w:lvlJc w:val="left"/>
      <w:pPr>
        <w:ind w:left="6468" w:hanging="360"/>
      </w:pPr>
    </w:lvl>
    <w:lvl w:ilvl="8" w:tplc="CC6A8454" w:tentative="1">
      <w:start w:val="1"/>
      <w:numFmt w:val="lowerRoman"/>
      <w:lvlText w:val="%9."/>
      <w:lvlJc w:val="right"/>
      <w:pPr>
        <w:ind w:left="7188" w:hanging="180"/>
      </w:pPr>
    </w:lvl>
  </w:abstractNum>
  <w:abstractNum w:abstractNumId="20" w15:restartNumberingAfterBreak="0">
    <w:nsid w:val="5A7F7673"/>
    <w:multiLevelType w:val="hybridMultilevel"/>
    <w:tmpl w:val="B29209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D1665CE"/>
    <w:multiLevelType w:val="multilevel"/>
    <w:tmpl w:val="B18240FA"/>
    <w:lvl w:ilvl="0">
      <w:start w:val="11"/>
      <w:numFmt w:val="decimal"/>
      <w:lvlText w:val="%1."/>
      <w:lvlJc w:val="left"/>
      <w:pPr>
        <w:ind w:left="600" w:hanging="600"/>
      </w:pPr>
      <w:rPr>
        <w:rFonts w:hint="default"/>
      </w:rPr>
    </w:lvl>
    <w:lvl w:ilvl="1">
      <w:start w:val="1"/>
      <w:numFmt w:val="decimal"/>
      <w:lvlText w:val="%1.%2."/>
      <w:lvlJc w:val="left"/>
      <w:pPr>
        <w:ind w:left="954" w:hanging="600"/>
      </w:pPr>
      <w:rPr>
        <w:rFonts w:hint="default"/>
        <w:b w:val="0"/>
        <w:i w:val="0"/>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4" w15:restartNumberingAfterBreak="0">
    <w:nsid w:val="6566517C"/>
    <w:multiLevelType w:val="hybridMultilevel"/>
    <w:tmpl w:val="BA002440"/>
    <w:lvl w:ilvl="0" w:tplc="21FC143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10412B"/>
    <w:multiLevelType w:val="multilevel"/>
    <w:tmpl w:val="7B2492F8"/>
    <w:lvl w:ilvl="0">
      <w:start w:val="26"/>
      <w:numFmt w:val="decimal"/>
      <w:lvlText w:val="%1."/>
      <w:lvlJc w:val="left"/>
      <w:pPr>
        <w:ind w:left="444" w:hanging="444"/>
      </w:pPr>
      <w:rPr>
        <w:rFonts w:hint="default"/>
      </w:rPr>
    </w:lvl>
    <w:lvl w:ilvl="1">
      <w:start w:val="1"/>
      <w:numFmt w:val="decimal"/>
      <w:lvlText w:val="%1.%2."/>
      <w:lvlJc w:val="left"/>
      <w:pPr>
        <w:ind w:left="444" w:hanging="444"/>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C65641"/>
    <w:multiLevelType w:val="hybridMultilevel"/>
    <w:tmpl w:val="41F0E0CE"/>
    <w:lvl w:ilvl="0" w:tplc="894E07C4">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74D67AB0"/>
    <w:multiLevelType w:val="multilevel"/>
    <w:tmpl w:val="C9F409CA"/>
    <w:lvl w:ilvl="0">
      <w:start w:val="13"/>
      <w:numFmt w:val="decimal"/>
      <w:lvlText w:val="%1."/>
      <w:lvlJc w:val="left"/>
      <w:pPr>
        <w:ind w:left="444" w:hanging="444"/>
      </w:pPr>
      <w:rPr>
        <w:rFonts w:hint="default"/>
      </w:rPr>
    </w:lvl>
    <w:lvl w:ilvl="1">
      <w:start w:val="1"/>
      <w:numFmt w:val="decimal"/>
      <w:lvlText w:val="%1.%2."/>
      <w:lvlJc w:val="left"/>
      <w:pPr>
        <w:ind w:left="444" w:hanging="444"/>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0" w15:restartNumberingAfterBreak="0">
    <w:nsid w:val="7F332238"/>
    <w:multiLevelType w:val="hybridMultilevel"/>
    <w:tmpl w:val="F928FF20"/>
    <w:lvl w:ilvl="0" w:tplc="FFFFFFFF">
      <w:start w:val="5"/>
      <w:numFmt w:val="bullet"/>
      <w:lvlText w:val="-"/>
      <w:lvlJc w:val="left"/>
      <w:pPr>
        <w:ind w:left="1428" w:hanging="360"/>
      </w:pPr>
      <w:rPr>
        <w:rFonts w:ascii="Times New Roman" w:eastAsia="Times New Roman" w:hAnsi="Times New Roman"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9"/>
  </w:num>
  <w:num w:numId="2">
    <w:abstractNumId w:val="8"/>
  </w:num>
  <w:num w:numId="3">
    <w:abstractNumId w:val="2"/>
  </w:num>
  <w:num w:numId="4">
    <w:abstractNumId w:val="22"/>
  </w:num>
  <w:num w:numId="5">
    <w:abstractNumId w:val="3"/>
  </w:num>
  <w:num w:numId="6">
    <w:abstractNumId w:val="5"/>
  </w:num>
  <w:num w:numId="7">
    <w:abstractNumId w:val="28"/>
  </w:num>
  <w:num w:numId="8">
    <w:abstractNumId w:val="0"/>
  </w:num>
  <w:num w:numId="9">
    <w:abstractNumId w:val="24"/>
  </w:num>
  <w:num w:numId="10">
    <w:abstractNumId w:val="1"/>
  </w:num>
  <w:num w:numId="11">
    <w:abstractNumId w:val="15"/>
  </w:num>
  <w:num w:numId="12">
    <w:abstractNumId w:val="6"/>
  </w:num>
  <w:num w:numId="13">
    <w:abstractNumId w:val="17"/>
  </w:num>
  <w:num w:numId="14">
    <w:abstractNumId w:val="20"/>
  </w:num>
  <w:num w:numId="15">
    <w:abstractNumId w:val="26"/>
  </w:num>
  <w:num w:numId="16">
    <w:abstractNumId w:val="25"/>
  </w:num>
  <w:num w:numId="17">
    <w:abstractNumId w:val="16"/>
  </w:num>
  <w:num w:numId="18">
    <w:abstractNumId w:val="27"/>
  </w:num>
  <w:num w:numId="19">
    <w:abstractNumId w:val="4"/>
  </w:num>
  <w:num w:numId="20">
    <w:abstractNumId w:val="30"/>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4"/>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wek Adam">
    <w15:presenceInfo w15:providerId="AD" w15:userId="S-1-5-21-591302622-2076621694-4095281684-1294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ocumentProtection w:formatting="1" w:enforcement="0"/>
  <w:defaultTabStop w:val="709"/>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7E3"/>
    <w:rsid w:val="0000250A"/>
    <w:rsid w:val="00002A8F"/>
    <w:rsid w:val="00002BA1"/>
    <w:rsid w:val="00004B11"/>
    <w:rsid w:val="000074F9"/>
    <w:rsid w:val="00010D8B"/>
    <w:rsid w:val="00010D8C"/>
    <w:rsid w:val="000112F6"/>
    <w:rsid w:val="00011BF9"/>
    <w:rsid w:val="0001247F"/>
    <w:rsid w:val="00012785"/>
    <w:rsid w:val="00013566"/>
    <w:rsid w:val="00013D36"/>
    <w:rsid w:val="00016DD7"/>
    <w:rsid w:val="00021611"/>
    <w:rsid w:val="000225F7"/>
    <w:rsid w:val="00022D03"/>
    <w:rsid w:val="0002477E"/>
    <w:rsid w:val="00025C51"/>
    <w:rsid w:val="000266F2"/>
    <w:rsid w:val="00027430"/>
    <w:rsid w:val="00030944"/>
    <w:rsid w:val="0003111A"/>
    <w:rsid w:val="00033372"/>
    <w:rsid w:val="000334C3"/>
    <w:rsid w:val="000344A7"/>
    <w:rsid w:val="00034ED2"/>
    <w:rsid w:val="000350B2"/>
    <w:rsid w:val="00035102"/>
    <w:rsid w:val="00035C19"/>
    <w:rsid w:val="000366A7"/>
    <w:rsid w:val="00037F22"/>
    <w:rsid w:val="00041308"/>
    <w:rsid w:val="000419E8"/>
    <w:rsid w:val="00041FCF"/>
    <w:rsid w:val="00042502"/>
    <w:rsid w:val="00042D77"/>
    <w:rsid w:val="00043F5A"/>
    <w:rsid w:val="0004474A"/>
    <w:rsid w:val="000447EF"/>
    <w:rsid w:val="00044D7E"/>
    <w:rsid w:val="00045214"/>
    <w:rsid w:val="00045A69"/>
    <w:rsid w:val="000464CE"/>
    <w:rsid w:val="00046E2A"/>
    <w:rsid w:val="00051370"/>
    <w:rsid w:val="00052604"/>
    <w:rsid w:val="00053243"/>
    <w:rsid w:val="000556C9"/>
    <w:rsid w:val="000558F4"/>
    <w:rsid w:val="00055E41"/>
    <w:rsid w:val="00055E62"/>
    <w:rsid w:val="00055E85"/>
    <w:rsid w:val="00055EE9"/>
    <w:rsid w:val="0005621F"/>
    <w:rsid w:val="00056A2E"/>
    <w:rsid w:val="00057471"/>
    <w:rsid w:val="000578B2"/>
    <w:rsid w:val="000603F3"/>
    <w:rsid w:val="00060A4B"/>
    <w:rsid w:val="00060C71"/>
    <w:rsid w:val="00061BDE"/>
    <w:rsid w:val="00061FB4"/>
    <w:rsid w:val="0006200F"/>
    <w:rsid w:val="0006224F"/>
    <w:rsid w:val="000631DC"/>
    <w:rsid w:val="00063309"/>
    <w:rsid w:val="00063AB7"/>
    <w:rsid w:val="000648AE"/>
    <w:rsid w:val="00064A4B"/>
    <w:rsid w:val="0006540B"/>
    <w:rsid w:val="00065508"/>
    <w:rsid w:val="000660CC"/>
    <w:rsid w:val="00066E35"/>
    <w:rsid w:val="00071A9D"/>
    <w:rsid w:val="00071EF0"/>
    <w:rsid w:val="00071F0A"/>
    <w:rsid w:val="0007287D"/>
    <w:rsid w:val="000739FE"/>
    <w:rsid w:val="00075FE7"/>
    <w:rsid w:val="00076460"/>
    <w:rsid w:val="000801C3"/>
    <w:rsid w:val="00082AE4"/>
    <w:rsid w:val="00083756"/>
    <w:rsid w:val="00085406"/>
    <w:rsid w:val="00085E9D"/>
    <w:rsid w:val="00087C7C"/>
    <w:rsid w:val="00090716"/>
    <w:rsid w:val="00091A5E"/>
    <w:rsid w:val="00092B49"/>
    <w:rsid w:val="00092C96"/>
    <w:rsid w:val="000935C1"/>
    <w:rsid w:val="0009372A"/>
    <w:rsid w:val="00093C3B"/>
    <w:rsid w:val="00093EB4"/>
    <w:rsid w:val="00094C5F"/>
    <w:rsid w:val="00096D06"/>
    <w:rsid w:val="000977C1"/>
    <w:rsid w:val="00097BB7"/>
    <w:rsid w:val="000A0EC2"/>
    <w:rsid w:val="000A17F3"/>
    <w:rsid w:val="000A4257"/>
    <w:rsid w:val="000A4736"/>
    <w:rsid w:val="000A5275"/>
    <w:rsid w:val="000A5800"/>
    <w:rsid w:val="000A6FF0"/>
    <w:rsid w:val="000B07ED"/>
    <w:rsid w:val="000B217D"/>
    <w:rsid w:val="000B2672"/>
    <w:rsid w:val="000B3AFF"/>
    <w:rsid w:val="000B5157"/>
    <w:rsid w:val="000B6E97"/>
    <w:rsid w:val="000C044E"/>
    <w:rsid w:val="000C17DC"/>
    <w:rsid w:val="000C19BF"/>
    <w:rsid w:val="000C6FF8"/>
    <w:rsid w:val="000C7324"/>
    <w:rsid w:val="000C74B2"/>
    <w:rsid w:val="000C7F7B"/>
    <w:rsid w:val="000D0E6A"/>
    <w:rsid w:val="000D2460"/>
    <w:rsid w:val="000D2AC8"/>
    <w:rsid w:val="000D4BEE"/>
    <w:rsid w:val="000D5E32"/>
    <w:rsid w:val="000D6C85"/>
    <w:rsid w:val="000D6ED7"/>
    <w:rsid w:val="000E06EF"/>
    <w:rsid w:val="000E1636"/>
    <w:rsid w:val="000E1AD9"/>
    <w:rsid w:val="000E26B9"/>
    <w:rsid w:val="000E2882"/>
    <w:rsid w:val="000E2AC6"/>
    <w:rsid w:val="000E2E94"/>
    <w:rsid w:val="000E2EEB"/>
    <w:rsid w:val="000E4275"/>
    <w:rsid w:val="000E63AD"/>
    <w:rsid w:val="000E64C1"/>
    <w:rsid w:val="000E7A64"/>
    <w:rsid w:val="000F04D7"/>
    <w:rsid w:val="000F091F"/>
    <w:rsid w:val="000F2347"/>
    <w:rsid w:val="000F2FE6"/>
    <w:rsid w:val="000F48F0"/>
    <w:rsid w:val="000F4B1C"/>
    <w:rsid w:val="000F5209"/>
    <w:rsid w:val="000F74A6"/>
    <w:rsid w:val="00100731"/>
    <w:rsid w:val="00101270"/>
    <w:rsid w:val="001012A8"/>
    <w:rsid w:val="0010449D"/>
    <w:rsid w:val="001053B7"/>
    <w:rsid w:val="00106EBC"/>
    <w:rsid w:val="0011275A"/>
    <w:rsid w:val="00114097"/>
    <w:rsid w:val="00114479"/>
    <w:rsid w:val="001145F4"/>
    <w:rsid w:val="001147DD"/>
    <w:rsid w:val="001147FA"/>
    <w:rsid w:val="00115149"/>
    <w:rsid w:val="00115482"/>
    <w:rsid w:val="001158E6"/>
    <w:rsid w:val="00120393"/>
    <w:rsid w:val="001208C5"/>
    <w:rsid w:val="00120990"/>
    <w:rsid w:val="00120BA2"/>
    <w:rsid w:val="00120EAE"/>
    <w:rsid w:val="0012134D"/>
    <w:rsid w:val="00124264"/>
    <w:rsid w:val="0012516E"/>
    <w:rsid w:val="00125A64"/>
    <w:rsid w:val="00127376"/>
    <w:rsid w:val="00130C49"/>
    <w:rsid w:val="00130F50"/>
    <w:rsid w:val="0013247C"/>
    <w:rsid w:val="0013279C"/>
    <w:rsid w:val="0013416C"/>
    <w:rsid w:val="00134840"/>
    <w:rsid w:val="00134E65"/>
    <w:rsid w:val="00135301"/>
    <w:rsid w:val="00135DFC"/>
    <w:rsid w:val="00136A5E"/>
    <w:rsid w:val="00137C87"/>
    <w:rsid w:val="00140FE9"/>
    <w:rsid w:val="0014119B"/>
    <w:rsid w:val="001414BF"/>
    <w:rsid w:val="00144CC8"/>
    <w:rsid w:val="00146086"/>
    <w:rsid w:val="00147B94"/>
    <w:rsid w:val="00147F1D"/>
    <w:rsid w:val="00147F62"/>
    <w:rsid w:val="00150598"/>
    <w:rsid w:val="001511B6"/>
    <w:rsid w:val="001514E8"/>
    <w:rsid w:val="00151663"/>
    <w:rsid w:val="00151B19"/>
    <w:rsid w:val="00152187"/>
    <w:rsid w:val="00152A33"/>
    <w:rsid w:val="00153048"/>
    <w:rsid w:val="00154D52"/>
    <w:rsid w:val="00154F87"/>
    <w:rsid w:val="0015557A"/>
    <w:rsid w:val="00155A9A"/>
    <w:rsid w:val="00155AC5"/>
    <w:rsid w:val="00155C16"/>
    <w:rsid w:val="00155D0D"/>
    <w:rsid w:val="00155D32"/>
    <w:rsid w:val="001566FC"/>
    <w:rsid w:val="00156FDE"/>
    <w:rsid w:val="00160CC4"/>
    <w:rsid w:val="00161116"/>
    <w:rsid w:val="00162DCA"/>
    <w:rsid w:val="00162E24"/>
    <w:rsid w:val="00163823"/>
    <w:rsid w:val="00163B95"/>
    <w:rsid w:val="00163FCC"/>
    <w:rsid w:val="001650ED"/>
    <w:rsid w:val="00165445"/>
    <w:rsid w:val="00165AEC"/>
    <w:rsid w:val="001676E1"/>
    <w:rsid w:val="0017112A"/>
    <w:rsid w:val="00171698"/>
    <w:rsid w:val="00174AEC"/>
    <w:rsid w:val="0017613D"/>
    <w:rsid w:val="00176487"/>
    <w:rsid w:val="00177065"/>
    <w:rsid w:val="00177A06"/>
    <w:rsid w:val="00181109"/>
    <w:rsid w:val="00181EED"/>
    <w:rsid w:val="0018265F"/>
    <w:rsid w:val="00186A75"/>
    <w:rsid w:val="00186C82"/>
    <w:rsid w:val="00190AC0"/>
    <w:rsid w:val="001919DB"/>
    <w:rsid w:val="0019200C"/>
    <w:rsid w:val="001920E3"/>
    <w:rsid w:val="00193FAC"/>
    <w:rsid w:val="00194A4A"/>
    <w:rsid w:val="00194B0A"/>
    <w:rsid w:val="00195401"/>
    <w:rsid w:val="00196139"/>
    <w:rsid w:val="001971E6"/>
    <w:rsid w:val="0019755C"/>
    <w:rsid w:val="00197E5E"/>
    <w:rsid w:val="001A0AE8"/>
    <w:rsid w:val="001A0BE4"/>
    <w:rsid w:val="001A14A5"/>
    <w:rsid w:val="001A2168"/>
    <w:rsid w:val="001A265F"/>
    <w:rsid w:val="001A3F25"/>
    <w:rsid w:val="001A5294"/>
    <w:rsid w:val="001A568C"/>
    <w:rsid w:val="001A5D62"/>
    <w:rsid w:val="001A619B"/>
    <w:rsid w:val="001A711A"/>
    <w:rsid w:val="001B048D"/>
    <w:rsid w:val="001B2D6B"/>
    <w:rsid w:val="001B5165"/>
    <w:rsid w:val="001B6131"/>
    <w:rsid w:val="001B76B3"/>
    <w:rsid w:val="001C0183"/>
    <w:rsid w:val="001C06A2"/>
    <w:rsid w:val="001C0A88"/>
    <w:rsid w:val="001C1BCE"/>
    <w:rsid w:val="001C3B1F"/>
    <w:rsid w:val="001C484B"/>
    <w:rsid w:val="001C4CFE"/>
    <w:rsid w:val="001C5279"/>
    <w:rsid w:val="001C554E"/>
    <w:rsid w:val="001C57CB"/>
    <w:rsid w:val="001C5959"/>
    <w:rsid w:val="001C64BE"/>
    <w:rsid w:val="001C6A99"/>
    <w:rsid w:val="001D321C"/>
    <w:rsid w:val="001D5913"/>
    <w:rsid w:val="001D6979"/>
    <w:rsid w:val="001E0D5C"/>
    <w:rsid w:val="001E2D66"/>
    <w:rsid w:val="001E2DB0"/>
    <w:rsid w:val="001E361F"/>
    <w:rsid w:val="001E379A"/>
    <w:rsid w:val="001E3FB7"/>
    <w:rsid w:val="001E40DC"/>
    <w:rsid w:val="001E5406"/>
    <w:rsid w:val="001E56CD"/>
    <w:rsid w:val="001E6FE6"/>
    <w:rsid w:val="001F04C7"/>
    <w:rsid w:val="001F180B"/>
    <w:rsid w:val="001F24B8"/>
    <w:rsid w:val="001F2BD4"/>
    <w:rsid w:val="001F335B"/>
    <w:rsid w:val="001F4019"/>
    <w:rsid w:val="001F47AC"/>
    <w:rsid w:val="001F4E8C"/>
    <w:rsid w:val="001F5BC7"/>
    <w:rsid w:val="001F6240"/>
    <w:rsid w:val="001F6628"/>
    <w:rsid w:val="001F6F59"/>
    <w:rsid w:val="001F79BB"/>
    <w:rsid w:val="0020010D"/>
    <w:rsid w:val="002031FE"/>
    <w:rsid w:val="0020380E"/>
    <w:rsid w:val="00204D3A"/>
    <w:rsid w:val="00210076"/>
    <w:rsid w:val="002107FD"/>
    <w:rsid w:val="00210F36"/>
    <w:rsid w:val="00211644"/>
    <w:rsid w:val="00212856"/>
    <w:rsid w:val="00213969"/>
    <w:rsid w:val="00214A89"/>
    <w:rsid w:val="002152C3"/>
    <w:rsid w:val="002208EC"/>
    <w:rsid w:val="00220BF7"/>
    <w:rsid w:val="0022122E"/>
    <w:rsid w:val="0022385A"/>
    <w:rsid w:val="00224893"/>
    <w:rsid w:val="00224D60"/>
    <w:rsid w:val="00226164"/>
    <w:rsid w:val="00226F0F"/>
    <w:rsid w:val="00227B4B"/>
    <w:rsid w:val="00235187"/>
    <w:rsid w:val="002358D1"/>
    <w:rsid w:val="002405CB"/>
    <w:rsid w:val="00241B2D"/>
    <w:rsid w:val="0024311F"/>
    <w:rsid w:val="0024359F"/>
    <w:rsid w:val="00244734"/>
    <w:rsid w:val="00250828"/>
    <w:rsid w:val="0025168E"/>
    <w:rsid w:val="00252C7A"/>
    <w:rsid w:val="002540A2"/>
    <w:rsid w:val="0025522F"/>
    <w:rsid w:val="00255A1A"/>
    <w:rsid w:val="00256AD8"/>
    <w:rsid w:val="00260116"/>
    <w:rsid w:val="00261716"/>
    <w:rsid w:val="0026195B"/>
    <w:rsid w:val="002627D7"/>
    <w:rsid w:val="00262E48"/>
    <w:rsid w:val="00264040"/>
    <w:rsid w:val="00270605"/>
    <w:rsid w:val="00273A1D"/>
    <w:rsid w:val="00274BFF"/>
    <w:rsid w:val="00274D77"/>
    <w:rsid w:val="00275234"/>
    <w:rsid w:val="00275985"/>
    <w:rsid w:val="00281BD2"/>
    <w:rsid w:val="00283FEA"/>
    <w:rsid w:val="00284171"/>
    <w:rsid w:val="0028539C"/>
    <w:rsid w:val="0028568B"/>
    <w:rsid w:val="002866CB"/>
    <w:rsid w:val="00286BA0"/>
    <w:rsid w:val="00286F81"/>
    <w:rsid w:val="00287230"/>
    <w:rsid w:val="0028746B"/>
    <w:rsid w:val="00290164"/>
    <w:rsid w:val="00291B0D"/>
    <w:rsid w:val="0029225F"/>
    <w:rsid w:val="0029456C"/>
    <w:rsid w:val="0029465D"/>
    <w:rsid w:val="00295256"/>
    <w:rsid w:val="00296204"/>
    <w:rsid w:val="00296E65"/>
    <w:rsid w:val="002A0129"/>
    <w:rsid w:val="002A0400"/>
    <w:rsid w:val="002A10C7"/>
    <w:rsid w:val="002A2EB9"/>
    <w:rsid w:val="002A362E"/>
    <w:rsid w:val="002A4756"/>
    <w:rsid w:val="002A4A1C"/>
    <w:rsid w:val="002A5535"/>
    <w:rsid w:val="002A6304"/>
    <w:rsid w:val="002A6446"/>
    <w:rsid w:val="002A6522"/>
    <w:rsid w:val="002A6A38"/>
    <w:rsid w:val="002B1583"/>
    <w:rsid w:val="002B15DB"/>
    <w:rsid w:val="002B17B1"/>
    <w:rsid w:val="002B1AC9"/>
    <w:rsid w:val="002B1E17"/>
    <w:rsid w:val="002B2744"/>
    <w:rsid w:val="002B4039"/>
    <w:rsid w:val="002B4578"/>
    <w:rsid w:val="002B4B06"/>
    <w:rsid w:val="002B6D47"/>
    <w:rsid w:val="002B772B"/>
    <w:rsid w:val="002C1B23"/>
    <w:rsid w:val="002C36E5"/>
    <w:rsid w:val="002C4D86"/>
    <w:rsid w:val="002C4E02"/>
    <w:rsid w:val="002C5D0A"/>
    <w:rsid w:val="002C633B"/>
    <w:rsid w:val="002D14ED"/>
    <w:rsid w:val="002D38D7"/>
    <w:rsid w:val="002D4A35"/>
    <w:rsid w:val="002D5C19"/>
    <w:rsid w:val="002D61B0"/>
    <w:rsid w:val="002D640E"/>
    <w:rsid w:val="002D70D6"/>
    <w:rsid w:val="002D776B"/>
    <w:rsid w:val="002E0DBF"/>
    <w:rsid w:val="002E10DC"/>
    <w:rsid w:val="002E2B80"/>
    <w:rsid w:val="002E3B90"/>
    <w:rsid w:val="002E4891"/>
    <w:rsid w:val="002E4C00"/>
    <w:rsid w:val="002E4D87"/>
    <w:rsid w:val="002E6B9C"/>
    <w:rsid w:val="002E71E8"/>
    <w:rsid w:val="002F5A1C"/>
    <w:rsid w:val="002F7698"/>
    <w:rsid w:val="00300A30"/>
    <w:rsid w:val="00301CDE"/>
    <w:rsid w:val="00301F76"/>
    <w:rsid w:val="003045B8"/>
    <w:rsid w:val="0030669B"/>
    <w:rsid w:val="00307460"/>
    <w:rsid w:val="00307CD1"/>
    <w:rsid w:val="00307E23"/>
    <w:rsid w:val="00310846"/>
    <w:rsid w:val="00310CD0"/>
    <w:rsid w:val="00310D0C"/>
    <w:rsid w:val="00312656"/>
    <w:rsid w:val="00312BF6"/>
    <w:rsid w:val="00320B1C"/>
    <w:rsid w:val="00321A0B"/>
    <w:rsid w:val="00321DBF"/>
    <w:rsid w:val="003227BB"/>
    <w:rsid w:val="00322FB1"/>
    <w:rsid w:val="00326502"/>
    <w:rsid w:val="0032656F"/>
    <w:rsid w:val="00326AF3"/>
    <w:rsid w:val="00327552"/>
    <w:rsid w:val="00331CEE"/>
    <w:rsid w:val="0033268F"/>
    <w:rsid w:val="0033400D"/>
    <w:rsid w:val="00336512"/>
    <w:rsid w:val="003365F6"/>
    <w:rsid w:val="0034169D"/>
    <w:rsid w:val="003419E6"/>
    <w:rsid w:val="0034346F"/>
    <w:rsid w:val="00343AE3"/>
    <w:rsid w:val="0034488D"/>
    <w:rsid w:val="00346150"/>
    <w:rsid w:val="00346905"/>
    <w:rsid w:val="0035064F"/>
    <w:rsid w:val="00351B34"/>
    <w:rsid w:val="00352DED"/>
    <w:rsid w:val="0035318C"/>
    <w:rsid w:val="0035330D"/>
    <w:rsid w:val="00354BE0"/>
    <w:rsid w:val="003563B6"/>
    <w:rsid w:val="00360633"/>
    <w:rsid w:val="003609E6"/>
    <w:rsid w:val="00361E9F"/>
    <w:rsid w:val="003637EA"/>
    <w:rsid w:val="0036488B"/>
    <w:rsid w:val="00364CCD"/>
    <w:rsid w:val="00365309"/>
    <w:rsid w:val="00367277"/>
    <w:rsid w:val="00367E78"/>
    <w:rsid w:val="0037077D"/>
    <w:rsid w:val="003708F3"/>
    <w:rsid w:val="00371AA3"/>
    <w:rsid w:val="003730D6"/>
    <w:rsid w:val="00375384"/>
    <w:rsid w:val="0037571D"/>
    <w:rsid w:val="00376D27"/>
    <w:rsid w:val="00376FC0"/>
    <w:rsid w:val="0037789A"/>
    <w:rsid w:val="00382482"/>
    <w:rsid w:val="003830B8"/>
    <w:rsid w:val="003839A3"/>
    <w:rsid w:val="003855D2"/>
    <w:rsid w:val="00385F25"/>
    <w:rsid w:val="00387756"/>
    <w:rsid w:val="00387A1E"/>
    <w:rsid w:val="003909E4"/>
    <w:rsid w:val="003926DD"/>
    <w:rsid w:val="00392A54"/>
    <w:rsid w:val="003950A7"/>
    <w:rsid w:val="00396670"/>
    <w:rsid w:val="003A0E23"/>
    <w:rsid w:val="003A25F5"/>
    <w:rsid w:val="003A35D7"/>
    <w:rsid w:val="003A3DA7"/>
    <w:rsid w:val="003A409A"/>
    <w:rsid w:val="003A53CC"/>
    <w:rsid w:val="003A54BB"/>
    <w:rsid w:val="003A6159"/>
    <w:rsid w:val="003A7859"/>
    <w:rsid w:val="003A7CAB"/>
    <w:rsid w:val="003B61F7"/>
    <w:rsid w:val="003B6CD1"/>
    <w:rsid w:val="003B72F1"/>
    <w:rsid w:val="003B7F6D"/>
    <w:rsid w:val="003C1772"/>
    <w:rsid w:val="003C19FF"/>
    <w:rsid w:val="003C1C3A"/>
    <w:rsid w:val="003C2E88"/>
    <w:rsid w:val="003C4678"/>
    <w:rsid w:val="003C4F15"/>
    <w:rsid w:val="003C6225"/>
    <w:rsid w:val="003C6AD8"/>
    <w:rsid w:val="003C73F8"/>
    <w:rsid w:val="003C75A4"/>
    <w:rsid w:val="003D0986"/>
    <w:rsid w:val="003D0E90"/>
    <w:rsid w:val="003D2127"/>
    <w:rsid w:val="003D3E01"/>
    <w:rsid w:val="003D7C8F"/>
    <w:rsid w:val="003E1FCC"/>
    <w:rsid w:val="003E4559"/>
    <w:rsid w:val="003E4722"/>
    <w:rsid w:val="003E4BEB"/>
    <w:rsid w:val="003E5FEF"/>
    <w:rsid w:val="003E663F"/>
    <w:rsid w:val="003E6BFE"/>
    <w:rsid w:val="003E6DBD"/>
    <w:rsid w:val="003F07ED"/>
    <w:rsid w:val="003F1A3C"/>
    <w:rsid w:val="003F26A6"/>
    <w:rsid w:val="003F34D8"/>
    <w:rsid w:val="003F457F"/>
    <w:rsid w:val="003F6AD6"/>
    <w:rsid w:val="003F6C63"/>
    <w:rsid w:val="003F6D55"/>
    <w:rsid w:val="003F7413"/>
    <w:rsid w:val="003F7A11"/>
    <w:rsid w:val="004027E8"/>
    <w:rsid w:val="004027EF"/>
    <w:rsid w:val="0040440F"/>
    <w:rsid w:val="00404497"/>
    <w:rsid w:val="004046A3"/>
    <w:rsid w:val="00404B5B"/>
    <w:rsid w:val="0040652B"/>
    <w:rsid w:val="00414116"/>
    <w:rsid w:val="00414DEC"/>
    <w:rsid w:val="0041536A"/>
    <w:rsid w:val="00415BEF"/>
    <w:rsid w:val="00416556"/>
    <w:rsid w:val="004168FC"/>
    <w:rsid w:val="00417DFE"/>
    <w:rsid w:val="0042101F"/>
    <w:rsid w:val="0042113D"/>
    <w:rsid w:val="0042269F"/>
    <w:rsid w:val="00422792"/>
    <w:rsid w:val="00423892"/>
    <w:rsid w:val="0042509F"/>
    <w:rsid w:val="004300FB"/>
    <w:rsid w:val="004335C1"/>
    <w:rsid w:val="00434CDF"/>
    <w:rsid w:val="00436201"/>
    <w:rsid w:val="004369CF"/>
    <w:rsid w:val="00436AB5"/>
    <w:rsid w:val="00437F38"/>
    <w:rsid w:val="00441428"/>
    <w:rsid w:val="00441E50"/>
    <w:rsid w:val="004423BA"/>
    <w:rsid w:val="0044365F"/>
    <w:rsid w:val="00443AD8"/>
    <w:rsid w:val="00443D95"/>
    <w:rsid w:val="00445A07"/>
    <w:rsid w:val="004476FF"/>
    <w:rsid w:val="00450227"/>
    <w:rsid w:val="00450D88"/>
    <w:rsid w:val="00450E86"/>
    <w:rsid w:val="00451A2E"/>
    <w:rsid w:val="0045226F"/>
    <w:rsid w:val="0045253F"/>
    <w:rsid w:val="004526C8"/>
    <w:rsid w:val="00454B2B"/>
    <w:rsid w:val="00454B4E"/>
    <w:rsid w:val="00455181"/>
    <w:rsid w:val="004556D7"/>
    <w:rsid w:val="00460D8C"/>
    <w:rsid w:val="00460EFE"/>
    <w:rsid w:val="00460F4E"/>
    <w:rsid w:val="004620EE"/>
    <w:rsid w:val="00462462"/>
    <w:rsid w:val="004628D6"/>
    <w:rsid w:val="004642B5"/>
    <w:rsid w:val="00464380"/>
    <w:rsid w:val="0046441E"/>
    <w:rsid w:val="0046443E"/>
    <w:rsid w:val="00464466"/>
    <w:rsid w:val="00464903"/>
    <w:rsid w:val="00464C58"/>
    <w:rsid w:val="00465204"/>
    <w:rsid w:val="00466ABA"/>
    <w:rsid w:val="00467850"/>
    <w:rsid w:val="00473836"/>
    <w:rsid w:val="004749DD"/>
    <w:rsid w:val="00474BB7"/>
    <w:rsid w:val="0047545E"/>
    <w:rsid w:val="0047736F"/>
    <w:rsid w:val="00477460"/>
    <w:rsid w:val="00477D77"/>
    <w:rsid w:val="0048011C"/>
    <w:rsid w:val="00480892"/>
    <w:rsid w:val="00480A1E"/>
    <w:rsid w:val="00481C0F"/>
    <w:rsid w:val="0048213B"/>
    <w:rsid w:val="00482581"/>
    <w:rsid w:val="00482744"/>
    <w:rsid w:val="00482840"/>
    <w:rsid w:val="00482ED8"/>
    <w:rsid w:val="004840E9"/>
    <w:rsid w:val="0048597A"/>
    <w:rsid w:val="00485FC0"/>
    <w:rsid w:val="004948C9"/>
    <w:rsid w:val="004956E4"/>
    <w:rsid w:val="00496425"/>
    <w:rsid w:val="004A211E"/>
    <w:rsid w:val="004A2A40"/>
    <w:rsid w:val="004B0D9A"/>
    <w:rsid w:val="004B19B1"/>
    <w:rsid w:val="004B27B7"/>
    <w:rsid w:val="004B29E2"/>
    <w:rsid w:val="004B3294"/>
    <w:rsid w:val="004B5ADE"/>
    <w:rsid w:val="004C16D8"/>
    <w:rsid w:val="004C2378"/>
    <w:rsid w:val="004C37F1"/>
    <w:rsid w:val="004C4BC1"/>
    <w:rsid w:val="004C50A8"/>
    <w:rsid w:val="004C511E"/>
    <w:rsid w:val="004C5FF6"/>
    <w:rsid w:val="004C641A"/>
    <w:rsid w:val="004C7180"/>
    <w:rsid w:val="004C7B45"/>
    <w:rsid w:val="004D0756"/>
    <w:rsid w:val="004D2095"/>
    <w:rsid w:val="004D27F6"/>
    <w:rsid w:val="004D3DAD"/>
    <w:rsid w:val="004D492C"/>
    <w:rsid w:val="004D59E3"/>
    <w:rsid w:val="004D6758"/>
    <w:rsid w:val="004D6EC7"/>
    <w:rsid w:val="004D747C"/>
    <w:rsid w:val="004D7E77"/>
    <w:rsid w:val="004E0028"/>
    <w:rsid w:val="004E142B"/>
    <w:rsid w:val="004E49D6"/>
    <w:rsid w:val="004E748A"/>
    <w:rsid w:val="004F14BE"/>
    <w:rsid w:val="004F288A"/>
    <w:rsid w:val="004F2DF6"/>
    <w:rsid w:val="004F34F9"/>
    <w:rsid w:val="004F412E"/>
    <w:rsid w:val="004F517F"/>
    <w:rsid w:val="004F5622"/>
    <w:rsid w:val="004F6FBE"/>
    <w:rsid w:val="0050032E"/>
    <w:rsid w:val="00504C00"/>
    <w:rsid w:val="00505B45"/>
    <w:rsid w:val="00505DAC"/>
    <w:rsid w:val="00506BBC"/>
    <w:rsid w:val="005073A2"/>
    <w:rsid w:val="00507911"/>
    <w:rsid w:val="005102A3"/>
    <w:rsid w:val="00511232"/>
    <w:rsid w:val="005116AA"/>
    <w:rsid w:val="00511731"/>
    <w:rsid w:val="00513B82"/>
    <w:rsid w:val="00513C29"/>
    <w:rsid w:val="005141DC"/>
    <w:rsid w:val="0051451B"/>
    <w:rsid w:val="00515B52"/>
    <w:rsid w:val="005176BC"/>
    <w:rsid w:val="00517897"/>
    <w:rsid w:val="00517967"/>
    <w:rsid w:val="005206F2"/>
    <w:rsid w:val="00520D7F"/>
    <w:rsid w:val="0052151D"/>
    <w:rsid w:val="005230D6"/>
    <w:rsid w:val="00523BC2"/>
    <w:rsid w:val="0052593F"/>
    <w:rsid w:val="00530D3C"/>
    <w:rsid w:val="00530E0C"/>
    <w:rsid w:val="005321B4"/>
    <w:rsid w:val="0053402D"/>
    <w:rsid w:val="00534A25"/>
    <w:rsid w:val="005352E4"/>
    <w:rsid w:val="00535F9D"/>
    <w:rsid w:val="00536566"/>
    <w:rsid w:val="00536984"/>
    <w:rsid w:val="00537E36"/>
    <w:rsid w:val="00542295"/>
    <w:rsid w:val="00542489"/>
    <w:rsid w:val="00542CED"/>
    <w:rsid w:val="0054304E"/>
    <w:rsid w:val="00543302"/>
    <w:rsid w:val="005455ED"/>
    <w:rsid w:val="005500F1"/>
    <w:rsid w:val="00550651"/>
    <w:rsid w:val="00550C28"/>
    <w:rsid w:val="00550EF1"/>
    <w:rsid w:val="00552893"/>
    <w:rsid w:val="005545DE"/>
    <w:rsid w:val="00555636"/>
    <w:rsid w:val="0055576E"/>
    <w:rsid w:val="0055589C"/>
    <w:rsid w:val="00556AE9"/>
    <w:rsid w:val="005573B6"/>
    <w:rsid w:val="00560897"/>
    <w:rsid w:val="00560F1F"/>
    <w:rsid w:val="00561E18"/>
    <w:rsid w:val="0056202C"/>
    <w:rsid w:val="005622C7"/>
    <w:rsid w:val="005624D6"/>
    <w:rsid w:val="005630FE"/>
    <w:rsid w:val="005662D8"/>
    <w:rsid w:val="005678E7"/>
    <w:rsid w:val="0057326D"/>
    <w:rsid w:val="00573CBF"/>
    <w:rsid w:val="00574A1F"/>
    <w:rsid w:val="00574DFC"/>
    <w:rsid w:val="005770BD"/>
    <w:rsid w:val="0057757E"/>
    <w:rsid w:val="00577F8B"/>
    <w:rsid w:val="00580584"/>
    <w:rsid w:val="00580F74"/>
    <w:rsid w:val="00581AC1"/>
    <w:rsid w:val="00582DC7"/>
    <w:rsid w:val="00583A2E"/>
    <w:rsid w:val="00583A90"/>
    <w:rsid w:val="00584027"/>
    <w:rsid w:val="00584D70"/>
    <w:rsid w:val="005854A2"/>
    <w:rsid w:val="0058618F"/>
    <w:rsid w:val="00587FEC"/>
    <w:rsid w:val="00590B16"/>
    <w:rsid w:val="00590F47"/>
    <w:rsid w:val="00591735"/>
    <w:rsid w:val="0059283F"/>
    <w:rsid w:val="00592CEC"/>
    <w:rsid w:val="0059320B"/>
    <w:rsid w:val="0059336F"/>
    <w:rsid w:val="00593F50"/>
    <w:rsid w:val="00594D76"/>
    <w:rsid w:val="00594DAF"/>
    <w:rsid w:val="00596124"/>
    <w:rsid w:val="00597893"/>
    <w:rsid w:val="00597C1B"/>
    <w:rsid w:val="005A0E21"/>
    <w:rsid w:val="005A4385"/>
    <w:rsid w:val="005A475A"/>
    <w:rsid w:val="005A5848"/>
    <w:rsid w:val="005A5FFE"/>
    <w:rsid w:val="005A6EDE"/>
    <w:rsid w:val="005A7AEB"/>
    <w:rsid w:val="005B0D9F"/>
    <w:rsid w:val="005B2931"/>
    <w:rsid w:val="005B3A96"/>
    <w:rsid w:val="005B52C6"/>
    <w:rsid w:val="005B6601"/>
    <w:rsid w:val="005B6610"/>
    <w:rsid w:val="005B66DC"/>
    <w:rsid w:val="005B7090"/>
    <w:rsid w:val="005C4682"/>
    <w:rsid w:val="005C4812"/>
    <w:rsid w:val="005C694C"/>
    <w:rsid w:val="005C6B64"/>
    <w:rsid w:val="005C7B7A"/>
    <w:rsid w:val="005D0AF5"/>
    <w:rsid w:val="005D16F2"/>
    <w:rsid w:val="005D2D7A"/>
    <w:rsid w:val="005D4BE2"/>
    <w:rsid w:val="005D56EE"/>
    <w:rsid w:val="005D6A70"/>
    <w:rsid w:val="005D6BF4"/>
    <w:rsid w:val="005D7932"/>
    <w:rsid w:val="005E00F1"/>
    <w:rsid w:val="005E1B2A"/>
    <w:rsid w:val="005E1FB9"/>
    <w:rsid w:val="005E272E"/>
    <w:rsid w:val="005E280E"/>
    <w:rsid w:val="005E2D73"/>
    <w:rsid w:val="005E3B27"/>
    <w:rsid w:val="005E3BFC"/>
    <w:rsid w:val="005E7820"/>
    <w:rsid w:val="005F03A9"/>
    <w:rsid w:val="005F1010"/>
    <w:rsid w:val="005F2127"/>
    <w:rsid w:val="005F2A05"/>
    <w:rsid w:val="005F4112"/>
    <w:rsid w:val="005F577E"/>
    <w:rsid w:val="005F5DC0"/>
    <w:rsid w:val="005F5FC3"/>
    <w:rsid w:val="005F7807"/>
    <w:rsid w:val="005F78D2"/>
    <w:rsid w:val="006003D1"/>
    <w:rsid w:val="00601064"/>
    <w:rsid w:val="00601B04"/>
    <w:rsid w:val="00601CC2"/>
    <w:rsid w:val="00601CE4"/>
    <w:rsid w:val="006023E9"/>
    <w:rsid w:val="00602686"/>
    <w:rsid w:val="00607951"/>
    <w:rsid w:val="00607CD1"/>
    <w:rsid w:val="00610B79"/>
    <w:rsid w:val="00610F45"/>
    <w:rsid w:val="0061218C"/>
    <w:rsid w:val="006135EE"/>
    <w:rsid w:val="0061390E"/>
    <w:rsid w:val="00613A48"/>
    <w:rsid w:val="00614D46"/>
    <w:rsid w:val="006155DB"/>
    <w:rsid w:val="00616B12"/>
    <w:rsid w:val="00617067"/>
    <w:rsid w:val="00620163"/>
    <w:rsid w:val="00620902"/>
    <w:rsid w:val="006216CF"/>
    <w:rsid w:val="00622160"/>
    <w:rsid w:val="00625DD6"/>
    <w:rsid w:val="00626381"/>
    <w:rsid w:val="00630E7C"/>
    <w:rsid w:val="00631113"/>
    <w:rsid w:val="0063112D"/>
    <w:rsid w:val="006328CD"/>
    <w:rsid w:val="0063334B"/>
    <w:rsid w:val="00634126"/>
    <w:rsid w:val="00634264"/>
    <w:rsid w:val="00634CC9"/>
    <w:rsid w:val="00635DBE"/>
    <w:rsid w:val="0063601E"/>
    <w:rsid w:val="006362AF"/>
    <w:rsid w:val="00637300"/>
    <w:rsid w:val="006406F7"/>
    <w:rsid w:val="00640FA2"/>
    <w:rsid w:val="00641D77"/>
    <w:rsid w:val="00643BB5"/>
    <w:rsid w:val="0064511A"/>
    <w:rsid w:val="00645D92"/>
    <w:rsid w:val="00645F06"/>
    <w:rsid w:val="00647623"/>
    <w:rsid w:val="00650149"/>
    <w:rsid w:val="006519C0"/>
    <w:rsid w:val="00653312"/>
    <w:rsid w:val="006534DB"/>
    <w:rsid w:val="00653647"/>
    <w:rsid w:val="006566F1"/>
    <w:rsid w:val="00656BB0"/>
    <w:rsid w:val="00657057"/>
    <w:rsid w:val="0065768D"/>
    <w:rsid w:val="00657EB3"/>
    <w:rsid w:val="006604F3"/>
    <w:rsid w:val="00661E42"/>
    <w:rsid w:val="00663A4C"/>
    <w:rsid w:val="00664DDE"/>
    <w:rsid w:val="0066578F"/>
    <w:rsid w:val="006671E2"/>
    <w:rsid w:val="00667A17"/>
    <w:rsid w:val="00667CAD"/>
    <w:rsid w:val="006708B1"/>
    <w:rsid w:val="00671904"/>
    <w:rsid w:val="0067202D"/>
    <w:rsid w:val="0067598E"/>
    <w:rsid w:val="00675E44"/>
    <w:rsid w:val="00675F03"/>
    <w:rsid w:val="006775F6"/>
    <w:rsid w:val="00677CB3"/>
    <w:rsid w:val="00681BD9"/>
    <w:rsid w:val="00682578"/>
    <w:rsid w:val="0068387E"/>
    <w:rsid w:val="00684FB4"/>
    <w:rsid w:val="006865BF"/>
    <w:rsid w:val="00686C31"/>
    <w:rsid w:val="00687E7E"/>
    <w:rsid w:val="00690694"/>
    <w:rsid w:val="0069101D"/>
    <w:rsid w:val="006911F7"/>
    <w:rsid w:val="006918AC"/>
    <w:rsid w:val="006920B8"/>
    <w:rsid w:val="0069597A"/>
    <w:rsid w:val="00695DD8"/>
    <w:rsid w:val="00696421"/>
    <w:rsid w:val="00696E9C"/>
    <w:rsid w:val="00697555"/>
    <w:rsid w:val="006976E8"/>
    <w:rsid w:val="00697D16"/>
    <w:rsid w:val="006A2FC0"/>
    <w:rsid w:val="006A465C"/>
    <w:rsid w:val="006A6B32"/>
    <w:rsid w:val="006A6F21"/>
    <w:rsid w:val="006B0468"/>
    <w:rsid w:val="006B2A7D"/>
    <w:rsid w:val="006B3020"/>
    <w:rsid w:val="006B3B7B"/>
    <w:rsid w:val="006B424A"/>
    <w:rsid w:val="006B49F1"/>
    <w:rsid w:val="006B53B5"/>
    <w:rsid w:val="006B6EA6"/>
    <w:rsid w:val="006B7104"/>
    <w:rsid w:val="006C0E81"/>
    <w:rsid w:val="006C1052"/>
    <w:rsid w:val="006C29FD"/>
    <w:rsid w:val="006C60DF"/>
    <w:rsid w:val="006C790A"/>
    <w:rsid w:val="006C7B1C"/>
    <w:rsid w:val="006D12ED"/>
    <w:rsid w:val="006D2962"/>
    <w:rsid w:val="006D6109"/>
    <w:rsid w:val="006D68AD"/>
    <w:rsid w:val="006D7251"/>
    <w:rsid w:val="006D727B"/>
    <w:rsid w:val="006D77E9"/>
    <w:rsid w:val="006D7F56"/>
    <w:rsid w:val="006E28EC"/>
    <w:rsid w:val="006E2919"/>
    <w:rsid w:val="006E3993"/>
    <w:rsid w:val="006E4BC9"/>
    <w:rsid w:val="006E56D6"/>
    <w:rsid w:val="006E63D3"/>
    <w:rsid w:val="006E6E9C"/>
    <w:rsid w:val="006E725F"/>
    <w:rsid w:val="006E79FF"/>
    <w:rsid w:val="006F0DDD"/>
    <w:rsid w:val="006F3CFE"/>
    <w:rsid w:val="006F496E"/>
    <w:rsid w:val="006F4EA6"/>
    <w:rsid w:val="006F527E"/>
    <w:rsid w:val="006F59EC"/>
    <w:rsid w:val="006F59F0"/>
    <w:rsid w:val="006F5A5D"/>
    <w:rsid w:val="006F7E4D"/>
    <w:rsid w:val="00700143"/>
    <w:rsid w:val="007012B1"/>
    <w:rsid w:val="00701547"/>
    <w:rsid w:val="00701998"/>
    <w:rsid w:val="00702E15"/>
    <w:rsid w:val="00703DDF"/>
    <w:rsid w:val="00704243"/>
    <w:rsid w:val="0070573C"/>
    <w:rsid w:val="00705EF6"/>
    <w:rsid w:val="0070672D"/>
    <w:rsid w:val="00706817"/>
    <w:rsid w:val="00710332"/>
    <w:rsid w:val="007113F9"/>
    <w:rsid w:val="007114FD"/>
    <w:rsid w:val="00712D5A"/>
    <w:rsid w:val="00712DEA"/>
    <w:rsid w:val="007142BC"/>
    <w:rsid w:val="0071587A"/>
    <w:rsid w:val="007161A0"/>
    <w:rsid w:val="007204BE"/>
    <w:rsid w:val="0072588B"/>
    <w:rsid w:val="0072652A"/>
    <w:rsid w:val="00732B2D"/>
    <w:rsid w:val="007333AD"/>
    <w:rsid w:val="00733E9B"/>
    <w:rsid w:val="00733F4C"/>
    <w:rsid w:val="007344D8"/>
    <w:rsid w:val="00734606"/>
    <w:rsid w:val="00735138"/>
    <w:rsid w:val="007356F1"/>
    <w:rsid w:val="00735723"/>
    <w:rsid w:val="00736020"/>
    <w:rsid w:val="0073613C"/>
    <w:rsid w:val="007377DB"/>
    <w:rsid w:val="0074088C"/>
    <w:rsid w:val="00740FFF"/>
    <w:rsid w:val="00741F33"/>
    <w:rsid w:val="007422E0"/>
    <w:rsid w:val="00742881"/>
    <w:rsid w:val="007432BE"/>
    <w:rsid w:val="00744862"/>
    <w:rsid w:val="007452A9"/>
    <w:rsid w:val="007456D4"/>
    <w:rsid w:val="0074641F"/>
    <w:rsid w:val="00746D40"/>
    <w:rsid w:val="00746EE9"/>
    <w:rsid w:val="0074726E"/>
    <w:rsid w:val="00751679"/>
    <w:rsid w:val="00753140"/>
    <w:rsid w:val="00755A6F"/>
    <w:rsid w:val="007564C8"/>
    <w:rsid w:val="00760417"/>
    <w:rsid w:val="00760E22"/>
    <w:rsid w:val="00761BA7"/>
    <w:rsid w:val="0076284C"/>
    <w:rsid w:val="00763BB7"/>
    <w:rsid w:val="00763D41"/>
    <w:rsid w:val="00764011"/>
    <w:rsid w:val="00765B66"/>
    <w:rsid w:val="007702D0"/>
    <w:rsid w:val="00770D1E"/>
    <w:rsid w:val="00772972"/>
    <w:rsid w:val="0077368C"/>
    <w:rsid w:val="00775DD7"/>
    <w:rsid w:val="007762FE"/>
    <w:rsid w:val="00776EDF"/>
    <w:rsid w:val="007802C6"/>
    <w:rsid w:val="00780A02"/>
    <w:rsid w:val="007816B0"/>
    <w:rsid w:val="00781FC5"/>
    <w:rsid w:val="00782DEE"/>
    <w:rsid w:val="00783935"/>
    <w:rsid w:val="007851D4"/>
    <w:rsid w:val="0078572A"/>
    <w:rsid w:val="00785B82"/>
    <w:rsid w:val="007868C8"/>
    <w:rsid w:val="007901D4"/>
    <w:rsid w:val="00791770"/>
    <w:rsid w:val="0079180F"/>
    <w:rsid w:val="00792095"/>
    <w:rsid w:val="0079353B"/>
    <w:rsid w:val="007937F0"/>
    <w:rsid w:val="007979CC"/>
    <w:rsid w:val="007A044A"/>
    <w:rsid w:val="007A110C"/>
    <w:rsid w:val="007A37CD"/>
    <w:rsid w:val="007A3892"/>
    <w:rsid w:val="007A4E67"/>
    <w:rsid w:val="007A54B6"/>
    <w:rsid w:val="007A59B1"/>
    <w:rsid w:val="007A71BC"/>
    <w:rsid w:val="007A7764"/>
    <w:rsid w:val="007B0289"/>
    <w:rsid w:val="007B1179"/>
    <w:rsid w:val="007B1380"/>
    <w:rsid w:val="007B16FD"/>
    <w:rsid w:val="007B2C37"/>
    <w:rsid w:val="007B5201"/>
    <w:rsid w:val="007B5698"/>
    <w:rsid w:val="007B6403"/>
    <w:rsid w:val="007B6CBE"/>
    <w:rsid w:val="007B7FB6"/>
    <w:rsid w:val="007C087C"/>
    <w:rsid w:val="007C2182"/>
    <w:rsid w:val="007C23D7"/>
    <w:rsid w:val="007C25DE"/>
    <w:rsid w:val="007C2939"/>
    <w:rsid w:val="007C2D62"/>
    <w:rsid w:val="007C2E4F"/>
    <w:rsid w:val="007C45BA"/>
    <w:rsid w:val="007C4CC8"/>
    <w:rsid w:val="007C51E8"/>
    <w:rsid w:val="007C5BDD"/>
    <w:rsid w:val="007C6C39"/>
    <w:rsid w:val="007C6D2E"/>
    <w:rsid w:val="007D0494"/>
    <w:rsid w:val="007D1CE4"/>
    <w:rsid w:val="007D2546"/>
    <w:rsid w:val="007D42CE"/>
    <w:rsid w:val="007D4F5E"/>
    <w:rsid w:val="007D79C8"/>
    <w:rsid w:val="007D7BCD"/>
    <w:rsid w:val="007D7C5D"/>
    <w:rsid w:val="007E0BE7"/>
    <w:rsid w:val="007E0FA0"/>
    <w:rsid w:val="007E2CD1"/>
    <w:rsid w:val="007E2DD0"/>
    <w:rsid w:val="007E3075"/>
    <w:rsid w:val="007E32C2"/>
    <w:rsid w:val="007E34E7"/>
    <w:rsid w:val="007E3F2C"/>
    <w:rsid w:val="007E4672"/>
    <w:rsid w:val="007E56BB"/>
    <w:rsid w:val="007E5C7B"/>
    <w:rsid w:val="007E6245"/>
    <w:rsid w:val="007E6736"/>
    <w:rsid w:val="007E75FC"/>
    <w:rsid w:val="007F028D"/>
    <w:rsid w:val="007F1063"/>
    <w:rsid w:val="007F2303"/>
    <w:rsid w:val="007F25E8"/>
    <w:rsid w:val="007F28C2"/>
    <w:rsid w:val="007F3688"/>
    <w:rsid w:val="007F45A5"/>
    <w:rsid w:val="007F4861"/>
    <w:rsid w:val="007F4F8B"/>
    <w:rsid w:val="007F5387"/>
    <w:rsid w:val="007F639A"/>
    <w:rsid w:val="007F6AD7"/>
    <w:rsid w:val="007F6CF2"/>
    <w:rsid w:val="007F78C3"/>
    <w:rsid w:val="008001BF"/>
    <w:rsid w:val="00800E66"/>
    <w:rsid w:val="00801903"/>
    <w:rsid w:val="008019A5"/>
    <w:rsid w:val="00802031"/>
    <w:rsid w:val="00802090"/>
    <w:rsid w:val="00802F10"/>
    <w:rsid w:val="00802F3F"/>
    <w:rsid w:val="008055C5"/>
    <w:rsid w:val="008067B9"/>
    <w:rsid w:val="00810E3B"/>
    <w:rsid w:val="0081165A"/>
    <w:rsid w:val="00812034"/>
    <w:rsid w:val="0081266C"/>
    <w:rsid w:val="0081385C"/>
    <w:rsid w:val="00815516"/>
    <w:rsid w:val="00815678"/>
    <w:rsid w:val="00815CBD"/>
    <w:rsid w:val="008204FB"/>
    <w:rsid w:val="008217FE"/>
    <w:rsid w:val="00823A2D"/>
    <w:rsid w:val="00824A07"/>
    <w:rsid w:val="00825942"/>
    <w:rsid w:val="00825DA8"/>
    <w:rsid w:val="00825FDD"/>
    <w:rsid w:val="008263F1"/>
    <w:rsid w:val="00827CA3"/>
    <w:rsid w:val="00827EA6"/>
    <w:rsid w:val="00830EB7"/>
    <w:rsid w:val="0083241A"/>
    <w:rsid w:val="008338C1"/>
    <w:rsid w:val="0083426B"/>
    <w:rsid w:val="008351C4"/>
    <w:rsid w:val="00835CFF"/>
    <w:rsid w:val="008362EF"/>
    <w:rsid w:val="0083764B"/>
    <w:rsid w:val="00837BAA"/>
    <w:rsid w:val="00840C87"/>
    <w:rsid w:val="00841A28"/>
    <w:rsid w:val="008429FA"/>
    <w:rsid w:val="00843409"/>
    <w:rsid w:val="0084355B"/>
    <w:rsid w:val="0084403C"/>
    <w:rsid w:val="008450D3"/>
    <w:rsid w:val="00850AF4"/>
    <w:rsid w:val="00851014"/>
    <w:rsid w:val="00851C32"/>
    <w:rsid w:val="0085319C"/>
    <w:rsid w:val="00854FCC"/>
    <w:rsid w:val="0085507D"/>
    <w:rsid w:val="008562D9"/>
    <w:rsid w:val="0085671C"/>
    <w:rsid w:val="00857209"/>
    <w:rsid w:val="00860872"/>
    <w:rsid w:val="008613D7"/>
    <w:rsid w:val="00861596"/>
    <w:rsid w:val="00861B3B"/>
    <w:rsid w:val="008621D9"/>
    <w:rsid w:val="00863855"/>
    <w:rsid w:val="00863949"/>
    <w:rsid w:val="008641AA"/>
    <w:rsid w:val="00864E1B"/>
    <w:rsid w:val="00864FA2"/>
    <w:rsid w:val="00874243"/>
    <w:rsid w:val="00875EFE"/>
    <w:rsid w:val="00876227"/>
    <w:rsid w:val="00877253"/>
    <w:rsid w:val="00877675"/>
    <w:rsid w:val="00877678"/>
    <w:rsid w:val="00877771"/>
    <w:rsid w:val="00877D9C"/>
    <w:rsid w:val="0088060E"/>
    <w:rsid w:val="00880B26"/>
    <w:rsid w:val="00881863"/>
    <w:rsid w:val="00881DA5"/>
    <w:rsid w:val="00883B24"/>
    <w:rsid w:val="00884912"/>
    <w:rsid w:val="008851DE"/>
    <w:rsid w:val="0088611F"/>
    <w:rsid w:val="00886DAD"/>
    <w:rsid w:val="00887525"/>
    <w:rsid w:val="00887B2B"/>
    <w:rsid w:val="00887BE8"/>
    <w:rsid w:val="008909F4"/>
    <w:rsid w:val="0089362C"/>
    <w:rsid w:val="008958F7"/>
    <w:rsid w:val="00895965"/>
    <w:rsid w:val="008A06BE"/>
    <w:rsid w:val="008A20C6"/>
    <w:rsid w:val="008A21EA"/>
    <w:rsid w:val="008A3133"/>
    <w:rsid w:val="008A366A"/>
    <w:rsid w:val="008A3DFE"/>
    <w:rsid w:val="008A406C"/>
    <w:rsid w:val="008A417E"/>
    <w:rsid w:val="008A4EDF"/>
    <w:rsid w:val="008B0EBA"/>
    <w:rsid w:val="008B1AE7"/>
    <w:rsid w:val="008B5356"/>
    <w:rsid w:val="008B59AF"/>
    <w:rsid w:val="008B679D"/>
    <w:rsid w:val="008C06B2"/>
    <w:rsid w:val="008C082C"/>
    <w:rsid w:val="008C19F2"/>
    <w:rsid w:val="008C1D89"/>
    <w:rsid w:val="008C2353"/>
    <w:rsid w:val="008C5BF5"/>
    <w:rsid w:val="008D05B6"/>
    <w:rsid w:val="008D0F1A"/>
    <w:rsid w:val="008D19C6"/>
    <w:rsid w:val="008D224F"/>
    <w:rsid w:val="008D26F2"/>
    <w:rsid w:val="008D31F4"/>
    <w:rsid w:val="008D3F85"/>
    <w:rsid w:val="008D4495"/>
    <w:rsid w:val="008D46A8"/>
    <w:rsid w:val="008D4E3E"/>
    <w:rsid w:val="008D523A"/>
    <w:rsid w:val="008D5E8C"/>
    <w:rsid w:val="008D67D5"/>
    <w:rsid w:val="008D7634"/>
    <w:rsid w:val="008D7BD1"/>
    <w:rsid w:val="008D7CC0"/>
    <w:rsid w:val="008E2362"/>
    <w:rsid w:val="008E2715"/>
    <w:rsid w:val="008E289E"/>
    <w:rsid w:val="008E3CFC"/>
    <w:rsid w:val="008E3ED7"/>
    <w:rsid w:val="008E41FB"/>
    <w:rsid w:val="008E521B"/>
    <w:rsid w:val="008E53FD"/>
    <w:rsid w:val="008E5855"/>
    <w:rsid w:val="008E6534"/>
    <w:rsid w:val="008E698B"/>
    <w:rsid w:val="008E6B63"/>
    <w:rsid w:val="008E7662"/>
    <w:rsid w:val="008E773B"/>
    <w:rsid w:val="008E7FA3"/>
    <w:rsid w:val="008F05B0"/>
    <w:rsid w:val="008F0E77"/>
    <w:rsid w:val="008F1AD4"/>
    <w:rsid w:val="008F2D04"/>
    <w:rsid w:val="008F3C7C"/>
    <w:rsid w:val="008F416A"/>
    <w:rsid w:val="008F4534"/>
    <w:rsid w:val="008F5C5F"/>
    <w:rsid w:val="008F7015"/>
    <w:rsid w:val="008F708F"/>
    <w:rsid w:val="008F78D2"/>
    <w:rsid w:val="0090007E"/>
    <w:rsid w:val="00900AA4"/>
    <w:rsid w:val="00901408"/>
    <w:rsid w:val="00901C0A"/>
    <w:rsid w:val="0090457C"/>
    <w:rsid w:val="00905CA1"/>
    <w:rsid w:val="00906E68"/>
    <w:rsid w:val="0090723D"/>
    <w:rsid w:val="00907FA6"/>
    <w:rsid w:val="009123C8"/>
    <w:rsid w:val="00913814"/>
    <w:rsid w:val="00913903"/>
    <w:rsid w:val="0091579E"/>
    <w:rsid w:val="00917941"/>
    <w:rsid w:val="00917FAF"/>
    <w:rsid w:val="00920171"/>
    <w:rsid w:val="00920D26"/>
    <w:rsid w:val="00922058"/>
    <w:rsid w:val="00922486"/>
    <w:rsid w:val="00931112"/>
    <w:rsid w:val="00932757"/>
    <w:rsid w:val="00932946"/>
    <w:rsid w:val="009335F9"/>
    <w:rsid w:val="00934897"/>
    <w:rsid w:val="00936ECC"/>
    <w:rsid w:val="009373E4"/>
    <w:rsid w:val="00940A40"/>
    <w:rsid w:val="00941444"/>
    <w:rsid w:val="00941B8C"/>
    <w:rsid w:val="00943722"/>
    <w:rsid w:val="00943792"/>
    <w:rsid w:val="00943DAA"/>
    <w:rsid w:val="00947332"/>
    <w:rsid w:val="009505E5"/>
    <w:rsid w:val="009516D8"/>
    <w:rsid w:val="00952580"/>
    <w:rsid w:val="00952592"/>
    <w:rsid w:val="009525A4"/>
    <w:rsid w:val="0095285D"/>
    <w:rsid w:val="009539D6"/>
    <w:rsid w:val="00953CF7"/>
    <w:rsid w:val="00954D7B"/>
    <w:rsid w:val="00954EB3"/>
    <w:rsid w:val="00955776"/>
    <w:rsid w:val="00955972"/>
    <w:rsid w:val="00956667"/>
    <w:rsid w:val="00957435"/>
    <w:rsid w:val="009606F1"/>
    <w:rsid w:val="00960835"/>
    <w:rsid w:val="00962937"/>
    <w:rsid w:val="00962A8F"/>
    <w:rsid w:val="00963156"/>
    <w:rsid w:val="00963995"/>
    <w:rsid w:val="00963BDF"/>
    <w:rsid w:val="00963DFA"/>
    <w:rsid w:val="00966923"/>
    <w:rsid w:val="00966B81"/>
    <w:rsid w:val="00966DA5"/>
    <w:rsid w:val="00967397"/>
    <w:rsid w:val="0097008A"/>
    <w:rsid w:val="009727C9"/>
    <w:rsid w:val="00972CA9"/>
    <w:rsid w:val="00974664"/>
    <w:rsid w:val="00975110"/>
    <w:rsid w:val="0097558F"/>
    <w:rsid w:val="009756CE"/>
    <w:rsid w:val="009758FD"/>
    <w:rsid w:val="00975B6A"/>
    <w:rsid w:val="00975E54"/>
    <w:rsid w:val="009767B6"/>
    <w:rsid w:val="0098098C"/>
    <w:rsid w:val="00980CD6"/>
    <w:rsid w:val="00981297"/>
    <w:rsid w:val="00984346"/>
    <w:rsid w:val="00984893"/>
    <w:rsid w:val="00984E89"/>
    <w:rsid w:val="00985EC2"/>
    <w:rsid w:val="00986494"/>
    <w:rsid w:val="0099040D"/>
    <w:rsid w:val="00990FF3"/>
    <w:rsid w:val="00992149"/>
    <w:rsid w:val="00993417"/>
    <w:rsid w:val="0099435F"/>
    <w:rsid w:val="009946F4"/>
    <w:rsid w:val="00994FD0"/>
    <w:rsid w:val="009957BB"/>
    <w:rsid w:val="00996F5F"/>
    <w:rsid w:val="00997A9C"/>
    <w:rsid w:val="00997BF9"/>
    <w:rsid w:val="00997C37"/>
    <w:rsid w:val="009A355F"/>
    <w:rsid w:val="009B1259"/>
    <w:rsid w:val="009B183D"/>
    <w:rsid w:val="009B18F9"/>
    <w:rsid w:val="009B35B0"/>
    <w:rsid w:val="009B3869"/>
    <w:rsid w:val="009B3A47"/>
    <w:rsid w:val="009B5D07"/>
    <w:rsid w:val="009B7C9D"/>
    <w:rsid w:val="009B7C9E"/>
    <w:rsid w:val="009B7E98"/>
    <w:rsid w:val="009C15BA"/>
    <w:rsid w:val="009C24F1"/>
    <w:rsid w:val="009C3AD6"/>
    <w:rsid w:val="009C4094"/>
    <w:rsid w:val="009C49AF"/>
    <w:rsid w:val="009C61DC"/>
    <w:rsid w:val="009C6AFC"/>
    <w:rsid w:val="009C6D1B"/>
    <w:rsid w:val="009C72D3"/>
    <w:rsid w:val="009D15D1"/>
    <w:rsid w:val="009D1816"/>
    <w:rsid w:val="009D226E"/>
    <w:rsid w:val="009D3018"/>
    <w:rsid w:val="009D4F7D"/>
    <w:rsid w:val="009D6205"/>
    <w:rsid w:val="009D6592"/>
    <w:rsid w:val="009D6D4E"/>
    <w:rsid w:val="009D7C18"/>
    <w:rsid w:val="009E04A8"/>
    <w:rsid w:val="009E0E66"/>
    <w:rsid w:val="009E1F1F"/>
    <w:rsid w:val="009E288F"/>
    <w:rsid w:val="009E3BDB"/>
    <w:rsid w:val="009E40E1"/>
    <w:rsid w:val="009E59BE"/>
    <w:rsid w:val="009E63F2"/>
    <w:rsid w:val="009F059B"/>
    <w:rsid w:val="009F167E"/>
    <w:rsid w:val="009F1886"/>
    <w:rsid w:val="009F1F75"/>
    <w:rsid w:val="009F29B5"/>
    <w:rsid w:val="009F46B0"/>
    <w:rsid w:val="009F4DD3"/>
    <w:rsid w:val="009F4E98"/>
    <w:rsid w:val="009F4F8C"/>
    <w:rsid w:val="009F5430"/>
    <w:rsid w:val="009F6B3E"/>
    <w:rsid w:val="009F70B3"/>
    <w:rsid w:val="009F7BC2"/>
    <w:rsid w:val="00A0195B"/>
    <w:rsid w:val="00A03786"/>
    <w:rsid w:val="00A0466B"/>
    <w:rsid w:val="00A05936"/>
    <w:rsid w:val="00A05D86"/>
    <w:rsid w:val="00A074E9"/>
    <w:rsid w:val="00A07B6E"/>
    <w:rsid w:val="00A10FD4"/>
    <w:rsid w:val="00A12829"/>
    <w:rsid w:val="00A13282"/>
    <w:rsid w:val="00A145FF"/>
    <w:rsid w:val="00A15149"/>
    <w:rsid w:val="00A15F65"/>
    <w:rsid w:val="00A2059E"/>
    <w:rsid w:val="00A20F19"/>
    <w:rsid w:val="00A210A4"/>
    <w:rsid w:val="00A21354"/>
    <w:rsid w:val="00A21C00"/>
    <w:rsid w:val="00A2277D"/>
    <w:rsid w:val="00A22815"/>
    <w:rsid w:val="00A2335A"/>
    <w:rsid w:val="00A2407A"/>
    <w:rsid w:val="00A25939"/>
    <w:rsid w:val="00A265F8"/>
    <w:rsid w:val="00A30D9F"/>
    <w:rsid w:val="00A3182A"/>
    <w:rsid w:val="00A321CD"/>
    <w:rsid w:val="00A33295"/>
    <w:rsid w:val="00A33942"/>
    <w:rsid w:val="00A33FEA"/>
    <w:rsid w:val="00A3467E"/>
    <w:rsid w:val="00A37349"/>
    <w:rsid w:val="00A407DD"/>
    <w:rsid w:val="00A41D7A"/>
    <w:rsid w:val="00A428D3"/>
    <w:rsid w:val="00A42F02"/>
    <w:rsid w:val="00A43C2D"/>
    <w:rsid w:val="00A441AC"/>
    <w:rsid w:val="00A442F1"/>
    <w:rsid w:val="00A44B45"/>
    <w:rsid w:val="00A45DF6"/>
    <w:rsid w:val="00A46FC1"/>
    <w:rsid w:val="00A46FE7"/>
    <w:rsid w:val="00A50335"/>
    <w:rsid w:val="00A50B52"/>
    <w:rsid w:val="00A51153"/>
    <w:rsid w:val="00A52B43"/>
    <w:rsid w:val="00A5341E"/>
    <w:rsid w:val="00A56C14"/>
    <w:rsid w:val="00A57459"/>
    <w:rsid w:val="00A61C07"/>
    <w:rsid w:val="00A61DFC"/>
    <w:rsid w:val="00A62683"/>
    <w:rsid w:val="00A62CD6"/>
    <w:rsid w:val="00A62E07"/>
    <w:rsid w:val="00A633F5"/>
    <w:rsid w:val="00A66838"/>
    <w:rsid w:val="00A74D27"/>
    <w:rsid w:val="00A80B7C"/>
    <w:rsid w:val="00A82512"/>
    <w:rsid w:val="00A82B3F"/>
    <w:rsid w:val="00A8320E"/>
    <w:rsid w:val="00A83EF2"/>
    <w:rsid w:val="00A843F5"/>
    <w:rsid w:val="00A84555"/>
    <w:rsid w:val="00A87347"/>
    <w:rsid w:val="00A906A6"/>
    <w:rsid w:val="00A90B4D"/>
    <w:rsid w:val="00A90DC1"/>
    <w:rsid w:val="00A91477"/>
    <w:rsid w:val="00A91733"/>
    <w:rsid w:val="00A93030"/>
    <w:rsid w:val="00A93127"/>
    <w:rsid w:val="00A93762"/>
    <w:rsid w:val="00A944BE"/>
    <w:rsid w:val="00A94AEB"/>
    <w:rsid w:val="00A95B19"/>
    <w:rsid w:val="00AA0DBF"/>
    <w:rsid w:val="00AA1EB1"/>
    <w:rsid w:val="00AA1EB5"/>
    <w:rsid w:val="00AA328D"/>
    <w:rsid w:val="00AA49D1"/>
    <w:rsid w:val="00AA541F"/>
    <w:rsid w:val="00AA7B14"/>
    <w:rsid w:val="00AB0171"/>
    <w:rsid w:val="00AB476C"/>
    <w:rsid w:val="00AB608B"/>
    <w:rsid w:val="00AB6FD6"/>
    <w:rsid w:val="00AB70BA"/>
    <w:rsid w:val="00AB74A6"/>
    <w:rsid w:val="00AC22A3"/>
    <w:rsid w:val="00AC23F7"/>
    <w:rsid w:val="00AC2BAC"/>
    <w:rsid w:val="00AC398E"/>
    <w:rsid w:val="00AC3FCF"/>
    <w:rsid w:val="00AC4598"/>
    <w:rsid w:val="00AC553D"/>
    <w:rsid w:val="00AC5866"/>
    <w:rsid w:val="00AC715F"/>
    <w:rsid w:val="00AC77B6"/>
    <w:rsid w:val="00AD0A9A"/>
    <w:rsid w:val="00AD10A9"/>
    <w:rsid w:val="00AD1AEE"/>
    <w:rsid w:val="00AD1E7E"/>
    <w:rsid w:val="00AD1F75"/>
    <w:rsid w:val="00AD4110"/>
    <w:rsid w:val="00AD55E2"/>
    <w:rsid w:val="00AD58D6"/>
    <w:rsid w:val="00AD5E4B"/>
    <w:rsid w:val="00AD71F5"/>
    <w:rsid w:val="00AE195A"/>
    <w:rsid w:val="00AE2214"/>
    <w:rsid w:val="00AE22D9"/>
    <w:rsid w:val="00AE2779"/>
    <w:rsid w:val="00AE2BB0"/>
    <w:rsid w:val="00AE3215"/>
    <w:rsid w:val="00AE3266"/>
    <w:rsid w:val="00AE496B"/>
    <w:rsid w:val="00AE6B6B"/>
    <w:rsid w:val="00AE6C02"/>
    <w:rsid w:val="00AF0AF6"/>
    <w:rsid w:val="00AF2CBB"/>
    <w:rsid w:val="00AF35FF"/>
    <w:rsid w:val="00AF3F04"/>
    <w:rsid w:val="00AF4F37"/>
    <w:rsid w:val="00AF5DED"/>
    <w:rsid w:val="00AF5E90"/>
    <w:rsid w:val="00AF6366"/>
    <w:rsid w:val="00AF6FBE"/>
    <w:rsid w:val="00AF79C8"/>
    <w:rsid w:val="00AF7A02"/>
    <w:rsid w:val="00AF7ED5"/>
    <w:rsid w:val="00B009A8"/>
    <w:rsid w:val="00B02EFF"/>
    <w:rsid w:val="00B02F06"/>
    <w:rsid w:val="00B0349B"/>
    <w:rsid w:val="00B044AE"/>
    <w:rsid w:val="00B04ADF"/>
    <w:rsid w:val="00B051D2"/>
    <w:rsid w:val="00B06689"/>
    <w:rsid w:val="00B10A00"/>
    <w:rsid w:val="00B113E7"/>
    <w:rsid w:val="00B1160B"/>
    <w:rsid w:val="00B11AD8"/>
    <w:rsid w:val="00B1239B"/>
    <w:rsid w:val="00B13213"/>
    <w:rsid w:val="00B13636"/>
    <w:rsid w:val="00B14B78"/>
    <w:rsid w:val="00B15E9D"/>
    <w:rsid w:val="00B1669D"/>
    <w:rsid w:val="00B20A52"/>
    <w:rsid w:val="00B20E86"/>
    <w:rsid w:val="00B215A3"/>
    <w:rsid w:val="00B25BEA"/>
    <w:rsid w:val="00B27268"/>
    <w:rsid w:val="00B27AF6"/>
    <w:rsid w:val="00B32BB8"/>
    <w:rsid w:val="00B33551"/>
    <w:rsid w:val="00B344BA"/>
    <w:rsid w:val="00B3452F"/>
    <w:rsid w:val="00B4027B"/>
    <w:rsid w:val="00B405A7"/>
    <w:rsid w:val="00B415C0"/>
    <w:rsid w:val="00B41843"/>
    <w:rsid w:val="00B43308"/>
    <w:rsid w:val="00B4362B"/>
    <w:rsid w:val="00B44630"/>
    <w:rsid w:val="00B44F5A"/>
    <w:rsid w:val="00B47BC4"/>
    <w:rsid w:val="00B5177A"/>
    <w:rsid w:val="00B5262E"/>
    <w:rsid w:val="00B5519B"/>
    <w:rsid w:val="00B573A3"/>
    <w:rsid w:val="00B61CA6"/>
    <w:rsid w:val="00B623B8"/>
    <w:rsid w:val="00B630CA"/>
    <w:rsid w:val="00B63920"/>
    <w:rsid w:val="00B64422"/>
    <w:rsid w:val="00B708A5"/>
    <w:rsid w:val="00B710CF"/>
    <w:rsid w:val="00B715E3"/>
    <w:rsid w:val="00B71888"/>
    <w:rsid w:val="00B74CE4"/>
    <w:rsid w:val="00B751CB"/>
    <w:rsid w:val="00B75E7A"/>
    <w:rsid w:val="00B76935"/>
    <w:rsid w:val="00B7702B"/>
    <w:rsid w:val="00B77F72"/>
    <w:rsid w:val="00B804CF"/>
    <w:rsid w:val="00B81332"/>
    <w:rsid w:val="00B81C19"/>
    <w:rsid w:val="00B82C99"/>
    <w:rsid w:val="00B836C4"/>
    <w:rsid w:val="00B855AF"/>
    <w:rsid w:val="00B86BB9"/>
    <w:rsid w:val="00B90250"/>
    <w:rsid w:val="00B905C6"/>
    <w:rsid w:val="00B909D5"/>
    <w:rsid w:val="00B9104F"/>
    <w:rsid w:val="00B9170F"/>
    <w:rsid w:val="00B930D9"/>
    <w:rsid w:val="00B94F23"/>
    <w:rsid w:val="00B9598B"/>
    <w:rsid w:val="00B95C09"/>
    <w:rsid w:val="00B96D0B"/>
    <w:rsid w:val="00BA20C5"/>
    <w:rsid w:val="00BA21AC"/>
    <w:rsid w:val="00BA227D"/>
    <w:rsid w:val="00BA2727"/>
    <w:rsid w:val="00BA2CC1"/>
    <w:rsid w:val="00BA45C7"/>
    <w:rsid w:val="00BA523C"/>
    <w:rsid w:val="00BA5B26"/>
    <w:rsid w:val="00BA6C29"/>
    <w:rsid w:val="00BB131C"/>
    <w:rsid w:val="00BB1A00"/>
    <w:rsid w:val="00BB1B0E"/>
    <w:rsid w:val="00BB4A33"/>
    <w:rsid w:val="00BB4DB1"/>
    <w:rsid w:val="00BC07D0"/>
    <w:rsid w:val="00BC1DFC"/>
    <w:rsid w:val="00BC31B9"/>
    <w:rsid w:val="00BC4555"/>
    <w:rsid w:val="00BC4769"/>
    <w:rsid w:val="00BC48ED"/>
    <w:rsid w:val="00BC5E87"/>
    <w:rsid w:val="00BD0C55"/>
    <w:rsid w:val="00BD481A"/>
    <w:rsid w:val="00BD4EE8"/>
    <w:rsid w:val="00BD5435"/>
    <w:rsid w:val="00BD57EA"/>
    <w:rsid w:val="00BD57EB"/>
    <w:rsid w:val="00BD5BE6"/>
    <w:rsid w:val="00BE0F1C"/>
    <w:rsid w:val="00BE1675"/>
    <w:rsid w:val="00BE183B"/>
    <w:rsid w:val="00BE3F5A"/>
    <w:rsid w:val="00BE459A"/>
    <w:rsid w:val="00BE6CE5"/>
    <w:rsid w:val="00BF1D20"/>
    <w:rsid w:val="00BF211A"/>
    <w:rsid w:val="00BF2724"/>
    <w:rsid w:val="00BF32E5"/>
    <w:rsid w:val="00BF3487"/>
    <w:rsid w:val="00BF375E"/>
    <w:rsid w:val="00BF3B08"/>
    <w:rsid w:val="00BF3DDB"/>
    <w:rsid w:val="00BF4F70"/>
    <w:rsid w:val="00BF69C6"/>
    <w:rsid w:val="00C008B8"/>
    <w:rsid w:val="00C00FE9"/>
    <w:rsid w:val="00C03822"/>
    <w:rsid w:val="00C039D3"/>
    <w:rsid w:val="00C044EE"/>
    <w:rsid w:val="00C0493D"/>
    <w:rsid w:val="00C05C86"/>
    <w:rsid w:val="00C05D0C"/>
    <w:rsid w:val="00C068CA"/>
    <w:rsid w:val="00C06AA6"/>
    <w:rsid w:val="00C07E74"/>
    <w:rsid w:val="00C07EFB"/>
    <w:rsid w:val="00C10507"/>
    <w:rsid w:val="00C12837"/>
    <w:rsid w:val="00C12E48"/>
    <w:rsid w:val="00C130AF"/>
    <w:rsid w:val="00C159F4"/>
    <w:rsid w:val="00C1685E"/>
    <w:rsid w:val="00C17D1D"/>
    <w:rsid w:val="00C204D9"/>
    <w:rsid w:val="00C21C43"/>
    <w:rsid w:val="00C22528"/>
    <w:rsid w:val="00C25CA2"/>
    <w:rsid w:val="00C25E1E"/>
    <w:rsid w:val="00C27CF5"/>
    <w:rsid w:val="00C32DCA"/>
    <w:rsid w:val="00C33C33"/>
    <w:rsid w:val="00C34A53"/>
    <w:rsid w:val="00C364AD"/>
    <w:rsid w:val="00C36806"/>
    <w:rsid w:val="00C37447"/>
    <w:rsid w:val="00C37A3E"/>
    <w:rsid w:val="00C40618"/>
    <w:rsid w:val="00C41260"/>
    <w:rsid w:val="00C428B9"/>
    <w:rsid w:val="00C4337E"/>
    <w:rsid w:val="00C4408A"/>
    <w:rsid w:val="00C45706"/>
    <w:rsid w:val="00C462C4"/>
    <w:rsid w:val="00C475DF"/>
    <w:rsid w:val="00C50010"/>
    <w:rsid w:val="00C51A73"/>
    <w:rsid w:val="00C52732"/>
    <w:rsid w:val="00C540F4"/>
    <w:rsid w:val="00C568DB"/>
    <w:rsid w:val="00C56B86"/>
    <w:rsid w:val="00C57E71"/>
    <w:rsid w:val="00C608FA"/>
    <w:rsid w:val="00C60987"/>
    <w:rsid w:val="00C619DD"/>
    <w:rsid w:val="00C61ACF"/>
    <w:rsid w:val="00C64A09"/>
    <w:rsid w:val="00C64F61"/>
    <w:rsid w:val="00C66516"/>
    <w:rsid w:val="00C713EC"/>
    <w:rsid w:val="00C73014"/>
    <w:rsid w:val="00C73456"/>
    <w:rsid w:val="00C73C0F"/>
    <w:rsid w:val="00C74570"/>
    <w:rsid w:val="00C76FEF"/>
    <w:rsid w:val="00C77586"/>
    <w:rsid w:val="00C7785E"/>
    <w:rsid w:val="00C77BB4"/>
    <w:rsid w:val="00C8071E"/>
    <w:rsid w:val="00C81C2E"/>
    <w:rsid w:val="00C81DC6"/>
    <w:rsid w:val="00C8267E"/>
    <w:rsid w:val="00C82A69"/>
    <w:rsid w:val="00C82CAE"/>
    <w:rsid w:val="00C861FD"/>
    <w:rsid w:val="00C86922"/>
    <w:rsid w:val="00C86E09"/>
    <w:rsid w:val="00C878A7"/>
    <w:rsid w:val="00C90C05"/>
    <w:rsid w:val="00C92FCF"/>
    <w:rsid w:val="00C93319"/>
    <w:rsid w:val="00C9764D"/>
    <w:rsid w:val="00C97FDC"/>
    <w:rsid w:val="00CA091C"/>
    <w:rsid w:val="00CA0D52"/>
    <w:rsid w:val="00CA2221"/>
    <w:rsid w:val="00CA2253"/>
    <w:rsid w:val="00CA33AD"/>
    <w:rsid w:val="00CA33F1"/>
    <w:rsid w:val="00CA3CA1"/>
    <w:rsid w:val="00CA3D2C"/>
    <w:rsid w:val="00CA4C25"/>
    <w:rsid w:val="00CA6EEA"/>
    <w:rsid w:val="00CA6F9C"/>
    <w:rsid w:val="00CB0654"/>
    <w:rsid w:val="00CB072E"/>
    <w:rsid w:val="00CB3893"/>
    <w:rsid w:val="00CB3D10"/>
    <w:rsid w:val="00CB545C"/>
    <w:rsid w:val="00CB6186"/>
    <w:rsid w:val="00CB6EFB"/>
    <w:rsid w:val="00CC0331"/>
    <w:rsid w:val="00CC0AB0"/>
    <w:rsid w:val="00CC0C65"/>
    <w:rsid w:val="00CC2316"/>
    <w:rsid w:val="00CC240A"/>
    <w:rsid w:val="00CC2622"/>
    <w:rsid w:val="00CC5520"/>
    <w:rsid w:val="00CC5B95"/>
    <w:rsid w:val="00CC5F0D"/>
    <w:rsid w:val="00CC6C3B"/>
    <w:rsid w:val="00CD0535"/>
    <w:rsid w:val="00CD3720"/>
    <w:rsid w:val="00CD6ADD"/>
    <w:rsid w:val="00CD6D14"/>
    <w:rsid w:val="00CD75AD"/>
    <w:rsid w:val="00CD78B9"/>
    <w:rsid w:val="00CE02FF"/>
    <w:rsid w:val="00CE06A4"/>
    <w:rsid w:val="00CE1C78"/>
    <w:rsid w:val="00CE3FFE"/>
    <w:rsid w:val="00CE53EE"/>
    <w:rsid w:val="00CE67A5"/>
    <w:rsid w:val="00CE79E5"/>
    <w:rsid w:val="00CE7B46"/>
    <w:rsid w:val="00CF0AED"/>
    <w:rsid w:val="00CF276E"/>
    <w:rsid w:val="00CF2A22"/>
    <w:rsid w:val="00CF2DB3"/>
    <w:rsid w:val="00CF32AB"/>
    <w:rsid w:val="00CF5D1E"/>
    <w:rsid w:val="00CF711D"/>
    <w:rsid w:val="00CF77A7"/>
    <w:rsid w:val="00D01E2F"/>
    <w:rsid w:val="00D020A0"/>
    <w:rsid w:val="00D03E88"/>
    <w:rsid w:val="00D04E37"/>
    <w:rsid w:val="00D04FB0"/>
    <w:rsid w:val="00D05692"/>
    <w:rsid w:val="00D073AE"/>
    <w:rsid w:val="00D10CF9"/>
    <w:rsid w:val="00D11FB0"/>
    <w:rsid w:val="00D129E8"/>
    <w:rsid w:val="00D131B4"/>
    <w:rsid w:val="00D13308"/>
    <w:rsid w:val="00D13EC5"/>
    <w:rsid w:val="00D15BB9"/>
    <w:rsid w:val="00D16040"/>
    <w:rsid w:val="00D1663B"/>
    <w:rsid w:val="00D17588"/>
    <w:rsid w:val="00D208E1"/>
    <w:rsid w:val="00D21208"/>
    <w:rsid w:val="00D213C3"/>
    <w:rsid w:val="00D2165F"/>
    <w:rsid w:val="00D217BF"/>
    <w:rsid w:val="00D22176"/>
    <w:rsid w:val="00D22591"/>
    <w:rsid w:val="00D25D50"/>
    <w:rsid w:val="00D2781E"/>
    <w:rsid w:val="00D27A61"/>
    <w:rsid w:val="00D27B3B"/>
    <w:rsid w:val="00D30EC5"/>
    <w:rsid w:val="00D31241"/>
    <w:rsid w:val="00D31D0F"/>
    <w:rsid w:val="00D3245F"/>
    <w:rsid w:val="00D32DCA"/>
    <w:rsid w:val="00D3384B"/>
    <w:rsid w:val="00D344D9"/>
    <w:rsid w:val="00D35A4E"/>
    <w:rsid w:val="00D370ED"/>
    <w:rsid w:val="00D40CE4"/>
    <w:rsid w:val="00D41F7B"/>
    <w:rsid w:val="00D428F6"/>
    <w:rsid w:val="00D42AA6"/>
    <w:rsid w:val="00D42AEF"/>
    <w:rsid w:val="00D43F57"/>
    <w:rsid w:val="00D45D44"/>
    <w:rsid w:val="00D45D99"/>
    <w:rsid w:val="00D51788"/>
    <w:rsid w:val="00D51D99"/>
    <w:rsid w:val="00D52054"/>
    <w:rsid w:val="00D525F5"/>
    <w:rsid w:val="00D53237"/>
    <w:rsid w:val="00D55163"/>
    <w:rsid w:val="00D55996"/>
    <w:rsid w:val="00D56C94"/>
    <w:rsid w:val="00D6473C"/>
    <w:rsid w:val="00D6487E"/>
    <w:rsid w:val="00D64B14"/>
    <w:rsid w:val="00D66A6D"/>
    <w:rsid w:val="00D67116"/>
    <w:rsid w:val="00D720D4"/>
    <w:rsid w:val="00D733B3"/>
    <w:rsid w:val="00D744D8"/>
    <w:rsid w:val="00D75150"/>
    <w:rsid w:val="00D77469"/>
    <w:rsid w:val="00D80D3F"/>
    <w:rsid w:val="00D81D58"/>
    <w:rsid w:val="00D848D5"/>
    <w:rsid w:val="00D8643B"/>
    <w:rsid w:val="00D904B2"/>
    <w:rsid w:val="00D92DD7"/>
    <w:rsid w:val="00D94B86"/>
    <w:rsid w:val="00D95470"/>
    <w:rsid w:val="00D962C8"/>
    <w:rsid w:val="00D96B65"/>
    <w:rsid w:val="00DA20BB"/>
    <w:rsid w:val="00DA25C9"/>
    <w:rsid w:val="00DA3F81"/>
    <w:rsid w:val="00DA5C95"/>
    <w:rsid w:val="00DA5EB3"/>
    <w:rsid w:val="00DA6AB2"/>
    <w:rsid w:val="00DB0857"/>
    <w:rsid w:val="00DB0CBC"/>
    <w:rsid w:val="00DB238C"/>
    <w:rsid w:val="00DB5FE2"/>
    <w:rsid w:val="00DB691C"/>
    <w:rsid w:val="00DB7EAC"/>
    <w:rsid w:val="00DC0D3C"/>
    <w:rsid w:val="00DC0E5C"/>
    <w:rsid w:val="00DC143E"/>
    <w:rsid w:val="00DC2B41"/>
    <w:rsid w:val="00DC6093"/>
    <w:rsid w:val="00DC74F8"/>
    <w:rsid w:val="00DD160E"/>
    <w:rsid w:val="00DD2129"/>
    <w:rsid w:val="00DD2EAE"/>
    <w:rsid w:val="00DD3AAD"/>
    <w:rsid w:val="00DD4CE0"/>
    <w:rsid w:val="00DD57D5"/>
    <w:rsid w:val="00DD723E"/>
    <w:rsid w:val="00DD736B"/>
    <w:rsid w:val="00DE0CE3"/>
    <w:rsid w:val="00DE346C"/>
    <w:rsid w:val="00DE5F6E"/>
    <w:rsid w:val="00DE6E68"/>
    <w:rsid w:val="00DF0C29"/>
    <w:rsid w:val="00DF226A"/>
    <w:rsid w:val="00DF24F6"/>
    <w:rsid w:val="00DF2D0C"/>
    <w:rsid w:val="00DF5616"/>
    <w:rsid w:val="00DF5BBE"/>
    <w:rsid w:val="00DF7D0F"/>
    <w:rsid w:val="00E0164A"/>
    <w:rsid w:val="00E02B12"/>
    <w:rsid w:val="00E033BA"/>
    <w:rsid w:val="00E03699"/>
    <w:rsid w:val="00E04D18"/>
    <w:rsid w:val="00E063E0"/>
    <w:rsid w:val="00E065DA"/>
    <w:rsid w:val="00E071A7"/>
    <w:rsid w:val="00E102BA"/>
    <w:rsid w:val="00E120E9"/>
    <w:rsid w:val="00E121C6"/>
    <w:rsid w:val="00E1283B"/>
    <w:rsid w:val="00E138E8"/>
    <w:rsid w:val="00E14213"/>
    <w:rsid w:val="00E20A10"/>
    <w:rsid w:val="00E24295"/>
    <w:rsid w:val="00E2602C"/>
    <w:rsid w:val="00E272FE"/>
    <w:rsid w:val="00E27A39"/>
    <w:rsid w:val="00E27DED"/>
    <w:rsid w:val="00E3020D"/>
    <w:rsid w:val="00E32505"/>
    <w:rsid w:val="00E33B76"/>
    <w:rsid w:val="00E35626"/>
    <w:rsid w:val="00E3626A"/>
    <w:rsid w:val="00E36B0B"/>
    <w:rsid w:val="00E41587"/>
    <w:rsid w:val="00E4266B"/>
    <w:rsid w:val="00E42D43"/>
    <w:rsid w:val="00E434E3"/>
    <w:rsid w:val="00E4470A"/>
    <w:rsid w:val="00E45033"/>
    <w:rsid w:val="00E45D99"/>
    <w:rsid w:val="00E46D5C"/>
    <w:rsid w:val="00E47C88"/>
    <w:rsid w:val="00E47F03"/>
    <w:rsid w:val="00E5058F"/>
    <w:rsid w:val="00E50EAE"/>
    <w:rsid w:val="00E510F3"/>
    <w:rsid w:val="00E513EE"/>
    <w:rsid w:val="00E52A9D"/>
    <w:rsid w:val="00E536F4"/>
    <w:rsid w:val="00E5388F"/>
    <w:rsid w:val="00E54F29"/>
    <w:rsid w:val="00E5604B"/>
    <w:rsid w:val="00E561ED"/>
    <w:rsid w:val="00E567CB"/>
    <w:rsid w:val="00E614DD"/>
    <w:rsid w:val="00E61691"/>
    <w:rsid w:val="00E6258A"/>
    <w:rsid w:val="00E62B43"/>
    <w:rsid w:val="00E6454F"/>
    <w:rsid w:val="00E65A68"/>
    <w:rsid w:val="00E65E28"/>
    <w:rsid w:val="00E65F46"/>
    <w:rsid w:val="00E70F01"/>
    <w:rsid w:val="00E719B4"/>
    <w:rsid w:val="00E72D2A"/>
    <w:rsid w:val="00E72EB1"/>
    <w:rsid w:val="00E73EC7"/>
    <w:rsid w:val="00E744FE"/>
    <w:rsid w:val="00E74EAC"/>
    <w:rsid w:val="00E76189"/>
    <w:rsid w:val="00E76B03"/>
    <w:rsid w:val="00E80C51"/>
    <w:rsid w:val="00E80EE4"/>
    <w:rsid w:val="00E82033"/>
    <w:rsid w:val="00E83528"/>
    <w:rsid w:val="00E84CA8"/>
    <w:rsid w:val="00E84DFE"/>
    <w:rsid w:val="00E85AD5"/>
    <w:rsid w:val="00E8675E"/>
    <w:rsid w:val="00E9173D"/>
    <w:rsid w:val="00E92A17"/>
    <w:rsid w:val="00E93973"/>
    <w:rsid w:val="00E94633"/>
    <w:rsid w:val="00E9501B"/>
    <w:rsid w:val="00E961DC"/>
    <w:rsid w:val="00E9682E"/>
    <w:rsid w:val="00E96BDD"/>
    <w:rsid w:val="00EA2309"/>
    <w:rsid w:val="00EA2ACB"/>
    <w:rsid w:val="00EA3569"/>
    <w:rsid w:val="00EA3EF5"/>
    <w:rsid w:val="00EA5551"/>
    <w:rsid w:val="00EB1E7C"/>
    <w:rsid w:val="00EB2526"/>
    <w:rsid w:val="00EB2786"/>
    <w:rsid w:val="00EB3465"/>
    <w:rsid w:val="00EB4E97"/>
    <w:rsid w:val="00EB5470"/>
    <w:rsid w:val="00EB5681"/>
    <w:rsid w:val="00EB5791"/>
    <w:rsid w:val="00EB5A6B"/>
    <w:rsid w:val="00EB6D5D"/>
    <w:rsid w:val="00EB6FAC"/>
    <w:rsid w:val="00EC0B1C"/>
    <w:rsid w:val="00EC11B8"/>
    <w:rsid w:val="00EC26EE"/>
    <w:rsid w:val="00EC2FCB"/>
    <w:rsid w:val="00EC4C31"/>
    <w:rsid w:val="00EC52A3"/>
    <w:rsid w:val="00EC728B"/>
    <w:rsid w:val="00EC785E"/>
    <w:rsid w:val="00ED0E6C"/>
    <w:rsid w:val="00ED1F55"/>
    <w:rsid w:val="00ED3DD0"/>
    <w:rsid w:val="00ED4438"/>
    <w:rsid w:val="00ED47A0"/>
    <w:rsid w:val="00ED62A2"/>
    <w:rsid w:val="00ED6312"/>
    <w:rsid w:val="00ED63BB"/>
    <w:rsid w:val="00EE1F7C"/>
    <w:rsid w:val="00EE2D8F"/>
    <w:rsid w:val="00EE30BA"/>
    <w:rsid w:val="00EE381F"/>
    <w:rsid w:val="00EE4535"/>
    <w:rsid w:val="00EE493A"/>
    <w:rsid w:val="00EE62EF"/>
    <w:rsid w:val="00EE64C5"/>
    <w:rsid w:val="00EF0081"/>
    <w:rsid w:val="00EF0DB4"/>
    <w:rsid w:val="00EF10D9"/>
    <w:rsid w:val="00EF5C9F"/>
    <w:rsid w:val="00EF6AFA"/>
    <w:rsid w:val="00F014BC"/>
    <w:rsid w:val="00F01BBF"/>
    <w:rsid w:val="00F020A3"/>
    <w:rsid w:val="00F03459"/>
    <w:rsid w:val="00F05473"/>
    <w:rsid w:val="00F05692"/>
    <w:rsid w:val="00F0605D"/>
    <w:rsid w:val="00F10D7E"/>
    <w:rsid w:val="00F10E6D"/>
    <w:rsid w:val="00F1197D"/>
    <w:rsid w:val="00F129B8"/>
    <w:rsid w:val="00F15CB5"/>
    <w:rsid w:val="00F174FE"/>
    <w:rsid w:val="00F17FF4"/>
    <w:rsid w:val="00F2159C"/>
    <w:rsid w:val="00F22C21"/>
    <w:rsid w:val="00F23772"/>
    <w:rsid w:val="00F2399D"/>
    <w:rsid w:val="00F23AC5"/>
    <w:rsid w:val="00F23C20"/>
    <w:rsid w:val="00F250A7"/>
    <w:rsid w:val="00F255BC"/>
    <w:rsid w:val="00F26384"/>
    <w:rsid w:val="00F274D3"/>
    <w:rsid w:val="00F27794"/>
    <w:rsid w:val="00F3349E"/>
    <w:rsid w:val="00F33D46"/>
    <w:rsid w:val="00F33F6A"/>
    <w:rsid w:val="00F34FBF"/>
    <w:rsid w:val="00F352E4"/>
    <w:rsid w:val="00F359B7"/>
    <w:rsid w:val="00F3729C"/>
    <w:rsid w:val="00F401D4"/>
    <w:rsid w:val="00F40506"/>
    <w:rsid w:val="00F40ACC"/>
    <w:rsid w:val="00F416BA"/>
    <w:rsid w:val="00F41E0F"/>
    <w:rsid w:val="00F43336"/>
    <w:rsid w:val="00F43CFF"/>
    <w:rsid w:val="00F44007"/>
    <w:rsid w:val="00F44DF0"/>
    <w:rsid w:val="00F451EC"/>
    <w:rsid w:val="00F47AEC"/>
    <w:rsid w:val="00F50360"/>
    <w:rsid w:val="00F511B5"/>
    <w:rsid w:val="00F51633"/>
    <w:rsid w:val="00F538C5"/>
    <w:rsid w:val="00F53ABE"/>
    <w:rsid w:val="00F56419"/>
    <w:rsid w:val="00F61240"/>
    <w:rsid w:val="00F6250D"/>
    <w:rsid w:val="00F6251F"/>
    <w:rsid w:val="00F6333A"/>
    <w:rsid w:val="00F66334"/>
    <w:rsid w:val="00F66C2C"/>
    <w:rsid w:val="00F66D9D"/>
    <w:rsid w:val="00F70562"/>
    <w:rsid w:val="00F70E9A"/>
    <w:rsid w:val="00F740FB"/>
    <w:rsid w:val="00F7416F"/>
    <w:rsid w:val="00F744FF"/>
    <w:rsid w:val="00F74BE0"/>
    <w:rsid w:val="00F74D86"/>
    <w:rsid w:val="00F74EDD"/>
    <w:rsid w:val="00F757B5"/>
    <w:rsid w:val="00F75986"/>
    <w:rsid w:val="00F75CA9"/>
    <w:rsid w:val="00F80EE6"/>
    <w:rsid w:val="00F81359"/>
    <w:rsid w:val="00F822D6"/>
    <w:rsid w:val="00F82DA0"/>
    <w:rsid w:val="00F82FE0"/>
    <w:rsid w:val="00F833FE"/>
    <w:rsid w:val="00F83A93"/>
    <w:rsid w:val="00F84824"/>
    <w:rsid w:val="00F86A86"/>
    <w:rsid w:val="00F87D6F"/>
    <w:rsid w:val="00F911E9"/>
    <w:rsid w:val="00F916A9"/>
    <w:rsid w:val="00F91EAA"/>
    <w:rsid w:val="00F92B4A"/>
    <w:rsid w:val="00F932D5"/>
    <w:rsid w:val="00F93349"/>
    <w:rsid w:val="00F9420F"/>
    <w:rsid w:val="00F95CBF"/>
    <w:rsid w:val="00FA0442"/>
    <w:rsid w:val="00FA5766"/>
    <w:rsid w:val="00FA5847"/>
    <w:rsid w:val="00FA5B1F"/>
    <w:rsid w:val="00FA60B3"/>
    <w:rsid w:val="00FA7E23"/>
    <w:rsid w:val="00FB07F4"/>
    <w:rsid w:val="00FB0B52"/>
    <w:rsid w:val="00FB1431"/>
    <w:rsid w:val="00FB149A"/>
    <w:rsid w:val="00FB14B1"/>
    <w:rsid w:val="00FB2647"/>
    <w:rsid w:val="00FB28EF"/>
    <w:rsid w:val="00FB3CC6"/>
    <w:rsid w:val="00FB3EEB"/>
    <w:rsid w:val="00FB475B"/>
    <w:rsid w:val="00FB6815"/>
    <w:rsid w:val="00FB6CD8"/>
    <w:rsid w:val="00FB7FE5"/>
    <w:rsid w:val="00FC03F5"/>
    <w:rsid w:val="00FC1CA7"/>
    <w:rsid w:val="00FC23AD"/>
    <w:rsid w:val="00FC24B2"/>
    <w:rsid w:val="00FC2DB1"/>
    <w:rsid w:val="00FC2EF2"/>
    <w:rsid w:val="00FC7031"/>
    <w:rsid w:val="00FC7355"/>
    <w:rsid w:val="00FD0D5D"/>
    <w:rsid w:val="00FD0EDD"/>
    <w:rsid w:val="00FD2E97"/>
    <w:rsid w:val="00FD2EEE"/>
    <w:rsid w:val="00FD5C6F"/>
    <w:rsid w:val="00FD6015"/>
    <w:rsid w:val="00FE0624"/>
    <w:rsid w:val="00FE14E3"/>
    <w:rsid w:val="00FE2577"/>
    <w:rsid w:val="00FE27ED"/>
    <w:rsid w:val="00FE7797"/>
    <w:rsid w:val="00FE7D97"/>
    <w:rsid w:val="00FF195B"/>
    <w:rsid w:val="00FF20F6"/>
    <w:rsid w:val="00FF2BB2"/>
    <w:rsid w:val="00FF310A"/>
    <w:rsid w:val="00FF5C34"/>
    <w:rsid w:val="00FF60F6"/>
    <w:rsid w:val="00FF63B4"/>
    <w:rsid w:val="00FF6C24"/>
    <w:rsid w:val="00FF724E"/>
    <w:rsid w:val="00FF7A87"/>
    <w:rsid w:val="00FF7D61"/>
    <w:rsid w:val="00FF7FD8"/>
    <w:rsid w:val="064A6A71"/>
    <w:rsid w:val="07EE2858"/>
    <w:rsid w:val="0EAF2394"/>
    <w:rsid w:val="1052BE1C"/>
    <w:rsid w:val="125B57EF"/>
    <w:rsid w:val="1AA7D4EE"/>
    <w:rsid w:val="1ECC9D6C"/>
    <w:rsid w:val="2687DDCB"/>
    <w:rsid w:val="290196FC"/>
    <w:rsid w:val="2D935EC7"/>
    <w:rsid w:val="2EBB744F"/>
    <w:rsid w:val="2F42BFF9"/>
    <w:rsid w:val="32E4157D"/>
    <w:rsid w:val="3620774D"/>
    <w:rsid w:val="364EFB32"/>
    <w:rsid w:val="372A0255"/>
    <w:rsid w:val="3AA5A335"/>
    <w:rsid w:val="3CFA51E6"/>
    <w:rsid w:val="3D17A042"/>
    <w:rsid w:val="408B8905"/>
    <w:rsid w:val="472F7ADA"/>
    <w:rsid w:val="480CD7F7"/>
    <w:rsid w:val="48318B32"/>
    <w:rsid w:val="500D6208"/>
    <w:rsid w:val="548A96CD"/>
    <w:rsid w:val="5676E210"/>
    <w:rsid w:val="5683A676"/>
    <w:rsid w:val="5B5BCB73"/>
    <w:rsid w:val="5BFF26D7"/>
    <w:rsid w:val="5E7AB065"/>
    <w:rsid w:val="61B36D99"/>
    <w:rsid w:val="6A0284E6"/>
    <w:rsid w:val="6A45BD53"/>
    <w:rsid w:val="6B3410F3"/>
    <w:rsid w:val="6CC37E58"/>
    <w:rsid w:val="6EBC6905"/>
    <w:rsid w:val="705CC255"/>
    <w:rsid w:val="70CF0782"/>
    <w:rsid w:val="73B4E087"/>
    <w:rsid w:val="77F91975"/>
    <w:rsid w:val="7867F69E"/>
    <w:rsid w:val="7EED8D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0C51"/>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uiPriority w:val="99"/>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styleId="Tekstpodstawowywcity3">
    <w:name w:val="Body Text Indent 3"/>
    <w:basedOn w:val="Normalny"/>
    <w:link w:val="Tekstpodstawowywcity3Znak"/>
    <w:semiHidden/>
    <w:unhideWhenUsed/>
    <w:rsid w:val="0098098C"/>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98098C"/>
    <w:rPr>
      <w:rFonts w:ascii="Arial" w:hAnsi="Arial"/>
      <w:sz w:val="16"/>
      <w:szCs w:val="16"/>
    </w:rPr>
  </w:style>
  <w:style w:type="paragraph" w:customStyle="1" w:styleId="Default">
    <w:name w:val="Default"/>
    <w:rsid w:val="00FF6C24"/>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275985"/>
    <w:rPr>
      <w:rFonts w:ascii="Arial" w:hAnsi="Arial"/>
      <w:sz w:val="22"/>
      <w:szCs w:val="24"/>
    </w:rPr>
  </w:style>
  <w:style w:type="paragraph" w:customStyle="1" w:styleId="xl34">
    <w:name w:val="xl34"/>
    <w:basedOn w:val="Normalny"/>
    <w:rsid w:val="005D6A70"/>
    <w:pPr>
      <w:spacing w:before="100" w:beforeAutospacing="1" w:after="100" w:afterAutospacing="1" w:line="240" w:lineRule="auto"/>
      <w:jc w:val="left"/>
    </w:pPr>
    <w:rPr>
      <w:rFonts w:ascii="Times New Roman" w:eastAsia="Arial Unicode MS" w:hAnsi="Times New Roman"/>
      <w:b/>
      <w:bCs/>
      <w:color w:val="000000"/>
      <w:sz w:val="24"/>
    </w:rPr>
  </w:style>
  <w:style w:type="paragraph" w:customStyle="1" w:styleId="xl74">
    <w:name w:val="xl74"/>
    <w:basedOn w:val="Normalny"/>
    <w:rsid w:val="00092C96"/>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Arial Unicode MS" w:hAnsi="Times New Roman"/>
      <w:b/>
      <w:bCs/>
      <w:color w:val="000000"/>
      <w:sz w:val="24"/>
    </w:rPr>
  </w:style>
  <w:style w:type="paragraph" w:customStyle="1" w:styleId="Styl1">
    <w:name w:val="Styl 1"/>
    <w:basedOn w:val="Akapitzlist"/>
    <w:qFormat/>
    <w:rsid w:val="002D61B0"/>
    <w:pPr>
      <w:keepNext/>
      <w:numPr>
        <w:numId w:val="21"/>
      </w:numPr>
      <w:shd w:val="clear" w:color="auto" w:fill="17365D" w:themeFill="text2" w:themeFillShade="BF"/>
      <w:tabs>
        <w:tab w:val="num" w:pos="360"/>
      </w:tabs>
      <w:spacing w:before="240" w:after="120" w:line="256" w:lineRule="auto"/>
      <w:ind w:left="720" w:firstLine="0"/>
      <w:outlineLvl w:val="0"/>
    </w:pPr>
    <w:rPr>
      <w:rFonts w:eastAsiaTheme="minorHAnsi" w:cs="Arial"/>
      <w:b/>
      <w:color w:val="FFFFFF" w:themeColor="background1"/>
      <w:sz w:val="20"/>
      <w:szCs w:val="20"/>
      <w:lang w:eastAsia="en-US"/>
    </w:rPr>
  </w:style>
  <w:style w:type="character" w:customStyle="1" w:styleId="Styl11Znak">
    <w:name w:val="Styl 1.1. Znak"/>
    <w:basedOn w:val="Domylnaczcionkaakapitu"/>
    <w:link w:val="Styl11"/>
    <w:locked/>
    <w:rsid w:val="002D61B0"/>
    <w:rPr>
      <w:rFonts w:ascii="Arial" w:eastAsiaTheme="minorHAnsi" w:hAnsi="Arial" w:cs="Arial"/>
      <w:lang w:eastAsia="en-US"/>
    </w:rPr>
  </w:style>
  <w:style w:type="paragraph" w:customStyle="1" w:styleId="Styl11">
    <w:name w:val="Styl 1.1."/>
    <w:basedOn w:val="Akapitzlist"/>
    <w:link w:val="Styl11Znak"/>
    <w:qFormat/>
    <w:rsid w:val="002D61B0"/>
    <w:pPr>
      <w:numPr>
        <w:ilvl w:val="1"/>
        <w:numId w:val="21"/>
      </w:numPr>
      <w:spacing w:line="256" w:lineRule="auto"/>
    </w:pPr>
    <w:rPr>
      <w:rFonts w:eastAsiaTheme="minorHAnsi" w:cs="Arial"/>
      <w:sz w:val="20"/>
      <w:szCs w:val="20"/>
      <w:lang w:eastAsia="en-US"/>
    </w:rPr>
  </w:style>
  <w:style w:type="paragraph" w:customStyle="1" w:styleId="Styl111">
    <w:name w:val="Styl 1.1.1."/>
    <w:basedOn w:val="Styl11"/>
    <w:qFormat/>
    <w:rsid w:val="002D61B0"/>
    <w:pPr>
      <w:numPr>
        <w:ilvl w:val="2"/>
      </w:numPr>
      <w:tabs>
        <w:tab w:val="num" w:pos="360"/>
        <w:tab w:val="num" w:pos="720"/>
      </w:tabs>
      <w:ind w:left="2586" w:hanging="180"/>
    </w:pPr>
  </w:style>
  <w:style w:type="paragraph" w:customStyle="1" w:styleId="Styl1111">
    <w:name w:val="Styl 1.1.1.1."/>
    <w:basedOn w:val="Styl11"/>
    <w:qFormat/>
    <w:rsid w:val="002D61B0"/>
    <w:pPr>
      <w:numPr>
        <w:ilvl w:val="3"/>
      </w:numPr>
      <w:tabs>
        <w:tab w:val="num" w:pos="360"/>
        <w:tab w:val="num" w:pos="864"/>
      </w:tabs>
      <w:ind w:left="3306" w:hanging="360"/>
    </w:pPr>
  </w:style>
  <w:style w:type="character" w:customStyle="1" w:styleId="Styl1formularzZnak">
    <w:name w:val="Styl 1. formularz Znak"/>
    <w:basedOn w:val="Domylnaczcionkaakapitu"/>
    <w:link w:val="Styl1formularz"/>
    <w:locked/>
    <w:rsid w:val="00C25E1E"/>
    <w:rPr>
      <w:rFonts w:ascii="Arial" w:hAnsi="Arial" w:cs="Arial"/>
      <w:color w:val="000000"/>
    </w:rPr>
  </w:style>
  <w:style w:type="paragraph" w:customStyle="1" w:styleId="Styl1formularz">
    <w:name w:val="Styl 1. formularz"/>
    <w:basedOn w:val="Akapitzlist"/>
    <w:link w:val="Styl1formularzZnak"/>
    <w:qFormat/>
    <w:rsid w:val="00C25E1E"/>
    <w:pPr>
      <w:numPr>
        <w:numId w:val="22"/>
      </w:numPr>
      <w:spacing w:before="120" w:line="240" w:lineRule="auto"/>
      <w:ind w:left="425" w:hanging="425"/>
      <w:contextualSpacing w:val="0"/>
    </w:pPr>
    <w:rPr>
      <w:rFonts w:cs="Arial"/>
      <w:color w:val="000000"/>
      <w:sz w:val="20"/>
      <w:szCs w:val="20"/>
    </w:rPr>
  </w:style>
  <w:style w:type="paragraph" w:customStyle="1" w:styleId="Nagwek20">
    <w:name w:val="Nagłówek2"/>
    <w:basedOn w:val="Normalny"/>
    <w:rsid w:val="002A0129"/>
    <w:pPr>
      <w:spacing w:before="120" w:after="120" w:line="360" w:lineRule="auto"/>
    </w:pPr>
    <w:rPr>
      <w:b/>
      <w:color w:val="000000"/>
      <w:sz w:val="28"/>
      <w:szCs w:val="20"/>
    </w:rPr>
  </w:style>
  <w:style w:type="paragraph" w:styleId="Tekstpodstawowywcity">
    <w:name w:val="Body Text Indent"/>
    <w:basedOn w:val="Normalny"/>
    <w:link w:val="TekstpodstawowywcityZnak"/>
    <w:uiPriority w:val="99"/>
    <w:rsid w:val="00F61240"/>
    <w:pPr>
      <w:spacing w:after="120"/>
      <w:ind w:left="283"/>
    </w:pPr>
  </w:style>
  <w:style w:type="character" w:customStyle="1" w:styleId="TekstpodstawowywcityZnak">
    <w:name w:val="Tekst podstawowy wcięty Znak"/>
    <w:basedOn w:val="Domylnaczcionkaakapitu"/>
    <w:link w:val="Tekstpodstawowywcity"/>
    <w:uiPriority w:val="99"/>
    <w:rsid w:val="00F61240"/>
    <w:rPr>
      <w:rFonts w:ascii="Arial" w:hAnsi="Arial"/>
      <w:sz w:val="22"/>
      <w:szCs w:val="24"/>
    </w:rPr>
  </w:style>
  <w:style w:type="character" w:customStyle="1" w:styleId="phone-number-desktop">
    <w:name w:val="phone-number-desktop"/>
    <w:rsid w:val="00BC31B9"/>
  </w:style>
  <w:style w:type="paragraph" w:styleId="Tekstprzypisukocowego">
    <w:name w:val="endnote text"/>
    <w:basedOn w:val="Normalny"/>
    <w:link w:val="TekstprzypisukocowegoZnak"/>
    <w:semiHidden/>
    <w:unhideWhenUsed/>
    <w:rsid w:val="0033400D"/>
    <w:pPr>
      <w:spacing w:line="240" w:lineRule="auto"/>
    </w:pPr>
    <w:rPr>
      <w:sz w:val="20"/>
      <w:szCs w:val="20"/>
    </w:rPr>
  </w:style>
  <w:style w:type="character" w:customStyle="1" w:styleId="TekstprzypisukocowegoZnak">
    <w:name w:val="Tekst przypisu końcowego Znak"/>
    <w:basedOn w:val="Domylnaczcionkaakapitu"/>
    <w:link w:val="Tekstprzypisukocowego"/>
    <w:semiHidden/>
    <w:rsid w:val="0033400D"/>
    <w:rPr>
      <w:rFonts w:ascii="Arial" w:hAnsi="Arial"/>
    </w:rPr>
  </w:style>
  <w:style w:type="character" w:styleId="Odwoanieprzypisukocowego">
    <w:name w:val="endnote reference"/>
    <w:basedOn w:val="Domylnaczcionkaakapitu"/>
    <w:semiHidden/>
    <w:unhideWhenUsed/>
    <w:rsid w:val="0033400D"/>
    <w:rPr>
      <w:vertAlign w:val="superscript"/>
    </w:rPr>
  </w:style>
  <w:style w:type="table" w:styleId="Tabela-Siatka">
    <w:name w:val="Table Grid"/>
    <w:basedOn w:val="Standardowy"/>
    <w:rsid w:val="007937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A503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39426126">
      <w:bodyDiv w:val="1"/>
      <w:marLeft w:val="0"/>
      <w:marRight w:val="0"/>
      <w:marTop w:val="0"/>
      <w:marBottom w:val="0"/>
      <w:divBdr>
        <w:top w:val="none" w:sz="0" w:space="0" w:color="auto"/>
        <w:left w:val="none" w:sz="0" w:space="0" w:color="auto"/>
        <w:bottom w:val="none" w:sz="0" w:space="0" w:color="auto"/>
        <w:right w:val="none" w:sz="0" w:space="0" w:color="auto"/>
      </w:divBdr>
    </w:div>
    <w:div w:id="247424999">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45451026">
      <w:bodyDiv w:val="1"/>
      <w:marLeft w:val="0"/>
      <w:marRight w:val="0"/>
      <w:marTop w:val="0"/>
      <w:marBottom w:val="0"/>
      <w:divBdr>
        <w:top w:val="none" w:sz="0" w:space="0" w:color="auto"/>
        <w:left w:val="none" w:sz="0" w:space="0" w:color="auto"/>
        <w:bottom w:val="none" w:sz="0" w:space="0" w:color="auto"/>
        <w:right w:val="none" w:sz="0" w:space="0" w:color="auto"/>
      </w:divBdr>
    </w:div>
    <w:div w:id="359092561">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418405871">
      <w:bodyDiv w:val="1"/>
      <w:marLeft w:val="0"/>
      <w:marRight w:val="0"/>
      <w:marTop w:val="0"/>
      <w:marBottom w:val="0"/>
      <w:divBdr>
        <w:top w:val="none" w:sz="0" w:space="0" w:color="auto"/>
        <w:left w:val="none" w:sz="0" w:space="0" w:color="auto"/>
        <w:bottom w:val="none" w:sz="0" w:space="0" w:color="auto"/>
        <w:right w:val="none" w:sz="0" w:space="0" w:color="auto"/>
      </w:divBdr>
    </w:div>
    <w:div w:id="500897167">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569271046">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05185406">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126696814">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589465569">
      <w:bodyDiv w:val="1"/>
      <w:marLeft w:val="0"/>
      <w:marRight w:val="0"/>
      <w:marTop w:val="0"/>
      <w:marBottom w:val="0"/>
      <w:divBdr>
        <w:top w:val="none" w:sz="0" w:space="0" w:color="auto"/>
        <w:left w:val="none" w:sz="0" w:space="0" w:color="auto"/>
        <w:bottom w:val="none" w:sz="0" w:space="0" w:color="auto"/>
        <w:right w:val="none" w:sz="0" w:space="0" w:color="auto"/>
      </w:divBdr>
    </w:div>
    <w:div w:id="166994007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9473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yperlink" Target="mailto:sanok.przetargi@pgnig.pl"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barbara.prugar-sabik@pgnig.pl" TargetMode="External"/><Relationship Id="rId17" Type="http://schemas.openxmlformats.org/officeDocument/2006/relationships/hyperlink" Target="mailto:sanok.oferty@pgnig.p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przetargi.pgnig.pl" TargetMode="External"/><Relationship Id="rId20" Type="http://schemas.openxmlformats.org/officeDocument/2006/relationships/header" Target="header1.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anok.przetargi@pgnig.pl" TargetMode="External"/><Relationship Id="rId23" Type="http://schemas.openxmlformats.org/officeDocument/2006/relationships/footer" Target="footer2.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www.orlen.pl"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 Id="rId22" Type="http://schemas.openxmlformats.org/officeDocument/2006/relationships/footer" Target="footer1.xml"/><Relationship Id="rId27" Type="http://schemas.openxmlformats.org/officeDocument/2006/relationships/footer" Target="footer4.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776C7-1524-4C72-8FF3-C7D7BFAC349E}">
  <ds:schemaRefs>
    <ds:schemaRef ds:uri="http://schemas.microsoft.com/sharepoint/v3/contenttype/forms"/>
  </ds:schemaRefs>
</ds:datastoreItem>
</file>

<file path=customXml/itemProps2.xml><?xml version="1.0" encoding="utf-8"?>
<ds:datastoreItem xmlns:ds="http://schemas.openxmlformats.org/officeDocument/2006/customXml" ds:itemID="{7F33FA89-F8DA-41B9-99BF-BE92D7578FF9}">
  <ds:schemaRefs>
    <ds:schemaRef ds:uri="http://schemas.microsoft.com/office/2006/metadata/properties"/>
    <ds:schemaRef ds:uri="http://schemas.microsoft.com/office/infopath/2007/PartnerControls"/>
    <ds:schemaRef ds:uri="83cc594e-1913-4543-bb38-8a2f73b7f1c3"/>
  </ds:schemaRefs>
</ds:datastoreItem>
</file>

<file path=customXml/itemProps3.xml><?xml version="1.0" encoding="utf-8"?>
<ds:datastoreItem xmlns:ds="http://schemas.openxmlformats.org/officeDocument/2006/customXml" ds:itemID="{2C9E1BCE-11D1-4D1A-9F7C-0023CF9F5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2EBD7B-F1D4-4BD9-A9D7-C6CFA59E0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SIWZ_.dotx</Template>
  <TotalTime>117</TotalTime>
  <Pages>30</Pages>
  <Words>10556</Words>
  <Characters>69124</Characters>
  <Application>Microsoft Office Word</Application>
  <DocSecurity>0</DocSecurity>
  <Lines>576</Lines>
  <Paragraphs>159</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Lewek Adam</cp:lastModifiedBy>
  <cp:revision>59</cp:revision>
  <cp:lastPrinted>2024-06-12T09:19:00Z</cp:lastPrinted>
  <dcterms:created xsi:type="dcterms:W3CDTF">2025-06-05T07:58:00Z</dcterms:created>
  <dcterms:modified xsi:type="dcterms:W3CDTF">2025-07-01T12:47:00Z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